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t41145047"/>
    <w:p w14:paraId="6E860F13" w14:textId="77777777" w:rsidR="00314B36" w:rsidRPr="0076424C" w:rsidRDefault="00786E2C" w:rsidP="001F31C9">
      <w:pPr>
        <w:suppressLineNumbers/>
        <w:jc w:val="center"/>
        <w:rPr>
          <w:b/>
        </w:rPr>
      </w:pPr>
      <w:r w:rsidRPr="0076424C">
        <w:rPr>
          <w:b/>
        </w:rPr>
        <w:fldChar w:fldCharType="begin"/>
      </w:r>
      <w:r w:rsidR="00430FC0" w:rsidRPr="0076424C">
        <w:rPr>
          <w:b/>
        </w:rPr>
        <w:instrText xml:space="preserve"> PRINT "EX-PDFDPMike KayTHE DISTRIBUTION CODES:\\Network Strategy\\01 - General Administration\\15 - D Code\\D Code\\Current D Code Version\\Distribution Code v 16 clean.pdf" \* MERGEFORMAT </w:instrText>
      </w:r>
      <w:r w:rsidRPr="0076424C">
        <w:rPr>
          <w:b/>
        </w:rPr>
        <w:fldChar w:fldCharType="end"/>
      </w:r>
    </w:p>
    <w:bookmarkEnd w:id="0"/>
    <w:p w14:paraId="6E860F14" w14:textId="77777777" w:rsidR="00314B36" w:rsidRPr="0076424C" w:rsidRDefault="00314B36">
      <w:pPr>
        <w:suppressLineNumbers/>
        <w:jc w:val="center"/>
        <w:rPr>
          <w:b/>
        </w:rPr>
      </w:pPr>
    </w:p>
    <w:p w14:paraId="6E860F15" w14:textId="77777777" w:rsidR="00314B36" w:rsidRPr="0076424C" w:rsidRDefault="00314B36">
      <w:pPr>
        <w:suppressLineNumbers/>
        <w:jc w:val="center"/>
        <w:rPr>
          <w:b/>
        </w:rPr>
      </w:pPr>
    </w:p>
    <w:p w14:paraId="6E860F16" w14:textId="77777777" w:rsidR="00314B36" w:rsidRPr="0076424C" w:rsidRDefault="00314B36">
      <w:pPr>
        <w:suppressLineNumbers/>
        <w:jc w:val="center"/>
        <w:rPr>
          <w:b/>
        </w:rPr>
      </w:pPr>
    </w:p>
    <w:p w14:paraId="6E860F17" w14:textId="5A667B20" w:rsidR="00314B36" w:rsidRPr="0076424C" w:rsidRDefault="00786E2C">
      <w:pPr>
        <w:spacing w:after="120"/>
        <w:jc w:val="center"/>
        <w:rPr>
          <w:rFonts w:ascii="Arial Rounded MT Bold" w:hAnsi="Arial Rounded MT Bold"/>
          <w:b/>
          <w:caps/>
          <w:noProof/>
          <w:sz w:val="56"/>
        </w:rPr>
      </w:pPr>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"EX-PDFBBDCodeStart2" \* MERGEFORMAT </w:instrText>
      </w:r>
      <w:r w:rsidRPr="0076424C">
        <w:rPr>
          <w:rFonts w:ascii="Arial Rounded MT Bold" w:hAnsi="Arial Rounded MT Bold"/>
          <w:b/>
          <w:caps/>
          <w:sz w:val="56"/>
        </w:rPr>
        <w:fldChar w:fldCharType="end"/>
      </w:r>
      <w:hyperlink w:anchor="DCodeStart" w:history="1">
        <w:r w:rsidR="00314B36" w:rsidRPr="0076424C">
          <w:rPr>
            <w:rStyle w:val="Hyperlink"/>
            <w:rFonts w:ascii="Arial Rounded MT Bold" w:hAnsi="Arial Rounded MT Bold"/>
            <w:caps/>
            <w:color w:val="auto"/>
            <w:sz w:val="56"/>
            <w:u w:val="none"/>
          </w:rPr>
          <w:t>THE DISTR</w:t>
        </w:r>
        <w:bookmarkStart w:id="1" w:name="_Hlt42866873"/>
        <w:r w:rsidR="00314B36" w:rsidRPr="0076424C">
          <w:rPr>
            <w:rStyle w:val="Hyperlink"/>
            <w:rFonts w:ascii="Arial Rounded MT Bold" w:hAnsi="Arial Rounded MT Bold"/>
            <w:caps/>
            <w:color w:val="auto"/>
            <w:sz w:val="56"/>
            <w:u w:val="none"/>
          </w:rPr>
          <w:t>I</w:t>
        </w:r>
        <w:bookmarkStart w:id="2" w:name="_Hlt50262402"/>
        <w:bookmarkEnd w:id="1"/>
        <w:r w:rsidR="00314B36" w:rsidRPr="0076424C">
          <w:rPr>
            <w:rStyle w:val="Hyperlink"/>
            <w:rFonts w:ascii="Arial Rounded MT Bold" w:hAnsi="Arial Rounded MT Bold"/>
            <w:caps/>
            <w:color w:val="auto"/>
            <w:sz w:val="56"/>
            <w:u w:val="none"/>
          </w:rPr>
          <w:t>B</w:t>
        </w:r>
        <w:bookmarkEnd w:id="2"/>
        <w:r w:rsidR="00314B36" w:rsidRPr="0076424C">
          <w:rPr>
            <w:rStyle w:val="Hyperlink"/>
            <w:rFonts w:ascii="Arial Rounded MT Bold" w:hAnsi="Arial Rounded MT Bold"/>
            <w:caps/>
            <w:color w:val="auto"/>
            <w:sz w:val="56"/>
            <w:u w:val="none"/>
          </w:rPr>
          <w:t>UTI</w:t>
        </w:r>
        <w:bookmarkStart w:id="3" w:name="_Hlt41000215"/>
        <w:r w:rsidR="00314B36" w:rsidRPr="0076424C">
          <w:rPr>
            <w:rStyle w:val="Hyperlink"/>
            <w:rFonts w:ascii="Arial Rounded MT Bold" w:hAnsi="Arial Rounded MT Bold"/>
            <w:caps/>
            <w:color w:val="auto"/>
            <w:sz w:val="56"/>
            <w:u w:val="none"/>
          </w:rPr>
          <w:t>O</w:t>
        </w:r>
        <w:bookmarkEnd w:id="3"/>
        <w:r w:rsidR="00314B36" w:rsidRPr="0076424C">
          <w:rPr>
            <w:rStyle w:val="Hyperlink"/>
            <w:rFonts w:ascii="Arial Rounded MT Bold" w:hAnsi="Arial Rounded MT Bold"/>
            <w:caps/>
            <w:color w:val="auto"/>
            <w:sz w:val="56"/>
            <w:u w:val="none"/>
          </w:rPr>
          <w:t xml:space="preserve">N </w:t>
        </w:r>
        <w:bookmarkStart w:id="4" w:name="_Hlt40998761"/>
        <w:bookmarkEnd w:id="4"/>
        <w:r w:rsidR="00314B36" w:rsidRPr="0076424C">
          <w:rPr>
            <w:rStyle w:val="Hyperlink"/>
            <w:rFonts w:ascii="Arial Rounded MT Bold" w:hAnsi="Arial Rounded MT Bold"/>
            <w:caps/>
            <w:color w:val="auto"/>
            <w:sz w:val="56"/>
            <w:u w:val="none"/>
          </w:rPr>
          <w:t>C</w:t>
        </w:r>
        <w:bookmarkStart w:id="5" w:name="_Hlt65399166"/>
        <w:r w:rsidR="00314B36" w:rsidRPr="0076424C">
          <w:rPr>
            <w:rStyle w:val="Hyperlink"/>
            <w:rFonts w:ascii="Arial Rounded MT Bold" w:hAnsi="Arial Rounded MT Bold"/>
            <w:caps/>
            <w:color w:val="auto"/>
            <w:sz w:val="56"/>
            <w:u w:val="none"/>
          </w:rPr>
          <w:t>O</w:t>
        </w:r>
        <w:bookmarkEnd w:id="5"/>
        <w:r w:rsidR="00314B36" w:rsidRPr="0076424C">
          <w:rPr>
            <w:rStyle w:val="Hyperlink"/>
            <w:rFonts w:ascii="Arial Rounded MT Bold" w:hAnsi="Arial Rounded MT Bold"/>
            <w:caps/>
            <w:color w:val="auto"/>
            <w:sz w:val="56"/>
            <w:u w:val="none"/>
          </w:rPr>
          <w:t xml:space="preserve">DE </w:t>
        </w:r>
      </w:hyperlink>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"EX-PDFBE" \* MERGEFORMAT </w:instrText>
      </w:r>
      <w:r w:rsidRPr="0076424C">
        <w:rPr>
          <w:rFonts w:ascii="Arial Rounded MT Bold" w:hAnsi="Arial Rounded MT Bold"/>
          <w:b/>
          <w:caps/>
          <w:sz w:val="56"/>
        </w:rPr>
        <w:fldChar w:fldCharType="end"/>
      </w:r>
    </w:p>
    <w:p w14:paraId="6E860F18" w14:textId="77777777" w:rsidR="00F60EFA" w:rsidRDefault="00F60EFA">
      <w:pPr>
        <w:spacing w:after="120"/>
        <w:ind w:left="0" w:firstLine="0"/>
        <w:rPr>
          <w:noProof/>
        </w:rPr>
      </w:pPr>
    </w:p>
    <w:p w14:paraId="6E860F19" w14:textId="77777777" w:rsidR="00314B36" w:rsidRPr="0076424C" w:rsidRDefault="00314B36">
      <w:pPr>
        <w:spacing w:after="120"/>
        <w:ind w:left="0" w:firstLine="0"/>
        <w:jc w:val="center"/>
        <w:rPr>
          <w:rFonts w:ascii="Arial" w:hAnsi="Arial"/>
          <w:b/>
          <w:sz w:val="48"/>
        </w:rPr>
      </w:pPr>
      <w:r w:rsidRPr="0076424C">
        <w:rPr>
          <w:rFonts w:ascii="Arial" w:hAnsi="Arial"/>
          <w:b/>
          <w:noProof/>
          <w:sz w:val="48"/>
        </w:rPr>
        <w:t>OF LICENSED DISTRIBUTION NETWORK OPERATORS</w:t>
      </w:r>
      <w:r w:rsidRPr="0076424C">
        <w:rPr>
          <w:rFonts w:ascii="Arial" w:hAnsi="Arial"/>
          <w:b/>
          <w:noProof/>
          <w:sz w:val="48"/>
        </w:rPr>
        <w:br/>
      </w:r>
      <w:r w:rsidRPr="0076424C">
        <w:rPr>
          <w:rFonts w:ascii="Arial" w:hAnsi="Arial"/>
          <w:b/>
          <w:sz w:val="48"/>
        </w:rPr>
        <w:t>OF GREAT BRITAIN</w:t>
      </w:r>
    </w:p>
    <w:p w14:paraId="6E860F1A" w14:textId="77777777" w:rsidR="00314B36" w:rsidRPr="0076424C" w:rsidRDefault="00314B36">
      <w:pPr>
        <w:jc w:val="center"/>
        <w:rPr>
          <w:rFonts w:ascii="Arial Rounded MT Bold" w:hAnsi="Arial Rounded MT Bold"/>
          <w:b/>
          <w:sz w:val="40"/>
        </w:rPr>
      </w:pPr>
    </w:p>
    <w:p w14:paraId="6E860F1B" w14:textId="77777777" w:rsidR="00314B36" w:rsidRPr="0076424C" w:rsidRDefault="00314B36">
      <w:pPr>
        <w:ind w:left="75" w:firstLine="0"/>
        <w:jc w:val="center"/>
        <w:rPr>
          <w:b/>
          <w:sz w:val="32"/>
        </w:rPr>
      </w:pPr>
      <w:r w:rsidRPr="0076424C">
        <w:rPr>
          <w:noProof/>
          <w:sz w:val="40"/>
        </w:rPr>
        <w:t xml:space="preserve"> </w:t>
      </w:r>
    </w:p>
    <w:p w14:paraId="6E860F1C" w14:textId="5C1FA6A7" w:rsidR="00314B36" w:rsidRPr="0076424C" w:rsidRDefault="00AA31AC" w:rsidP="009708BA">
      <w:pPr>
        <w:ind w:left="360" w:firstLine="0"/>
        <w:jc w:val="center"/>
        <w:rPr>
          <w:rFonts w:ascii="Arial Rounded MT Bold" w:hAnsi="Arial Rounded MT Bold"/>
          <w:b/>
          <w:sz w:val="28"/>
        </w:rPr>
      </w:pPr>
      <w:r w:rsidRPr="0076424C">
        <w:rPr>
          <w:rFonts w:ascii="Arial Rounded MT Bold" w:hAnsi="Arial Rounded MT Bold"/>
          <w:b/>
          <w:sz w:val="28"/>
        </w:rPr>
        <w:t xml:space="preserve">Issue </w:t>
      </w:r>
      <w:del w:id="6" w:author="ENA" w:date="2023-07-12T12:57:00Z">
        <w:r w:rsidR="00D44A09" w:rsidDel="00FA420E">
          <w:rPr>
            <w:rFonts w:ascii="Arial Rounded MT Bold" w:hAnsi="Arial Rounded MT Bold"/>
            <w:b/>
            <w:sz w:val="28"/>
          </w:rPr>
          <w:delText>5</w:delText>
        </w:r>
        <w:r w:rsidR="0075213B" w:rsidDel="00FA420E">
          <w:rPr>
            <w:rFonts w:ascii="Arial Rounded MT Bold" w:hAnsi="Arial Rounded MT Bold"/>
            <w:b/>
            <w:sz w:val="28"/>
          </w:rPr>
          <w:delText>3</w:delText>
        </w:r>
        <w:r w:rsidR="00096F95" w:rsidDel="00FA420E">
          <w:rPr>
            <w:rFonts w:ascii="Arial Rounded MT Bold" w:hAnsi="Arial Rounded MT Bold"/>
            <w:b/>
            <w:sz w:val="28"/>
          </w:rPr>
          <w:delText xml:space="preserve"> </w:delText>
        </w:r>
      </w:del>
      <w:ins w:id="7" w:author="ENA" w:date="2023-07-12T12:57:00Z">
        <w:r w:rsidR="00FA420E">
          <w:rPr>
            <w:rFonts w:ascii="Arial Rounded MT Bold" w:hAnsi="Arial Rounded MT Bold"/>
            <w:b/>
            <w:sz w:val="28"/>
          </w:rPr>
          <w:t xml:space="preserve">5X </w:t>
        </w:r>
      </w:ins>
      <w:r w:rsidR="00A61438">
        <w:rPr>
          <w:rFonts w:ascii="Arial Rounded MT Bold" w:hAnsi="Arial Rounded MT Bold"/>
          <w:b/>
          <w:sz w:val="28"/>
        </w:rPr>
        <w:t>–</w:t>
      </w:r>
      <w:r w:rsidR="00CA3834">
        <w:rPr>
          <w:rFonts w:ascii="Arial Rounded MT Bold" w:hAnsi="Arial Rounded MT Bold"/>
          <w:b/>
          <w:sz w:val="28"/>
        </w:rPr>
        <w:t xml:space="preserve"> </w:t>
      </w:r>
      <w:del w:id="8" w:author="ENA" w:date="2023-07-12T12:57:00Z">
        <w:r w:rsidR="001D4FFB" w:rsidDel="00FA420E">
          <w:rPr>
            <w:rFonts w:ascii="Arial Rounded MT Bold" w:hAnsi="Arial Rounded MT Bold"/>
            <w:b/>
            <w:sz w:val="28"/>
          </w:rPr>
          <w:delText xml:space="preserve">05 June </w:delText>
        </w:r>
        <w:r w:rsidR="00D27699" w:rsidDel="00FA420E">
          <w:rPr>
            <w:rFonts w:ascii="Arial Rounded MT Bold" w:hAnsi="Arial Rounded MT Bold"/>
            <w:b/>
            <w:sz w:val="28"/>
          </w:rPr>
          <w:delText>202</w:delText>
        </w:r>
        <w:r w:rsidR="001D5FC9" w:rsidDel="00FA420E">
          <w:rPr>
            <w:rFonts w:ascii="Arial Rounded MT Bold" w:hAnsi="Arial Rounded MT Bold"/>
            <w:b/>
            <w:sz w:val="28"/>
          </w:rPr>
          <w:delText>3</w:delText>
        </w:r>
      </w:del>
      <w:ins w:id="9" w:author="ENA" w:date="2023-07-12T12:57:00Z">
        <w:r w:rsidR="00FA420E">
          <w:rPr>
            <w:rFonts w:ascii="Arial Rounded MT Bold" w:hAnsi="Arial Rounded MT Bold"/>
            <w:b/>
            <w:sz w:val="28"/>
          </w:rPr>
          <w:t>TBA</w:t>
        </w:r>
      </w:ins>
    </w:p>
    <w:p w14:paraId="6E860F1D" w14:textId="77777777" w:rsidR="00314B36" w:rsidRPr="0076424C" w:rsidRDefault="00314B36">
      <w:pPr>
        <w:rPr>
          <w:rFonts w:ascii="Arial Rounded MT Bold" w:hAnsi="Arial Rounded MT Bold"/>
          <w:b/>
          <w:sz w:val="28"/>
        </w:rPr>
      </w:pPr>
    </w:p>
    <w:p w14:paraId="6E860F1E" w14:textId="1EC58FA3" w:rsidR="00314B36" w:rsidRPr="0000406B" w:rsidRDefault="00314B36">
      <w:pPr>
        <w:pStyle w:val="Heading8"/>
        <w:rPr>
          <w:rFonts w:ascii="Arial" w:hAnsi="Arial"/>
          <w:noProof w:val="0"/>
        </w:rPr>
      </w:pPr>
      <w:r w:rsidRPr="0076424C">
        <w:rPr>
          <w:rFonts w:ascii="Arial" w:hAnsi="Arial"/>
          <w:noProof w:val="0"/>
        </w:rPr>
        <w:t xml:space="preserve"> </w:t>
      </w:r>
      <w:r w:rsidR="00016289" w:rsidRPr="0000406B">
        <w:rPr>
          <w:rFonts w:ascii="Arial" w:hAnsi="Arial"/>
          <w:noProof w:val="0"/>
        </w:rPr>
        <w:t xml:space="preserve">Abridged Version for </w:t>
      </w:r>
      <w:r w:rsidR="00B320CE" w:rsidRPr="0000406B">
        <w:rPr>
          <w:rFonts w:ascii="Arial" w:hAnsi="Arial"/>
          <w:noProof w:val="0"/>
        </w:rPr>
        <w:t>DCRP/MP/23/03</w:t>
      </w:r>
      <w:r w:rsidR="00016289" w:rsidRPr="0000406B">
        <w:rPr>
          <w:rFonts w:ascii="Arial" w:hAnsi="Arial"/>
          <w:noProof w:val="0"/>
        </w:rPr>
        <w:t xml:space="preserve"> Consultation</w:t>
      </w:r>
    </w:p>
    <w:p w14:paraId="6E860F1F" w14:textId="77777777" w:rsidR="00F60EFA" w:rsidRDefault="00F60EFA"/>
    <w:p w14:paraId="6E860F20" w14:textId="77777777" w:rsidR="00F60EFA" w:rsidRDefault="00F60EFA"/>
    <w:p w14:paraId="6E860F21" w14:textId="77777777" w:rsidR="00314B36" w:rsidRPr="0076424C" w:rsidRDefault="00314B36"/>
    <w:p w14:paraId="6E860F22" w14:textId="77777777" w:rsidR="00314B36" w:rsidRPr="0076424C" w:rsidRDefault="00314B36"/>
    <w:p w14:paraId="6E860F23" w14:textId="77777777" w:rsidR="00314B36" w:rsidRPr="0076424C" w:rsidRDefault="00314B36"/>
    <w:p w14:paraId="6E860F24" w14:textId="77777777" w:rsidR="00314B36" w:rsidRPr="0076424C" w:rsidRDefault="00314B36">
      <w:pPr>
        <w:sectPr w:rsidR="00314B36" w:rsidRPr="0076424C" w:rsidSect="000E5601">
          <w:headerReference w:type="even" r:id="rId11"/>
          <w:footerReference w:type="even" r:id="rId12"/>
          <w:footerReference w:type="default" r:id="rId13"/>
          <w:headerReference w:type="first" r:id="rId14"/>
          <w:footerReference w:type="first" r:id="rId15"/>
          <w:pgSz w:w="11907" w:h="16840" w:code="9"/>
          <w:pgMar w:top="1440" w:right="1440" w:bottom="1134" w:left="1134" w:header="720" w:footer="340" w:gutter="0"/>
          <w:pgBorders w:offsetFrom="page">
            <w:top w:val="thinThickSmallGap" w:sz="24" w:space="24" w:color="00B050"/>
            <w:left w:val="thinThickSmallGap" w:sz="24" w:space="24" w:color="00B050"/>
            <w:bottom w:val="thickThinSmallGap" w:sz="24" w:space="24" w:color="00B050"/>
            <w:right w:val="thickThinSmallGap" w:sz="24" w:space="24" w:color="00B050"/>
          </w:pgBorders>
          <w:pgNumType w:start="1"/>
          <w:cols w:space="720"/>
        </w:sectPr>
      </w:pPr>
    </w:p>
    <w:p w14:paraId="4555C316" w14:textId="77777777" w:rsidR="00637AA0" w:rsidRPr="0076424C" w:rsidRDefault="00637AA0" w:rsidP="00637AA0">
      <w:pPr>
        <w:pStyle w:val="Heading1"/>
      </w:pPr>
      <w:bookmarkStart w:id="10" w:name="_Toc107829110"/>
      <w:r w:rsidRPr="0076424C">
        <w:lastRenderedPageBreak/>
        <w:t>DGD 1.</w:t>
      </w:r>
      <w:r w:rsidRPr="0076424C">
        <w:tab/>
        <w:t>EXPRESSIONS</w:t>
      </w:r>
      <w:bookmarkEnd w:id="10"/>
    </w:p>
    <w:p w14:paraId="0629F03F" w14:textId="795BF48F" w:rsidR="00637AA0" w:rsidRPr="0076424C" w:rsidRDefault="00637AA0" w:rsidP="00637AA0">
      <w:r w:rsidRPr="0076424C">
        <w:tab/>
        <w:t xml:space="preserve">In this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the following words and expressions shall, unless the subject matter or context otherwise requires or is inconsistent therewith, bear the listed meanings:-</w:t>
      </w:r>
    </w:p>
    <w:tbl>
      <w:tblPr>
        <w:tblW w:w="9356" w:type="dxa"/>
        <w:tblLayout w:type="fixed"/>
        <w:tblLook w:val="0000" w:firstRow="0" w:lastRow="0" w:firstColumn="0" w:lastColumn="0" w:noHBand="0" w:noVBand="0"/>
      </w:tblPr>
      <w:tblGrid>
        <w:gridCol w:w="2658"/>
        <w:gridCol w:w="6664"/>
        <w:gridCol w:w="11"/>
        <w:gridCol w:w="23"/>
      </w:tblGrid>
      <w:tr w:rsidR="00637AA0" w:rsidRPr="0076424C" w14:paraId="77FFF1B1" w14:textId="77777777" w:rsidTr="00EF0C57">
        <w:trPr>
          <w:gridAfter w:val="1"/>
          <w:wAfter w:w="23" w:type="dxa"/>
          <w:cantSplit/>
        </w:trPr>
        <w:tc>
          <w:tcPr>
            <w:tcW w:w="2658" w:type="dxa"/>
          </w:tcPr>
          <w:p w14:paraId="11F25EC8" w14:textId="77777777" w:rsidR="00637AA0" w:rsidRPr="0076424C" w:rsidRDefault="00637AA0" w:rsidP="00EF0C57">
            <w:pPr>
              <w:pStyle w:val="BodyText"/>
              <w:spacing w:beforeLines="40" w:before="96" w:afterLines="40" w:after="96" w:line="240" w:lineRule="auto"/>
              <w:ind w:left="0" w:firstLine="0"/>
              <w:jc w:val="left"/>
              <w:rPr>
                <w:b/>
              </w:rPr>
            </w:pPr>
            <w:bookmarkStart w:id="11" w:name="_Hlt2483367"/>
            <w:bookmarkStart w:id="12" w:name="Act"/>
            <w:bookmarkEnd w:id="11"/>
            <w:r w:rsidRPr="0076424C">
              <w:rPr>
                <w:b/>
              </w:rPr>
              <w:t>Act</w:t>
            </w:r>
            <w:bookmarkEnd w:id="12"/>
          </w:p>
        </w:tc>
        <w:tc>
          <w:tcPr>
            <w:tcW w:w="6675" w:type="dxa"/>
            <w:gridSpan w:val="2"/>
          </w:tcPr>
          <w:p w14:paraId="1A2AD37C" w14:textId="77777777" w:rsidR="00637AA0" w:rsidRPr="0076424C" w:rsidRDefault="00637AA0" w:rsidP="00EF0C57">
            <w:pPr>
              <w:pStyle w:val="BodyText"/>
              <w:spacing w:beforeLines="40" w:before="96" w:afterLines="40" w:after="96" w:line="240" w:lineRule="auto"/>
              <w:ind w:left="0" w:firstLine="0"/>
            </w:pPr>
            <w:r w:rsidRPr="0076424C">
              <w:t>The Electricity Act 1989</w:t>
            </w:r>
            <w:r w:rsidRPr="0076424C">
              <w:rPr>
                <w:noProof/>
                <w:szCs w:val="22"/>
              </w:rPr>
              <w:t xml:space="preserve"> (as amended by the Utilities Act 2000 and the Energy Act 2004).</w:t>
            </w:r>
          </w:p>
        </w:tc>
      </w:tr>
      <w:tr w:rsidR="00637AA0" w:rsidRPr="0076424C" w14:paraId="34678EF8" w14:textId="77777777" w:rsidTr="00EF0C57">
        <w:trPr>
          <w:gridAfter w:val="1"/>
          <w:wAfter w:w="23" w:type="dxa"/>
          <w:cantSplit/>
        </w:trPr>
        <w:tc>
          <w:tcPr>
            <w:tcW w:w="2658" w:type="dxa"/>
          </w:tcPr>
          <w:p w14:paraId="30E8159A" w14:textId="77777777" w:rsidR="00637AA0" w:rsidRPr="0076424C" w:rsidRDefault="00637AA0" w:rsidP="00EF0C57">
            <w:pPr>
              <w:pStyle w:val="BodyText"/>
              <w:spacing w:beforeLines="40" w:before="96" w:afterLines="40" w:after="96" w:line="240" w:lineRule="auto"/>
              <w:ind w:left="0" w:firstLine="0"/>
              <w:jc w:val="left"/>
              <w:rPr>
                <w:b/>
              </w:rPr>
            </w:pPr>
            <w:bookmarkStart w:id="13" w:name="_Hlt15279219"/>
            <w:bookmarkStart w:id="14" w:name="ActivePower"/>
            <w:bookmarkEnd w:id="13"/>
            <w:r w:rsidRPr="0076424C">
              <w:rPr>
                <w:b/>
              </w:rPr>
              <w:t>Active Power</w:t>
            </w:r>
            <w:bookmarkEnd w:id="14"/>
          </w:p>
        </w:tc>
        <w:tc>
          <w:tcPr>
            <w:tcW w:w="6675" w:type="dxa"/>
            <w:gridSpan w:val="2"/>
          </w:tcPr>
          <w:p w14:paraId="529189FD" w14:textId="77777777" w:rsidR="00637AA0" w:rsidRPr="0076424C" w:rsidRDefault="00637AA0" w:rsidP="00EF0C57">
            <w:pPr>
              <w:pStyle w:val="BodyText"/>
              <w:spacing w:beforeLines="40" w:before="96" w:afterLines="40" w:after="96" w:line="240" w:lineRule="auto"/>
              <w:ind w:left="0" w:firstLine="0"/>
            </w:pPr>
            <w:r w:rsidRPr="0076424C">
              <w:rPr>
                <w:noProof/>
                <w:szCs w:val="22"/>
              </w:rPr>
              <w:t xml:space="preserve">The product of voltage and the in-phase component of alternating current measured in units of watts, </w:t>
            </w:r>
            <w:r w:rsidRPr="0076424C">
              <w:rPr>
                <w:noProof/>
              </w:rPr>
              <w:t>normally measured in kilowatts (kW) or megawatts (MW).</w:t>
            </w:r>
          </w:p>
        </w:tc>
      </w:tr>
      <w:tr w:rsidR="00637AA0" w:rsidRPr="0076424C" w14:paraId="0706E82F" w14:textId="77777777" w:rsidTr="00EF0C57">
        <w:trPr>
          <w:gridAfter w:val="2"/>
          <w:wAfter w:w="34" w:type="dxa"/>
          <w:cantSplit/>
        </w:trPr>
        <w:tc>
          <w:tcPr>
            <w:tcW w:w="2658" w:type="dxa"/>
          </w:tcPr>
          <w:p w14:paraId="03E494B1" w14:textId="77777777" w:rsidR="00637AA0" w:rsidRPr="0076424C" w:rsidRDefault="00637AA0" w:rsidP="00EF0C57">
            <w:pPr>
              <w:pStyle w:val="BodyText"/>
              <w:spacing w:beforeLines="40" w:before="96" w:afterLines="40" w:after="96" w:line="240" w:lineRule="auto"/>
              <w:ind w:left="0" w:firstLine="0"/>
              <w:jc w:val="left"/>
              <w:rPr>
                <w:b/>
              </w:rPr>
            </w:pPr>
            <w:bookmarkStart w:id="15" w:name="Annex1Standard"/>
            <w:r w:rsidRPr="0076424C">
              <w:rPr>
                <w:b/>
              </w:rPr>
              <w:t>Annex 1 Standard</w:t>
            </w:r>
            <w:bookmarkEnd w:id="15"/>
          </w:p>
        </w:tc>
        <w:tc>
          <w:tcPr>
            <w:tcW w:w="6664" w:type="dxa"/>
          </w:tcPr>
          <w:p w14:paraId="7329008C" w14:textId="0CC653FF" w:rsidR="00637AA0" w:rsidRPr="0076424C" w:rsidRDefault="00637AA0" w:rsidP="00EF0C57">
            <w:pPr>
              <w:pStyle w:val="BodyText"/>
              <w:spacing w:beforeLines="40" w:before="96" w:afterLines="40" w:after="96" w:line="240" w:lineRule="auto"/>
              <w:ind w:left="0" w:firstLine="0"/>
            </w:pPr>
            <w:r w:rsidRPr="0076424C">
              <w:t xml:space="preserve">A electricity industry national standard that implements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r</w:t>
            </w:r>
            <w:r w:rsidRPr="0076424C">
              <w:t xml:space="preserve">equirements and which is listed in Annex 1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 xml:space="preserve">and forms part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w:t>
            </w:r>
          </w:p>
        </w:tc>
      </w:tr>
      <w:tr w:rsidR="00637AA0" w:rsidRPr="0076424C" w14:paraId="4ACC19B5" w14:textId="77777777" w:rsidTr="00EF0C57">
        <w:trPr>
          <w:gridAfter w:val="2"/>
          <w:wAfter w:w="34" w:type="dxa"/>
          <w:cantSplit/>
        </w:trPr>
        <w:tc>
          <w:tcPr>
            <w:tcW w:w="2658" w:type="dxa"/>
          </w:tcPr>
          <w:p w14:paraId="2F060727" w14:textId="77777777" w:rsidR="00637AA0" w:rsidRPr="0076424C" w:rsidRDefault="00637AA0" w:rsidP="00EF0C57">
            <w:pPr>
              <w:pStyle w:val="BodyText"/>
              <w:spacing w:beforeLines="40" w:before="96" w:afterLines="40" w:after="96" w:line="240" w:lineRule="auto"/>
              <w:ind w:left="0" w:firstLine="0"/>
              <w:jc w:val="left"/>
              <w:rPr>
                <w:b/>
              </w:rPr>
            </w:pPr>
            <w:bookmarkStart w:id="16" w:name="_Hlt15279408"/>
            <w:bookmarkStart w:id="17" w:name="Annex2standard"/>
            <w:bookmarkEnd w:id="16"/>
            <w:r>
              <w:rPr>
                <w:b/>
              </w:rPr>
              <w:t>Annex</w:t>
            </w:r>
            <w:r w:rsidRPr="0076424C">
              <w:rPr>
                <w:b/>
              </w:rPr>
              <w:t xml:space="preserve"> 2 Standard</w:t>
            </w:r>
            <w:bookmarkEnd w:id="17"/>
          </w:p>
        </w:tc>
        <w:tc>
          <w:tcPr>
            <w:tcW w:w="6664" w:type="dxa"/>
          </w:tcPr>
          <w:p w14:paraId="154D1FDD" w14:textId="35A20924" w:rsidR="00637AA0" w:rsidRPr="0076424C" w:rsidRDefault="00637AA0" w:rsidP="00EF0C57">
            <w:pPr>
              <w:pStyle w:val="BodyText"/>
              <w:spacing w:beforeLines="40" w:before="96" w:afterLines="40" w:after="96" w:line="240" w:lineRule="auto"/>
              <w:ind w:left="0" w:firstLine="0"/>
            </w:pPr>
            <w:r w:rsidRPr="0076424C">
              <w:t xml:space="preserve">A electricity industry national standard that has a material effect on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rsidRPr="0076424C">
              <w:t xml:space="preserve">but does not implement any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requirements</w:t>
            </w:r>
            <w:r w:rsidRPr="0076424C">
              <w:rPr>
                <w:b/>
              </w:rPr>
              <w:t xml:space="preserve"> </w:t>
            </w:r>
            <w:r w:rsidRPr="0076424C">
              <w:t xml:space="preserve">and does not form part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 xml:space="preserve">technical requirements.  </w:t>
            </w:r>
          </w:p>
        </w:tc>
      </w:tr>
      <w:tr w:rsidR="00637AA0" w:rsidRPr="0076424C" w14:paraId="56C7A8CA" w14:textId="77777777" w:rsidTr="00EF0C57">
        <w:trPr>
          <w:gridAfter w:val="1"/>
          <w:wAfter w:w="23" w:type="dxa"/>
          <w:cantSplit/>
        </w:trPr>
        <w:tc>
          <w:tcPr>
            <w:tcW w:w="2658" w:type="dxa"/>
          </w:tcPr>
          <w:p w14:paraId="130305FB"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Annual Average Cold Spell (</w:t>
            </w:r>
            <w:bookmarkStart w:id="18" w:name="_Hlt42497186"/>
            <w:bookmarkStart w:id="19" w:name="ACS"/>
            <w:bookmarkEnd w:id="18"/>
            <w:smartTag w:uri="urn:schemas-microsoft-com:office:smarttags" w:element="stockticker">
              <w:r w:rsidRPr="0076424C">
                <w:rPr>
                  <w:b/>
                </w:rPr>
                <w:t>ACS</w:t>
              </w:r>
            </w:smartTag>
            <w:bookmarkEnd w:id="19"/>
            <w:r w:rsidRPr="0076424C">
              <w:rPr>
                <w:b/>
              </w:rPr>
              <w:t>) Conditions</w:t>
            </w:r>
          </w:p>
        </w:tc>
        <w:tc>
          <w:tcPr>
            <w:tcW w:w="6675" w:type="dxa"/>
            <w:gridSpan w:val="2"/>
          </w:tcPr>
          <w:p w14:paraId="76091DC3" w14:textId="119B8FA3" w:rsidR="00637AA0" w:rsidRPr="0076424C" w:rsidRDefault="00637AA0" w:rsidP="00EF0C57">
            <w:pPr>
              <w:pStyle w:val="BodyText"/>
              <w:spacing w:beforeLines="40" w:before="96" w:afterLines="40" w:after="96" w:line="240" w:lineRule="auto"/>
              <w:ind w:left="0" w:firstLine="0"/>
            </w:pPr>
            <w:r w:rsidRPr="0076424C">
              <w:t xml:space="preserve">A particular combination of weather elements that give rise to a level of </w:t>
            </w:r>
            <w:r>
              <w:fldChar w:fldCharType="begin"/>
            </w:r>
            <w:r>
              <w:instrText xml:space="preserve"> REF PeakDemand \h  \* MERGEFORMAT </w:instrText>
            </w:r>
            <w:r>
              <w:fldChar w:fldCharType="separate"/>
            </w:r>
            <w:r w:rsidR="00D12039" w:rsidRPr="0076424C">
              <w:rPr>
                <w:b/>
              </w:rPr>
              <w:t>Peak Demand</w:t>
            </w:r>
            <w:r>
              <w:fldChar w:fldCharType="end"/>
            </w:r>
            <w:r w:rsidRPr="0076424C">
              <w:t xml:space="preserve"> within a</w:t>
            </w:r>
            <w:r w:rsidRPr="0076424C">
              <w:rPr>
                <w:b/>
              </w:rPr>
              <w:t xml:space="preserve"> </w:t>
            </w:r>
            <w:r w:rsidRPr="0076424C">
              <w:t>financial year which has a 50% chance of being exceeded as a result of weather variation alone.</w:t>
            </w:r>
          </w:p>
        </w:tc>
      </w:tr>
      <w:tr w:rsidR="00637AA0" w:rsidRPr="0076424C" w14:paraId="0FD4DD44" w14:textId="77777777" w:rsidTr="00EF0C57">
        <w:trPr>
          <w:gridAfter w:val="1"/>
          <w:wAfter w:w="23" w:type="dxa"/>
          <w:cantSplit/>
        </w:trPr>
        <w:tc>
          <w:tcPr>
            <w:tcW w:w="2658" w:type="dxa"/>
          </w:tcPr>
          <w:p w14:paraId="44A33D67" w14:textId="77777777" w:rsidR="00637AA0" w:rsidRPr="0076424C" w:rsidRDefault="00637AA0" w:rsidP="00EF0C57">
            <w:pPr>
              <w:pStyle w:val="BodyText"/>
              <w:spacing w:beforeLines="40" w:before="96" w:afterLines="40" w:after="96" w:line="240" w:lineRule="auto"/>
              <w:ind w:left="0" w:firstLine="0"/>
              <w:jc w:val="left"/>
              <w:rPr>
                <w:b/>
              </w:rPr>
            </w:pPr>
            <w:bookmarkStart w:id="20" w:name="_Hlt1813584"/>
            <w:bookmarkStart w:id="21" w:name="Apparatus"/>
            <w:bookmarkEnd w:id="20"/>
            <w:r w:rsidRPr="0076424C">
              <w:rPr>
                <w:b/>
              </w:rPr>
              <w:t>Apparatus</w:t>
            </w:r>
            <w:bookmarkEnd w:id="21"/>
          </w:p>
        </w:tc>
        <w:tc>
          <w:tcPr>
            <w:tcW w:w="6675" w:type="dxa"/>
            <w:gridSpan w:val="2"/>
          </w:tcPr>
          <w:p w14:paraId="45776119" w14:textId="09126FC2" w:rsidR="00637AA0" w:rsidRPr="0076424C" w:rsidRDefault="00637AA0" w:rsidP="00EF0C57">
            <w:pPr>
              <w:pStyle w:val="BodyText"/>
              <w:spacing w:beforeLines="40" w:before="96" w:afterLines="40" w:after="96" w:line="240" w:lineRule="auto"/>
              <w:ind w:left="0" w:firstLine="0"/>
            </w:pPr>
            <w:r w:rsidRPr="0076424C">
              <w:t xml:space="preserve">All </w:t>
            </w:r>
            <w:r>
              <w:fldChar w:fldCharType="begin"/>
            </w:r>
            <w:r>
              <w:instrText xml:space="preserve"> REF Equipment \h  \* MERGEFORMAT </w:instrText>
            </w:r>
            <w:r>
              <w:fldChar w:fldCharType="separate"/>
            </w:r>
            <w:r w:rsidR="00D12039" w:rsidRPr="0076424C">
              <w:rPr>
                <w:b/>
              </w:rPr>
              <w:t>Equipment</w:t>
            </w:r>
            <w:r>
              <w:fldChar w:fldCharType="end"/>
            </w:r>
            <w:r w:rsidRPr="0076424C">
              <w:t xml:space="preserve"> in which electrical conductors are used, supported or of which they may form a part.</w:t>
            </w:r>
          </w:p>
        </w:tc>
      </w:tr>
      <w:tr w:rsidR="00637AA0" w:rsidRPr="0076424C" w14:paraId="11307D29" w14:textId="77777777" w:rsidTr="00EF0C57">
        <w:trPr>
          <w:gridAfter w:val="1"/>
          <w:wAfter w:w="23" w:type="dxa"/>
          <w:cantSplit/>
        </w:trPr>
        <w:tc>
          <w:tcPr>
            <w:tcW w:w="2658" w:type="dxa"/>
          </w:tcPr>
          <w:p w14:paraId="743943BB" w14:textId="77777777" w:rsidR="00637AA0" w:rsidRPr="0076424C" w:rsidRDefault="00637AA0" w:rsidP="00EF0C57">
            <w:pPr>
              <w:pStyle w:val="BodyText"/>
              <w:spacing w:beforeLines="40" w:before="96" w:afterLines="40" w:after="96" w:line="240" w:lineRule="auto"/>
              <w:ind w:left="0" w:firstLine="0"/>
              <w:jc w:val="left"/>
              <w:rPr>
                <w:b/>
              </w:rPr>
            </w:pPr>
            <w:bookmarkStart w:id="22" w:name="_Hlt15279892"/>
            <w:bookmarkStart w:id="23" w:name="AEO"/>
            <w:bookmarkEnd w:id="22"/>
            <w:r w:rsidRPr="0076424C">
              <w:rPr>
                <w:b/>
              </w:rPr>
              <w:t>Authorised Electricity Operator</w:t>
            </w:r>
            <w:bookmarkEnd w:id="23"/>
            <w:r w:rsidRPr="0076424C">
              <w:rPr>
                <w:b/>
              </w:rPr>
              <w:t xml:space="preserve"> or AEO</w:t>
            </w:r>
          </w:p>
        </w:tc>
        <w:tc>
          <w:tcPr>
            <w:tcW w:w="6675" w:type="dxa"/>
            <w:gridSpan w:val="2"/>
          </w:tcPr>
          <w:p w14:paraId="53E84874" w14:textId="04531C63" w:rsidR="00637AA0" w:rsidRPr="0076424C" w:rsidRDefault="00637AA0" w:rsidP="00EF0C57">
            <w:pPr>
              <w:pStyle w:val="BodyText"/>
              <w:spacing w:beforeLines="40" w:before="96" w:afterLines="40" w:after="96" w:line="240" w:lineRule="auto"/>
              <w:ind w:left="0" w:firstLine="0"/>
              <w:rPr>
                <w:bCs/>
              </w:rPr>
            </w:pPr>
            <w:r w:rsidRPr="0076424C">
              <w:rPr>
                <w:noProof/>
              </w:rPr>
              <w:t xml:space="preserve">Any person (other than the </w:t>
            </w:r>
            <w:r>
              <w:fldChar w:fldCharType="begin"/>
            </w:r>
            <w:r>
              <w:instrText xml:space="preserve"> REF DNO \h  \* MERGEFORMAT </w:instrText>
            </w:r>
            <w:r>
              <w:fldChar w:fldCharType="separate"/>
            </w:r>
            <w:r w:rsidR="00D12039" w:rsidRPr="0076424C">
              <w:rPr>
                <w:b/>
              </w:rPr>
              <w:t>DNO</w:t>
            </w:r>
            <w:r>
              <w:fldChar w:fldCharType="end"/>
            </w:r>
            <w:r w:rsidRPr="0076424C">
              <w:rPr>
                <w:bCs/>
                <w:noProof/>
              </w:rPr>
              <w:t xml:space="preserve"> in its capacity as an operator of a </w:t>
            </w:r>
            <w:r w:rsidRPr="0076424C">
              <w:rPr>
                <w:noProof/>
              </w:rPr>
              <w:t>Distribution System) who is authorised to generate, participate in the transmission of, distribute or supply electricity.</w:t>
            </w:r>
          </w:p>
        </w:tc>
      </w:tr>
      <w:tr w:rsidR="00637AA0" w:rsidRPr="0076424C" w14:paraId="7A458BA1" w14:textId="77777777" w:rsidTr="00EF0C57">
        <w:trPr>
          <w:gridAfter w:val="1"/>
          <w:wAfter w:w="23" w:type="dxa"/>
          <w:cantSplit/>
        </w:trPr>
        <w:tc>
          <w:tcPr>
            <w:tcW w:w="2658" w:type="dxa"/>
          </w:tcPr>
          <w:p w14:paraId="0C3E3A68" w14:textId="77777777" w:rsidR="00637AA0" w:rsidRPr="0076424C" w:rsidRDefault="00637AA0" w:rsidP="00EF0C57">
            <w:pPr>
              <w:pStyle w:val="BodyText"/>
              <w:spacing w:beforeLines="40" w:before="96" w:afterLines="40" w:after="96" w:line="240" w:lineRule="auto"/>
              <w:ind w:left="0" w:firstLine="0"/>
              <w:jc w:val="left"/>
              <w:rPr>
                <w:b/>
              </w:rPr>
            </w:pPr>
            <w:bookmarkStart w:id="24" w:name="_Hlt15280154"/>
            <w:bookmarkStart w:id="25" w:name="Authority"/>
            <w:bookmarkEnd w:id="24"/>
            <w:r w:rsidRPr="0076424C">
              <w:rPr>
                <w:b/>
              </w:rPr>
              <w:t>Authority</w:t>
            </w:r>
            <w:bookmarkEnd w:id="25"/>
          </w:p>
        </w:tc>
        <w:tc>
          <w:tcPr>
            <w:tcW w:w="6675" w:type="dxa"/>
            <w:gridSpan w:val="2"/>
          </w:tcPr>
          <w:p w14:paraId="4A535736" w14:textId="77777777" w:rsidR="00637AA0" w:rsidRPr="0076424C" w:rsidRDefault="00637AA0" w:rsidP="00EF0C57">
            <w:pPr>
              <w:pStyle w:val="BodyText"/>
              <w:spacing w:beforeLines="40" w:before="96" w:afterLines="40" w:after="96" w:line="240" w:lineRule="auto"/>
              <w:ind w:left="0" w:firstLine="0"/>
            </w:pPr>
            <w:r w:rsidRPr="0076424C">
              <w:t xml:space="preserve">The Gas and Electricity Markets Authority established under Section 1 of the Utilities Act 2000.  </w:t>
            </w:r>
          </w:p>
        </w:tc>
      </w:tr>
      <w:tr w:rsidR="00637AA0" w:rsidRPr="0076424C" w14:paraId="2B6ECF87" w14:textId="77777777" w:rsidTr="00EF0C57">
        <w:trPr>
          <w:gridAfter w:val="1"/>
          <w:wAfter w:w="23" w:type="dxa"/>
          <w:cantSplit/>
        </w:trPr>
        <w:tc>
          <w:tcPr>
            <w:tcW w:w="2658" w:type="dxa"/>
          </w:tcPr>
          <w:p w14:paraId="590A9799" w14:textId="77777777" w:rsidR="00637AA0" w:rsidRPr="0076424C" w:rsidRDefault="00637AA0" w:rsidP="00EF0C57">
            <w:pPr>
              <w:pStyle w:val="BodyText"/>
              <w:spacing w:beforeLines="40" w:before="96" w:afterLines="40" w:after="96" w:line="240" w:lineRule="auto"/>
              <w:ind w:left="0" w:firstLine="0"/>
              <w:jc w:val="left"/>
              <w:rPr>
                <w:b/>
              </w:rPr>
            </w:pPr>
            <w:bookmarkStart w:id="26" w:name="_Hlt15280377"/>
            <w:bookmarkStart w:id="27" w:name="Average_Conditions"/>
            <w:bookmarkEnd w:id="26"/>
            <w:r w:rsidRPr="0076424C">
              <w:rPr>
                <w:b/>
              </w:rPr>
              <w:t>Average Conditions</w:t>
            </w:r>
            <w:bookmarkEnd w:id="27"/>
          </w:p>
        </w:tc>
        <w:tc>
          <w:tcPr>
            <w:tcW w:w="6675" w:type="dxa"/>
            <w:gridSpan w:val="2"/>
          </w:tcPr>
          <w:p w14:paraId="0666A905" w14:textId="77777777" w:rsidR="00637AA0" w:rsidRPr="0076424C" w:rsidRDefault="00637AA0" w:rsidP="00EF0C57">
            <w:pPr>
              <w:pStyle w:val="BodyText"/>
              <w:spacing w:beforeLines="40" w:before="96" w:afterLines="40" w:after="96" w:line="240" w:lineRule="auto"/>
              <w:ind w:left="0" w:firstLine="0"/>
            </w:pPr>
            <w:r w:rsidRPr="0076424C">
              <w:t>That combination of weather elements within a period of time</w:t>
            </w:r>
            <w:r>
              <w:t xml:space="preserve"> </w:t>
            </w:r>
            <w:r w:rsidRPr="0076424C">
              <w:t>which is the average of the observed values of these weather elements during equivalent periods over many years (Sometimes referred to as normal weather).</w:t>
            </w:r>
          </w:p>
        </w:tc>
      </w:tr>
      <w:tr w:rsidR="00637AA0" w:rsidRPr="0076424C" w14:paraId="10426558" w14:textId="77777777" w:rsidTr="00EF0C57">
        <w:trPr>
          <w:gridAfter w:val="1"/>
          <w:wAfter w:w="23" w:type="dxa"/>
          <w:cantSplit/>
        </w:trPr>
        <w:tc>
          <w:tcPr>
            <w:tcW w:w="2658" w:type="dxa"/>
          </w:tcPr>
          <w:p w14:paraId="551C360C"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Balancing and Settlement Code (</w:t>
            </w:r>
            <w:bookmarkStart w:id="28" w:name="_Hlt15281067"/>
            <w:bookmarkStart w:id="29" w:name="BSC"/>
            <w:bookmarkEnd w:id="28"/>
            <w:smartTag w:uri="urn:schemas-microsoft-com:office:smarttags" w:element="stockticker">
              <w:r w:rsidRPr="0076424C">
                <w:rPr>
                  <w:b/>
                </w:rPr>
                <w:t>BSC</w:t>
              </w:r>
            </w:smartTag>
            <w:bookmarkEnd w:id="29"/>
            <w:r>
              <w:rPr>
                <w:b/>
              </w:rPr>
              <w:t>)</w:t>
            </w:r>
          </w:p>
        </w:tc>
        <w:tc>
          <w:tcPr>
            <w:tcW w:w="6675" w:type="dxa"/>
            <w:gridSpan w:val="2"/>
          </w:tcPr>
          <w:p w14:paraId="3652598E" w14:textId="77777777" w:rsidR="00637AA0" w:rsidRPr="0076424C" w:rsidRDefault="00637AA0" w:rsidP="00EF0C57">
            <w:pPr>
              <w:pStyle w:val="Footer"/>
              <w:tabs>
                <w:tab w:val="clear" w:pos="4153"/>
                <w:tab w:val="clear" w:pos="8306"/>
              </w:tabs>
              <w:spacing w:beforeLines="40" w:before="96" w:afterLines="40" w:after="96"/>
              <w:ind w:left="36" w:firstLine="0"/>
              <w:rPr>
                <w:sz w:val="24"/>
              </w:rPr>
            </w:pPr>
            <w:r w:rsidRPr="0076424C">
              <w:rPr>
                <w:sz w:val="24"/>
              </w:rPr>
              <w:t>The code of that title as from time to time amended.</w:t>
            </w:r>
          </w:p>
        </w:tc>
      </w:tr>
      <w:tr w:rsidR="00637AA0" w:rsidRPr="0076424C" w14:paraId="791D088D" w14:textId="77777777" w:rsidTr="00EF0C57">
        <w:trPr>
          <w:gridAfter w:val="1"/>
          <w:wAfter w:w="23" w:type="dxa"/>
          <w:cantSplit/>
        </w:trPr>
        <w:tc>
          <w:tcPr>
            <w:tcW w:w="2658" w:type="dxa"/>
          </w:tcPr>
          <w:p w14:paraId="5E36A2C1" w14:textId="77777777" w:rsidR="00637AA0" w:rsidRPr="0076424C" w:rsidRDefault="00637AA0" w:rsidP="00EF0C57">
            <w:pPr>
              <w:pStyle w:val="BodyText"/>
              <w:spacing w:beforeLines="40" w:before="96" w:afterLines="40" w:after="96" w:line="240" w:lineRule="auto"/>
              <w:ind w:left="0" w:firstLine="0"/>
              <w:jc w:val="left"/>
              <w:rPr>
                <w:b/>
              </w:rPr>
            </w:pPr>
            <w:bookmarkStart w:id="30" w:name="_Hlt15281401"/>
            <w:bookmarkStart w:id="31" w:name="BalancingMechanism"/>
            <w:bookmarkEnd w:id="30"/>
            <w:r w:rsidRPr="0076424C">
              <w:rPr>
                <w:b/>
              </w:rPr>
              <w:t>Balancing Mechanism</w:t>
            </w:r>
            <w:bookmarkEnd w:id="31"/>
          </w:p>
        </w:tc>
        <w:tc>
          <w:tcPr>
            <w:tcW w:w="6675" w:type="dxa"/>
            <w:gridSpan w:val="2"/>
          </w:tcPr>
          <w:p w14:paraId="710EB262" w14:textId="1F6EF4D6" w:rsidR="00637AA0" w:rsidRPr="0076424C" w:rsidRDefault="00637AA0" w:rsidP="00EF0C57">
            <w:pPr>
              <w:keepLines w:val="0"/>
              <w:autoSpaceDE w:val="0"/>
              <w:autoSpaceDN w:val="0"/>
              <w:adjustRightInd w:val="0"/>
              <w:spacing w:beforeLines="40" w:before="96" w:afterLines="40" w:after="96"/>
              <w:ind w:left="0" w:firstLine="0"/>
              <w:jc w:val="left"/>
              <w:rPr>
                <w:lang w:val="en-US"/>
              </w:rPr>
            </w:pPr>
            <w:r w:rsidRPr="0076424C">
              <w:rPr>
                <w:lang w:val="en-US"/>
              </w:rPr>
              <w:t xml:space="preserve">Has the meaning set out in </w:t>
            </w:r>
            <w:r>
              <w:rPr>
                <w:lang w:val="en-US"/>
              </w:rPr>
              <w:fldChar w:fldCharType="begin"/>
            </w:r>
            <w:r>
              <w:rPr>
                <w:lang w:val="en-US"/>
              </w:rPr>
              <w:instrText xml:space="preserve"> REF NGESO \h </w:instrText>
            </w:r>
            <w:r>
              <w:rPr>
                <w:lang w:val="en-US"/>
              </w:rPr>
            </w:r>
            <w:r>
              <w:rPr>
                <w:lang w:val="en-US"/>
              </w:rPr>
              <w:fldChar w:fldCharType="separate"/>
            </w:r>
            <w:r w:rsidR="00D12039">
              <w:rPr>
                <w:b/>
              </w:rPr>
              <w:t>NGESO</w:t>
            </w:r>
            <w:r>
              <w:rPr>
                <w:lang w:val="en-US"/>
              </w:rPr>
              <w:fldChar w:fldCharType="end"/>
            </w:r>
            <w:r>
              <w:rPr>
                <w:lang w:val="en-US"/>
              </w:rPr>
              <w:t>’</w:t>
            </w:r>
            <w:r w:rsidRPr="0076424C">
              <w:rPr>
                <w:b/>
                <w:lang w:val="en-US"/>
              </w:rPr>
              <w:t>s</w:t>
            </w:r>
            <w:r w:rsidRPr="0076424C">
              <w:rPr>
                <w:lang w:val="en-US"/>
              </w:rPr>
              <w:t xml:space="preserve"> </w:t>
            </w:r>
            <w:r>
              <w:fldChar w:fldCharType="begin"/>
            </w:r>
            <w:r>
              <w:instrText xml:space="preserve"> REF TransmissionLicence \h  \* MERGEFORMAT </w:instrText>
            </w:r>
            <w:r>
              <w:fldChar w:fldCharType="separate"/>
            </w:r>
            <w:r w:rsidR="00D12039" w:rsidRPr="0076424C">
              <w:rPr>
                <w:b/>
              </w:rPr>
              <w:t>Transmission Licence</w:t>
            </w:r>
            <w:r>
              <w:fldChar w:fldCharType="end"/>
            </w:r>
            <w:r w:rsidRPr="0076424C">
              <w:t>.</w:t>
            </w:r>
          </w:p>
          <w:p w14:paraId="5BDE457F" w14:textId="77777777" w:rsidR="00637AA0" w:rsidRPr="0076424C" w:rsidRDefault="00637AA0" w:rsidP="00EF0C57">
            <w:pPr>
              <w:pStyle w:val="Footer"/>
              <w:tabs>
                <w:tab w:val="clear" w:pos="4153"/>
                <w:tab w:val="clear" w:pos="8306"/>
              </w:tabs>
              <w:spacing w:beforeLines="40" w:before="96" w:afterLines="40" w:after="96"/>
              <w:ind w:left="36" w:firstLine="0"/>
              <w:rPr>
                <w:sz w:val="24"/>
              </w:rPr>
            </w:pPr>
          </w:p>
        </w:tc>
      </w:tr>
      <w:tr w:rsidR="00637AA0" w:rsidRPr="0076424C" w14:paraId="447860DA" w14:textId="77777777" w:rsidTr="00EF0C57">
        <w:trPr>
          <w:gridAfter w:val="1"/>
          <w:wAfter w:w="23" w:type="dxa"/>
          <w:cantSplit/>
          <w:trHeight w:val="1040"/>
        </w:trPr>
        <w:tc>
          <w:tcPr>
            <w:tcW w:w="2658" w:type="dxa"/>
          </w:tcPr>
          <w:p w14:paraId="69DE0D3E" w14:textId="77777777" w:rsidR="00637AA0" w:rsidRPr="0076424C" w:rsidRDefault="00637AA0" w:rsidP="00EF0C57">
            <w:pPr>
              <w:pStyle w:val="BodyText"/>
              <w:spacing w:beforeLines="40" w:before="96" w:afterLines="40" w:after="96" w:line="240" w:lineRule="auto"/>
              <w:ind w:left="0" w:firstLine="0"/>
              <w:jc w:val="left"/>
              <w:rPr>
                <w:b/>
              </w:rPr>
            </w:pPr>
            <w:bookmarkStart w:id="32" w:name="_Hlt15281831"/>
            <w:bookmarkStart w:id="33" w:name="BMUnit"/>
            <w:bookmarkEnd w:id="32"/>
            <w:r w:rsidRPr="0076424C">
              <w:rPr>
                <w:b/>
              </w:rPr>
              <w:t>BM Unit</w:t>
            </w:r>
            <w:bookmarkEnd w:id="33"/>
          </w:p>
          <w:p w14:paraId="06AF05D4" w14:textId="77777777" w:rsidR="00637AA0" w:rsidRPr="0076424C" w:rsidRDefault="00637AA0" w:rsidP="00EF0C57">
            <w:pPr>
              <w:pStyle w:val="BodyText"/>
              <w:spacing w:beforeLines="40" w:before="96" w:afterLines="40" w:after="96" w:line="240" w:lineRule="auto"/>
              <w:ind w:left="0" w:firstLine="0"/>
              <w:jc w:val="left"/>
              <w:rPr>
                <w:b/>
              </w:rPr>
            </w:pPr>
          </w:p>
        </w:tc>
        <w:tc>
          <w:tcPr>
            <w:tcW w:w="6675" w:type="dxa"/>
            <w:gridSpan w:val="2"/>
          </w:tcPr>
          <w:p w14:paraId="037F44A0" w14:textId="684683CB" w:rsidR="00637AA0" w:rsidRPr="0076424C" w:rsidRDefault="00637AA0" w:rsidP="00EF0C57">
            <w:pPr>
              <w:pStyle w:val="BodyText"/>
              <w:spacing w:beforeLines="40" w:before="96" w:afterLines="40" w:after="96" w:line="240" w:lineRule="auto"/>
              <w:ind w:left="0" w:firstLine="0"/>
            </w:pPr>
            <w:r w:rsidRPr="0076424C">
              <w:rPr>
                <w:noProof/>
                <w:szCs w:val="22"/>
              </w:rPr>
              <w:t xml:space="preserve">Has the meaning set out in the </w:t>
            </w:r>
            <w:r>
              <w:fldChar w:fldCharType="begin"/>
            </w:r>
            <w:r>
              <w:instrText xml:space="preserve"> REF BSC \h  \* MERGEFORMAT </w:instrText>
            </w:r>
            <w:r>
              <w:fldChar w:fldCharType="separate"/>
            </w:r>
            <w:smartTag w:uri="urn:schemas-microsoft-com:office:smarttags" w:element="stockticker">
              <w:r w:rsidR="00D12039" w:rsidRPr="0076424C">
                <w:rPr>
                  <w:b/>
                </w:rPr>
                <w:t>BSC</w:t>
              </w:r>
            </w:smartTag>
            <w:r>
              <w:fldChar w:fldCharType="end"/>
            </w:r>
            <w:r w:rsidRPr="0076424C">
              <w:rPr>
                <w:noProof/>
                <w:szCs w:val="22"/>
              </w:rPr>
              <w:t xml:space="preserve">, except that for the purposes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bCs/>
                <w:noProof/>
                <w:szCs w:val="22"/>
              </w:rPr>
              <w:t xml:space="preserve"> </w:t>
            </w:r>
            <w:r w:rsidRPr="0076424C">
              <w:rPr>
                <w:noProof/>
                <w:szCs w:val="22"/>
              </w:rPr>
              <w:t xml:space="preserve">the reference to “Party” in the </w:t>
            </w:r>
            <w:r>
              <w:fldChar w:fldCharType="begin"/>
            </w:r>
            <w:r>
              <w:instrText xml:space="preserve"> REF BSC \h  \* MERGEFORMAT </w:instrText>
            </w:r>
            <w:r>
              <w:fldChar w:fldCharType="separate"/>
            </w:r>
            <w:smartTag w:uri="urn:schemas-microsoft-com:office:smarttags" w:element="stockticker">
              <w:r w:rsidR="00D12039" w:rsidRPr="0076424C">
                <w:rPr>
                  <w:b/>
                </w:rPr>
                <w:t>BSC</w:t>
              </w:r>
            </w:smartTag>
            <w:r>
              <w:fldChar w:fldCharType="end"/>
            </w:r>
            <w:r w:rsidRPr="0076424C">
              <w:rPr>
                <w:b/>
                <w:bCs/>
                <w:noProof/>
                <w:szCs w:val="22"/>
              </w:rPr>
              <w:t xml:space="preserve"> </w:t>
            </w:r>
            <w:r w:rsidRPr="0076424C">
              <w:rPr>
                <w:noProof/>
                <w:szCs w:val="22"/>
              </w:rPr>
              <w:t xml:space="preserve">shall be a reference to a </w:t>
            </w:r>
            <w:r>
              <w:fldChar w:fldCharType="begin"/>
            </w:r>
            <w:r>
              <w:instrText xml:space="preserve"> REF User \h  \* MERGEFORMAT </w:instrText>
            </w:r>
            <w:r>
              <w:fldChar w:fldCharType="separate"/>
            </w:r>
            <w:r w:rsidR="00D12039" w:rsidRPr="0076424C">
              <w:rPr>
                <w:b/>
              </w:rPr>
              <w:t>User</w:t>
            </w:r>
            <w:r>
              <w:fldChar w:fldCharType="end"/>
            </w:r>
            <w:r w:rsidRPr="0076424C">
              <w:rPr>
                <w:noProof/>
                <w:szCs w:val="22"/>
              </w:rPr>
              <w:t>.</w:t>
            </w:r>
          </w:p>
        </w:tc>
      </w:tr>
      <w:tr w:rsidR="00637AA0" w:rsidRPr="0076424C" w14:paraId="41BA5195" w14:textId="77777777" w:rsidTr="00EF0C57">
        <w:trPr>
          <w:gridAfter w:val="1"/>
          <w:wAfter w:w="23" w:type="dxa"/>
          <w:cantSplit/>
        </w:trPr>
        <w:tc>
          <w:tcPr>
            <w:tcW w:w="2658" w:type="dxa"/>
          </w:tcPr>
          <w:p w14:paraId="592863E9" w14:textId="77777777" w:rsidR="00637AA0" w:rsidRPr="0076424C" w:rsidRDefault="00637AA0" w:rsidP="00EF0C57">
            <w:pPr>
              <w:pStyle w:val="BodyText"/>
              <w:spacing w:beforeLines="40" w:before="96" w:afterLines="40" w:after="96" w:line="240" w:lineRule="auto"/>
              <w:ind w:left="0" w:firstLine="0"/>
              <w:jc w:val="left"/>
              <w:rPr>
                <w:b/>
              </w:rPr>
            </w:pPr>
            <w:bookmarkStart w:id="34" w:name="BMParticipant"/>
            <w:r w:rsidRPr="0076424C">
              <w:rPr>
                <w:b/>
              </w:rPr>
              <w:lastRenderedPageBreak/>
              <w:t>BM Participant</w:t>
            </w:r>
            <w:bookmarkEnd w:id="34"/>
            <w:r w:rsidRPr="0076424C">
              <w:rPr>
                <w:b/>
              </w:rPr>
              <w:br/>
            </w:r>
          </w:p>
        </w:tc>
        <w:tc>
          <w:tcPr>
            <w:tcW w:w="6675" w:type="dxa"/>
            <w:gridSpan w:val="2"/>
          </w:tcPr>
          <w:p w14:paraId="7D8DBDE1" w14:textId="413D2AA2" w:rsidR="00637AA0" w:rsidRPr="0076424C" w:rsidRDefault="00637AA0" w:rsidP="00EF0C57">
            <w:pPr>
              <w:spacing w:beforeLines="40" w:before="96" w:afterLines="40" w:after="96"/>
              <w:ind w:left="36" w:firstLine="0"/>
            </w:pPr>
            <w:r w:rsidRPr="0076424C">
              <w:t xml:space="preserve">A person who is responsible for and controls one or more </w:t>
            </w:r>
            <w:r>
              <w:fldChar w:fldCharType="begin"/>
            </w:r>
            <w:r>
              <w:instrText xml:space="preserve"> REF BMUnit \h  \* MERGEFORMAT </w:instrText>
            </w:r>
            <w:r>
              <w:fldChar w:fldCharType="separate"/>
            </w:r>
            <w:r w:rsidR="00D12039" w:rsidRPr="0076424C">
              <w:rPr>
                <w:b/>
              </w:rPr>
              <w:t>BM Unit</w:t>
            </w:r>
            <w:r>
              <w:fldChar w:fldCharType="end"/>
            </w:r>
            <w:r w:rsidRPr="0076424C">
              <w:rPr>
                <w:b/>
              </w:rPr>
              <w:t xml:space="preserve">s </w:t>
            </w:r>
            <w:r w:rsidRPr="0076424C">
              <w:rPr>
                <w:bCs/>
              </w:rPr>
              <w:t xml:space="preserve">or where a </w:t>
            </w:r>
            <w:r>
              <w:fldChar w:fldCharType="begin"/>
            </w:r>
            <w:r>
              <w:instrText xml:space="preserve"> REF CUSCBilateralAgreement \h  \* MERGEFORMAT </w:instrText>
            </w:r>
            <w:r>
              <w:fldChar w:fldCharType="separate"/>
            </w:r>
            <w:r w:rsidR="00D12039" w:rsidRPr="0076424C">
              <w:rPr>
                <w:b/>
              </w:rPr>
              <w:t>CUSC Bilateral Agreement</w:t>
            </w:r>
            <w:r>
              <w:fldChar w:fldCharType="end"/>
            </w:r>
            <w:r w:rsidRPr="0076424C">
              <w:rPr>
                <w:bCs/>
              </w:rPr>
              <w:t xml:space="preserve"> specifies that a </w:t>
            </w:r>
            <w:r>
              <w:fldChar w:fldCharType="begin"/>
            </w:r>
            <w:r>
              <w:instrText xml:space="preserve"> REF User \h  \* MERGEFORMAT </w:instrText>
            </w:r>
            <w:r>
              <w:fldChar w:fldCharType="separate"/>
            </w:r>
            <w:r w:rsidR="00D12039" w:rsidRPr="0076424C">
              <w:rPr>
                <w:b/>
              </w:rPr>
              <w:t>User</w:t>
            </w:r>
            <w:r>
              <w:fldChar w:fldCharType="end"/>
            </w:r>
            <w:r w:rsidRPr="0076424C">
              <w:rPr>
                <w:bCs/>
              </w:rPr>
              <w:t xml:space="preserve"> is required to be treated as a </w:t>
            </w:r>
            <w:r>
              <w:fldChar w:fldCharType="begin"/>
            </w:r>
            <w:r>
              <w:instrText xml:space="preserve"> REF BMParticipant \h  \* MERGEFORMAT </w:instrText>
            </w:r>
            <w:r>
              <w:fldChar w:fldCharType="separate"/>
            </w:r>
            <w:r w:rsidR="00D12039" w:rsidRPr="0076424C">
              <w:rPr>
                <w:b/>
              </w:rPr>
              <w:t>BM Participant</w:t>
            </w:r>
            <w:r>
              <w:fldChar w:fldCharType="end"/>
            </w:r>
            <w:r w:rsidRPr="0076424C">
              <w:rPr>
                <w:bCs/>
              </w:rPr>
              <w:t xml:space="preserve"> for the purpose of the </w:t>
            </w:r>
            <w:r>
              <w:fldChar w:fldCharType="begin"/>
            </w:r>
            <w:r>
              <w:instrText xml:space="preserve"> REF GridCode \h  \* MERGEFORMAT </w:instrText>
            </w:r>
            <w:r>
              <w:fldChar w:fldCharType="separate"/>
            </w:r>
            <w:r w:rsidR="00D12039" w:rsidRPr="0076424C">
              <w:rPr>
                <w:b/>
              </w:rPr>
              <w:t>Grid Code</w:t>
            </w:r>
            <w:r>
              <w:fldChar w:fldCharType="end"/>
            </w:r>
            <w:r w:rsidRPr="0076424C">
              <w:rPr>
                <w:b/>
              </w:rPr>
              <w:t xml:space="preserve">. </w:t>
            </w:r>
            <w:r w:rsidRPr="0076424C">
              <w:rPr>
                <w:noProof/>
                <w:szCs w:val="22"/>
              </w:rPr>
              <w:t xml:space="preserve">For the avoidance of doubt, it does not imply that they must </w:t>
            </w:r>
            <w:r w:rsidRPr="0076424C">
              <w:t xml:space="preserve">be active in the </w:t>
            </w:r>
            <w:r>
              <w:fldChar w:fldCharType="begin"/>
            </w:r>
            <w:r>
              <w:instrText xml:space="preserve"> REF BalancingMechanism \h  \* MERGEFORMAT </w:instrText>
            </w:r>
            <w:r>
              <w:fldChar w:fldCharType="separate"/>
            </w:r>
            <w:r w:rsidR="00D12039" w:rsidRPr="0076424C">
              <w:rPr>
                <w:b/>
              </w:rPr>
              <w:t>Balancing Mechanism</w:t>
            </w:r>
            <w:r>
              <w:fldChar w:fldCharType="end"/>
            </w:r>
            <w:r w:rsidRPr="0076424C">
              <w:t>.</w:t>
            </w:r>
          </w:p>
        </w:tc>
      </w:tr>
      <w:tr w:rsidR="00637AA0" w:rsidRPr="0076424C" w14:paraId="25A10286" w14:textId="77777777" w:rsidTr="00EF0C57">
        <w:trPr>
          <w:gridAfter w:val="1"/>
          <w:wAfter w:w="23" w:type="dxa"/>
          <w:cantSplit/>
        </w:trPr>
        <w:tc>
          <w:tcPr>
            <w:tcW w:w="2658" w:type="dxa"/>
          </w:tcPr>
          <w:p w14:paraId="23D889E3" w14:textId="77777777" w:rsidR="00637AA0" w:rsidRPr="0076424C" w:rsidRDefault="00637AA0" w:rsidP="00EF0C57">
            <w:pPr>
              <w:pStyle w:val="BodyText"/>
              <w:spacing w:beforeLines="40" w:before="96" w:afterLines="40" w:after="96" w:line="240" w:lineRule="auto"/>
              <w:ind w:left="0" w:firstLine="0"/>
              <w:jc w:val="left"/>
              <w:rPr>
                <w:b/>
              </w:rPr>
            </w:pPr>
            <w:bookmarkStart w:id="35" w:name="_Hlt15282578"/>
            <w:bookmarkStart w:id="36" w:name="BlackStart"/>
            <w:bookmarkEnd w:id="35"/>
            <w:r w:rsidRPr="0076424C">
              <w:rPr>
                <w:b/>
              </w:rPr>
              <w:t>Black Start</w:t>
            </w:r>
            <w:bookmarkEnd w:id="36"/>
          </w:p>
        </w:tc>
        <w:tc>
          <w:tcPr>
            <w:tcW w:w="6675" w:type="dxa"/>
            <w:gridSpan w:val="2"/>
          </w:tcPr>
          <w:p w14:paraId="452E8B40" w14:textId="056C7147" w:rsidR="00637AA0" w:rsidRPr="0076424C" w:rsidRDefault="00637AA0" w:rsidP="00EF0C57">
            <w:pPr>
              <w:pStyle w:val="BodyText"/>
              <w:spacing w:beforeLines="40" w:before="96" w:afterLines="40" w:after="96" w:line="240" w:lineRule="auto"/>
              <w:ind w:left="0" w:firstLine="0"/>
              <w:rPr>
                <w:b/>
              </w:rPr>
            </w:pPr>
            <w:r w:rsidRPr="0076424C">
              <w:t>The procedure necessary for a recovery from a</w:t>
            </w:r>
            <w:r w:rsidRPr="0076424C">
              <w:rPr>
                <w:b/>
              </w:rPr>
              <w:t xml:space="preserve"> </w:t>
            </w:r>
            <w:r>
              <w:fldChar w:fldCharType="begin"/>
            </w:r>
            <w:r>
              <w:instrText xml:space="preserve"> REF TotalShutdown \h  \* MERGEFORMAT </w:instrText>
            </w:r>
            <w:r>
              <w:fldChar w:fldCharType="separate"/>
            </w:r>
            <w:r w:rsidR="00D12039" w:rsidRPr="0076424C">
              <w:rPr>
                <w:b/>
              </w:rPr>
              <w:t>Total Shutdown</w:t>
            </w:r>
            <w:r>
              <w:fldChar w:fldCharType="end"/>
            </w:r>
            <w:r w:rsidRPr="0076424C">
              <w:rPr>
                <w:b/>
              </w:rPr>
              <w:t xml:space="preserve"> </w:t>
            </w:r>
            <w:r w:rsidRPr="0076424C">
              <w:t>or</w:t>
            </w:r>
            <w:r w:rsidRPr="0076424C">
              <w:rPr>
                <w:b/>
              </w:rPr>
              <w:t xml:space="preserve"> </w:t>
            </w:r>
            <w:r>
              <w:fldChar w:fldCharType="begin"/>
            </w:r>
            <w:r>
              <w:instrText xml:space="preserve"> REF PartialShutdown \h  \* MERGEFORMAT </w:instrText>
            </w:r>
            <w:r>
              <w:fldChar w:fldCharType="separate"/>
            </w:r>
            <w:r w:rsidR="00D12039" w:rsidRPr="0076424C">
              <w:rPr>
                <w:b/>
              </w:rPr>
              <w:t>Partial Shutdown</w:t>
            </w:r>
            <w:r>
              <w:fldChar w:fldCharType="end"/>
            </w:r>
            <w:r w:rsidRPr="0076424C">
              <w:rPr>
                <w:b/>
              </w:rPr>
              <w:t>.</w:t>
            </w:r>
          </w:p>
        </w:tc>
      </w:tr>
      <w:tr w:rsidR="00637AA0" w:rsidRPr="0076424C" w14:paraId="702DF5ED" w14:textId="77777777" w:rsidTr="00EF0C57">
        <w:trPr>
          <w:gridAfter w:val="1"/>
          <w:wAfter w:w="23" w:type="dxa"/>
          <w:cantSplit/>
        </w:trPr>
        <w:tc>
          <w:tcPr>
            <w:tcW w:w="2658" w:type="dxa"/>
          </w:tcPr>
          <w:p w14:paraId="2CEA9437" w14:textId="77777777" w:rsidR="00637AA0" w:rsidRPr="0076424C" w:rsidRDefault="00637AA0" w:rsidP="00EF0C57">
            <w:pPr>
              <w:pStyle w:val="BodyText"/>
              <w:spacing w:beforeLines="40" w:before="96" w:afterLines="40" w:after="96" w:line="240" w:lineRule="auto"/>
              <w:ind w:left="0" w:firstLine="0"/>
              <w:jc w:val="left"/>
              <w:rPr>
                <w:b/>
              </w:rPr>
            </w:pPr>
            <w:bookmarkStart w:id="37" w:name="_Hlt15284011"/>
            <w:bookmarkStart w:id="38" w:name="BlackStartStation"/>
            <w:bookmarkEnd w:id="37"/>
            <w:r w:rsidRPr="0076424C">
              <w:rPr>
                <w:b/>
              </w:rPr>
              <w:t>Black Start Station</w:t>
            </w:r>
            <w:bookmarkEnd w:id="38"/>
            <w:r w:rsidRPr="0076424C">
              <w:rPr>
                <w:b/>
              </w:rPr>
              <w:br/>
            </w:r>
          </w:p>
        </w:tc>
        <w:tc>
          <w:tcPr>
            <w:tcW w:w="6675" w:type="dxa"/>
            <w:gridSpan w:val="2"/>
          </w:tcPr>
          <w:p w14:paraId="3E44CB09" w14:textId="3501F824" w:rsidR="00637AA0" w:rsidRPr="0076424C" w:rsidRDefault="00637AA0" w:rsidP="00EF0C57">
            <w:pPr>
              <w:pStyle w:val="BodyText"/>
              <w:spacing w:beforeLines="40" w:before="96" w:afterLines="40" w:after="96" w:line="240" w:lineRule="auto"/>
              <w:ind w:left="0" w:firstLine="0"/>
            </w:pPr>
            <w:r w:rsidRPr="0076424C">
              <w:t>A</w:t>
            </w:r>
            <w:r w:rsidRPr="0076424C">
              <w:rPr>
                <w:b/>
              </w:rPr>
              <w:t xml:space="preserve"> </w:t>
            </w:r>
            <w:r>
              <w:fldChar w:fldCharType="begin"/>
            </w:r>
            <w:r>
              <w:instrText xml:space="preserve"> REF PowerStation \h  \* MERGEFORMAT </w:instrText>
            </w:r>
            <w:r>
              <w:fldChar w:fldCharType="separate"/>
            </w:r>
            <w:r w:rsidR="00D12039" w:rsidRPr="0076424C">
              <w:rPr>
                <w:b/>
              </w:rPr>
              <w:t>Power Station</w:t>
            </w:r>
            <w:r>
              <w:fldChar w:fldCharType="end"/>
            </w:r>
            <w:r w:rsidRPr="0076424C">
              <w:rPr>
                <w:b/>
              </w:rPr>
              <w:t xml:space="preserve"> </w:t>
            </w:r>
            <w:r w:rsidRPr="0076424C">
              <w:t>which is registered</w:t>
            </w:r>
            <w:r w:rsidRPr="0076424C">
              <w:rPr>
                <w:noProof/>
                <w:szCs w:val="22"/>
              </w:rPr>
              <w:t xml:space="preserve"> pursuant to a </w:t>
            </w:r>
            <w:r>
              <w:fldChar w:fldCharType="begin"/>
            </w:r>
            <w:r>
              <w:instrText xml:space="preserve"> REF CUSCBilateralAgreement \h  \* MERGEFORMAT </w:instrText>
            </w:r>
            <w:r>
              <w:fldChar w:fldCharType="separate"/>
            </w:r>
            <w:r w:rsidR="00D12039" w:rsidRPr="0076424C">
              <w:rPr>
                <w:b/>
              </w:rPr>
              <w:t>CUSC Bilateral Agreement</w:t>
            </w:r>
            <w:r>
              <w:fldChar w:fldCharType="end"/>
            </w:r>
            <w:r w:rsidRPr="0076424C">
              <w:rPr>
                <w:noProof/>
                <w:szCs w:val="22"/>
              </w:rPr>
              <w:t xml:space="preserve"> with </w:t>
            </w:r>
            <w:r>
              <w:rPr>
                <w:lang w:val="en-US"/>
              </w:rPr>
              <w:fldChar w:fldCharType="begin"/>
            </w:r>
            <w:r>
              <w:rPr>
                <w:lang w:val="en-US"/>
              </w:rPr>
              <w:instrText xml:space="preserve"> REF NGESO \h </w:instrText>
            </w:r>
            <w:r>
              <w:rPr>
                <w:lang w:val="en-US"/>
              </w:rPr>
            </w:r>
            <w:r>
              <w:rPr>
                <w:lang w:val="en-US"/>
              </w:rPr>
              <w:fldChar w:fldCharType="separate"/>
            </w:r>
            <w:r w:rsidR="00D12039">
              <w:rPr>
                <w:b/>
              </w:rPr>
              <w:t>NGESO</w:t>
            </w:r>
            <w:r>
              <w:rPr>
                <w:lang w:val="en-US"/>
              </w:rPr>
              <w:fldChar w:fldCharType="end"/>
            </w:r>
            <w:r>
              <w:rPr>
                <w:lang w:val="en-US"/>
              </w:rPr>
              <w:t>,</w:t>
            </w:r>
            <w:r w:rsidRPr="0076424C">
              <w:rPr>
                <w:noProof/>
                <w:szCs w:val="22"/>
              </w:rPr>
              <w:t xml:space="preserve"> as having a Black Start Capability.</w:t>
            </w:r>
          </w:p>
        </w:tc>
      </w:tr>
      <w:tr w:rsidR="00637AA0" w:rsidRPr="0076424C" w14:paraId="7183B05B" w14:textId="77777777" w:rsidTr="00EF0C57">
        <w:trPr>
          <w:gridAfter w:val="1"/>
          <w:wAfter w:w="23" w:type="dxa"/>
          <w:cantSplit/>
          <w:trHeight w:val="768"/>
        </w:trPr>
        <w:tc>
          <w:tcPr>
            <w:tcW w:w="2658" w:type="dxa"/>
          </w:tcPr>
          <w:p w14:paraId="2E408740" w14:textId="77777777" w:rsidR="00637AA0" w:rsidRPr="0076424C" w:rsidRDefault="00637AA0" w:rsidP="00EF0C57">
            <w:pPr>
              <w:pStyle w:val="BodyText"/>
              <w:spacing w:beforeLines="40" w:before="96" w:afterLines="40" w:after="96" w:line="240" w:lineRule="auto"/>
              <w:ind w:left="0" w:firstLine="0"/>
              <w:jc w:val="left"/>
              <w:rPr>
                <w:b/>
              </w:rPr>
            </w:pPr>
            <w:r>
              <w:rPr>
                <w:b/>
              </w:rPr>
              <w:t>Business Day</w:t>
            </w:r>
          </w:p>
        </w:tc>
        <w:tc>
          <w:tcPr>
            <w:tcW w:w="6675" w:type="dxa"/>
            <w:gridSpan w:val="2"/>
          </w:tcPr>
          <w:p w14:paraId="7C91695B" w14:textId="77777777" w:rsidR="00637AA0" w:rsidRPr="00CA3834" w:rsidRDefault="00637AA0" w:rsidP="00EF0C57">
            <w:pPr>
              <w:keepLines w:val="0"/>
              <w:spacing w:before="120" w:after="120"/>
              <w:ind w:left="0" w:firstLine="0"/>
              <w:rPr>
                <w:rFonts w:eastAsia="Calibri"/>
                <w:szCs w:val="24"/>
              </w:rPr>
            </w:pPr>
            <w:r w:rsidRPr="00CA3834">
              <w:rPr>
                <w:rFonts w:eastAsia="Calibri"/>
                <w:szCs w:val="24"/>
              </w:rPr>
              <w:t>Any day other than a Saturday, a Sunday, Christmas Day, Good Friday, or a day that is a bank holiday within the meaning of the Banking and Financial Dealings Act 1971.</w:t>
            </w:r>
          </w:p>
        </w:tc>
      </w:tr>
      <w:tr w:rsidR="00637AA0" w:rsidRPr="0076424C" w14:paraId="19586C19" w14:textId="77777777" w:rsidTr="00EF0C57">
        <w:trPr>
          <w:gridAfter w:val="1"/>
          <w:wAfter w:w="23" w:type="dxa"/>
          <w:cantSplit/>
        </w:trPr>
        <w:tc>
          <w:tcPr>
            <w:tcW w:w="2658" w:type="dxa"/>
          </w:tcPr>
          <w:p w14:paraId="64118D44" w14:textId="77777777" w:rsidR="00637AA0" w:rsidRPr="0076424C" w:rsidRDefault="00637AA0" w:rsidP="00EF0C57">
            <w:pPr>
              <w:pStyle w:val="BodyText"/>
              <w:spacing w:beforeLines="40" w:before="96" w:afterLines="40" w:after="96" w:line="240" w:lineRule="auto"/>
              <w:ind w:left="0" w:firstLine="0"/>
              <w:jc w:val="left"/>
              <w:rPr>
                <w:b/>
              </w:rPr>
            </w:pPr>
            <w:bookmarkStart w:id="39" w:name="CENELEC"/>
            <w:r w:rsidRPr="0076424C">
              <w:rPr>
                <w:b/>
              </w:rPr>
              <w:t>CENELEC</w:t>
            </w:r>
            <w:bookmarkEnd w:id="39"/>
          </w:p>
        </w:tc>
        <w:tc>
          <w:tcPr>
            <w:tcW w:w="6675" w:type="dxa"/>
            <w:gridSpan w:val="2"/>
          </w:tcPr>
          <w:p w14:paraId="10654D70" w14:textId="77777777" w:rsidR="00637AA0" w:rsidRPr="0076424C" w:rsidRDefault="00637AA0" w:rsidP="00EF0C57">
            <w:pPr>
              <w:pStyle w:val="BodyText"/>
              <w:spacing w:beforeLines="40" w:before="96" w:afterLines="40" w:after="96" w:line="240" w:lineRule="auto"/>
              <w:ind w:left="0" w:firstLine="0"/>
            </w:pPr>
            <w:r w:rsidRPr="0076424C">
              <w:t>European Committee for Electrotechnical Standardisation.</w:t>
            </w:r>
          </w:p>
        </w:tc>
      </w:tr>
      <w:tr w:rsidR="00637AA0" w:rsidRPr="0076424C" w14:paraId="6AFC6CE2" w14:textId="77777777" w:rsidTr="00EF0C57">
        <w:trPr>
          <w:gridAfter w:val="1"/>
          <w:wAfter w:w="23" w:type="dxa"/>
          <w:cantSplit/>
        </w:trPr>
        <w:tc>
          <w:tcPr>
            <w:tcW w:w="2658" w:type="dxa"/>
          </w:tcPr>
          <w:p w14:paraId="7037CD93" w14:textId="77777777" w:rsidR="00637AA0" w:rsidRPr="0076424C" w:rsidRDefault="00637AA0" w:rsidP="00EF0C57">
            <w:pPr>
              <w:pStyle w:val="BodyText"/>
              <w:spacing w:beforeLines="40" w:before="96" w:afterLines="40" w:after="96" w:line="240" w:lineRule="auto"/>
              <w:ind w:left="0" w:firstLine="0"/>
              <w:jc w:val="left"/>
              <w:rPr>
                <w:b/>
              </w:rPr>
            </w:pPr>
            <w:r>
              <w:rPr>
                <w:b/>
              </w:rPr>
              <w:t>Citizens Advice (</w:t>
            </w:r>
            <w:bookmarkStart w:id="40" w:name="CA"/>
            <w:r>
              <w:rPr>
                <w:b/>
              </w:rPr>
              <w:t>CA</w:t>
            </w:r>
            <w:bookmarkEnd w:id="40"/>
            <w:r>
              <w:rPr>
                <w:b/>
              </w:rPr>
              <w:t>)</w:t>
            </w:r>
          </w:p>
        </w:tc>
        <w:tc>
          <w:tcPr>
            <w:tcW w:w="6675" w:type="dxa"/>
            <w:gridSpan w:val="2"/>
          </w:tcPr>
          <w:p w14:paraId="27D68015" w14:textId="77777777" w:rsidR="00637AA0" w:rsidRPr="0076424C" w:rsidRDefault="00637AA0" w:rsidP="00EF0C57">
            <w:pPr>
              <w:pStyle w:val="BodyText"/>
              <w:spacing w:beforeLines="40" w:before="96" w:afterLines="40" w:after="96" w:line="240" w:lineRule="auto"/>
              <w:ind w:left="0" w:firstLine="0"/>
            </w:pPr>
            <w:r>
              <w:t>National Association of Citizens Advice Bureaux</w:t>
            </w:r>
          </w:p>
        </w:tc>
      </w:tr>
      <w:tr w:rsidR="00637AA0" w:rsidRPr="0076424C" w14:paraId="2EB1867A" w14:textId="77777777" w:rsidTr="00EF0C57">
        <w:trPr>
          <w:gridAfter w:val="1"/>
          <w:wAfter w:w="23" w:type="dxa"/>
          <w:cantSplit/>
        </w:trPr>
        <w:tc>
          <w:tcPr>
            <w:tcW w:w="2658" w:type="dxa"/>
          </w:tcPr>
          <w:p w14:paraId="70EA1056" w14:textId="77777777" w:rsidR="00637AA0" w:rsidRPr="0076424C" w:rsidRDefault="00637AA0" w:rsidP="00EF0C57">
            <w:pPr>
              <w:pStyle w:val="BodyText"/>
              <w:spacing w:beforeLines="40" w:before="96" w:afterLines="40" w:after="96" w:line="240" w:lineRule="auto"/>
              <w:ind w:left="0" w:firstLine="0"/>
              <w:jc w:val="left"/>
              <w:rPr>
                <w:b/>
              </w:rPr>
            </w:pPr>
            <w:r>
              <w:rPr>
                <w:b/>
              </w:rPr>
              <w:t>Citizens Advice Scotland (</w:t>
            </w:r>
            <w:bookmarkStart w:id="41" w:name="CAS"/>
            <w:r>
              <w:rPr>
                <w:b/>
              </w:rPr>
              <w:t>CAS</w:t>
            </w:r>
            <w:bookmarkEnd w:id="41"/>
            <w:r>
              <w:rPr>
                <w:b/>
              </w:rPr>
              <w:t>)</w:t>
            </w:r>
          </w:p>
        </w:tc>
        <w:tc>
          <w:tcPr>
            <w:tcW w:w="6675" w:type="dxa"/>
            <w:gridSpan w:val="2"/>
          </w:tcPr>
          <w:p w14:paraId="5E81A55B" w14:textId="77777777" w:rsidR="00637AA0" w:rsidRPr="0076424C" w:rsidRDefault="00637AA0" w:rsidP="00EF0C57">
            <w:pPr>
              <w:pStyle w:val="BodyText"/>
              <w:spacing w:beforeLines="40" w:before="96" w:afterLines="40" w:after="96" w:line="240" w:lineRule="auto"/>
              <w:ind w:left="0" w:firstLine="0"/>
            </w:pPr>
            <w:r>
              <w:t>Scottish Association of Citizens Advice Bureaux</w:t>
            </w:r>
          </w:p>
        </w:tc>
      </w:tr>
      <w:tr w:rsidR="00637AA0" w:rsidRPr="0076424C" w14:paraId="73D8D3AC" w14:textId="77777777" w:rsidTr="00EF0C57">
        <w:trPr>
          <w:gridAfter w:val="1"/>
          <w:wAfter w:w="23" w:type="dxa"/>
          <w:cantSplit/>
        </w:trPr>
        <w:tc>
          <w:tcPr>
            <w:tcW w:w="2658" w:type="dxa"/>
          </w:tcPr>
          <w:p w14:paraId="6B80B7CE" w14:textId="77777777" w:rsidR="00637AA0" w:rsidRPr="0076424C" w:rsidRDefault="00637AA0" w:rsidP="00EF0C57">
            <w:pPr>
              <w:pStyle w:val="BodyText"/>
              <w:spacing w:beforeLines="40" w:before="96" w:afterLines="40" w:after="96" w:line="240" w:lineRule="auto"/>
              <w:ind w:left="0" w:firstLine="0"/>
              <w:jc w:val="left"/>
              <w:rPr>
                <w:b/>
              </w:rPr>
            </w:pPr>
            <w:bookmarkStart w:id="42" w:name="_Hlt15284219"/>
            <w:bookmarkStart w:id="43" w:name="_Hlt15284492"/>
            <w:bookmarkStart w:id="44" w:name="CivilEmergencyDirection"/>
            <w:bookmarkEnd w:id="42"/>
            <w:bookmarkEnd w:id="43"/>
            <w:r w:rsidRPr="0076424C">
              <w:rPr>
                <w:b/>
              </w:rPr>
              <w:t>Civil Emergency Direction</w:t>
            </w:r>
            <w:bookmarkEnd w:id="44"/>
          </w:p>
        </w:tc>
        <w:tc>
          <w:tcPr>
            <w:tcW w:w="6675" w:type="dxa"/>
            <w:gridSpan w:val="2"/>
          </w:tcPr>
          <w:p w14:paraId="44185099" w14:textId="7A8D8242" w:rsidR="00637AA0" w:rsidRPr="0076424C" w:rsidRDefault="00637AA0" w:rsidP="00EF0C57">
            <w:pPr>
              <w:pStyle w:val="BodyText"/>
              <w:spacing w:beforeLines="40" w:before="96" w:afterLines="40" w:after="96" w:line="240" w:lineRule="auto"/>
              <w:ind w:left="0" w:firstLine="0"/>
            </w:pPr>
            <w:r w:rsidRPr="0076424C">
              <w:t>Directions given by the</w:t>
            </w:r>
            <w:r w:rsidRPr="0076424C">
              <w:rPr>
                <w:b/>
              </w:rPr>
              <w:t xml:space="preserve"> </w:t>
            </w:r>
            <w:r>
              <w:fldChar w:fldCharType="begin"/>
            </w:r>
            <w:r>
              <w:instrText xml:space="preserve"> REF SecretaryofState \h  \* MERGEFORMAT </w:instrText>
            </w:r>
            <w:r>
              <w:fldChar w:fldCharType="separate"/>
            </w:r>
            <w:r w:rsidR="00D12039" w:rsidRPr="0076424C">
              <w:rPr>
                <w:b/>
              </w:rPr>
              <w:t>Secretary of State</w:t>
            </w:r>
            <w:r>
              <w:fldChar w:fldCharType="end"/>
            </w:r>
            <w:r w:rsidRPr="0076424C">
              <w:t xml:space="preserve"> to </w:t>
            </w:r>
            <w:r w:rsidRPr="0076424C">
              <w:rPr>
                <w:b/>
              </w:rPr>
              <w:t>AEOs</w:t>
            </w:r>
            <w:r w:rsidRPr="0076424C">
              <w:t xml:space="preserve"> for the purpose of mitigating the effects of any natural disaster or other emergency which, in the opinion of the </w:t>
            </w:r>
            <w:r>
              <w:fldChar w:fldCharType="begin"/>
            </w:r>
            <w:r>
              <w:instrText xml:space="preserve"> REF SecretaryofState \h  \* MERGEFORMAT </w:instrText>
            </w:r>
            <w:r>
              <w:fldChar w:fldCharType="separate"/>
            </w:r>
            <w:r w:rsidR="00D12039" w:rsidRPr="0076424C">
              <w:rPr>
                <w:b/>
              </w:rPr>
              <w:t>Secretary of State</w:t>
            </w:r>
            <w:r>
              <w:fldChar w:fldCharType="end"/>
            </w:r>
            <w:r w:rsidRPr="0076424C">
              <w:t>, is or may be likely to disrupt electricity supplies.</w:t>
            </w:r>
          </w:p>
        </w:tc>
      </w:tr>
      <w:tr w:rsidR="00637AA0" w:rsidRPr="0076424C" w14:paraId="7AD22691" w14:textId="77777777" w:rsidTr="00EF0C57">
        <w:trPr>
          <w:gridAfter w:val="1"/>
          <w:wAfter w:w="23" w:type="dxa"/>
          <w:cantSplit/>
        </w:trPr>
        <w:tc>
          <w:tcPr>
            <w:tcW w:w="2658" w:type="dxa"/>
          </w:tcPr>
          <w:p w14:paraId="603D625F" w14:textId="77777777" w:rsidR="00637AA0" w:rsidRPr="0076424C" w:rsidRDefault="00637AA0" w:rsidP="00EF0C57">
            <w:pPr>
              <w:pStyle w:val="BodyText"/>
              <w:spacing w:beforeLines="40" w:before="96" w:afterLines="40" w:after="96" w:line="240" w:lineRule="auto"/>
              <w:ind w:left="0" w:firstLine="0"/>
              <w:jc w:val="left"/>
              <w:rPr>
                <w:b/>
              </w:rPr>
            </w:pPr>
            <w:bookmarkStart w:id="45" w:name="CommittedProjectPlanningData"/>
            <w:r w:rsidRPr="0076424C">
              <w:rPr>
                <w:b/>
              </w:rPr>
              <w:t>Committed Project Planning Data</w:t>
            </w:r>
            <w:bookmarkEnd w:id="45"/>
          </w:p>
        </w:tc>
        <w:tc>
          <w:tcPr>
            <w:tcW w:w="6675" w:type="dxa"/>
            <w:gridSpan w:val="2"/>
          </w:tcPr>
          <w:p w14:paraId="2DF3BE24" w14:textId="50226F05" w:rsidR="00637AA0" w:rsidRPr="0076424C" w:rsidRDefault="00637AA0" w:rsidP="00EF0C57">
            <w:pPr>
              <w:pStyle w:val="BodyText"/>
              <w:spacing w:beforeLines="40" w:before="96" w:afterLines="40" w:after="96" w:line="240" w:lineRule="auto"/>
              <w:ind w:left="0" w:firstLine="0"/>
            </w:pPr>
            <w:r w:rsidRPr="0076424C">
              <w:t xml:space="preserve">Data relating to a </w:t>
            </w:r>
            <w:r>
              <w:fldChar w:fldCharType="begin"/>
            </w:r>
            <w:r>
              <w:instrText xml:space="preserve"> REF UserDevelopment \h  \* MERGEFORMAT </w:instrText>
            </w:r>
            <w:r>
              <w:fldChar w:fldCharType="separate"/>
            </w:r>
            <w:r w:rsidR="00D12039" w:rsidRPr="0076424C">
              <w:rPr>
                <w:b/>
              </w:rPr>
              <w:t>User Development</w:t>
            </w:r>
            <w:r>
              <w:fldChar w:fldCharType="end"/>
            </w:r>
            <w:r w:rsidRPr="0076424C">
              <w:t xml:space="preserve"> once the offer for a </w:t>
            </w:r>
            <w:r>
              <w:fldChar w:fldCharType="begin"/>
            </w:r>
            <w:r>
              <w:instrText xml:space="preserve"> REF ConnectionAgreement \h  \* MERGEFORMAT </w:instrText>
            </w:r>
            <w:r>
              <w:fldChar w:fldCharType="separate"/>
            </w:r>
            <w:r w:rsidR="00D12039" w:rsidRPr="0076424C">
              <w:rPr>
                <w:b/>
              </w:rPr>
              <w:t>Connection Agreement</w:t>
            </w:r>
            <w:r>
              <w:fldChar w:fldCharType="end"/>
            </w:r>
            <w:r w:rsidRPr="0076424C">
              <w:rPr>
                <w:b/>
              </w:rPr>
              <w:t xml:space="preserve"> </w:t>
            </w:r>
            <w:r w:rsidRPr="0076424C">
              <w:t>is accepted.</w:t>
            </w:r>
          </w:p>
        </w:tc>
      </w:tr>
      <w:tr w:rsidR="00637AA0" w:rsidRPr="0076424C" w14:paraId="1C192A05" w14:textId="77777777" w:rsidTr="00EF0C57">
        <w:trPr>
          <w:gridAfter w:val="1"/>
          <w:wAfter w:w="23" w:type="dxa"/>
          <w:cantSplit/>
        </w:trPr>
        <w:tc>
          <w:tcPr>
            <w:tcW w:w="2658" w:type="dxa"/>
          </w:tcPr>
          <w:p w14:paraId="6B1E916B" w14:textId="77777777" w:rsidR="00637AA0" w:rsidRPr="0076424C" w:rsidRDefault="00637AA0" w:rsidP="00EF0C57">
            <w:pPr>
              <w:pStyle w:val="BodyText"/>
              <w:spacing w:beforeLines="40" w:before="96" w:afterLines="40" w:after="96" w:line="240" w:lineRule="auto"/>
              <w:ind w:left="0" w:firstLine="0"/>
              <w:jc w:val="left"/>
              <w:rPr>
                <w:b/>
              </w:rPr>
            </w:pPr>
            <w:bookmarkStart w:id="46" w:name="_Hlt15284584"/>
            <w:bookmarkStart w:id="47" w:name="ConnectionAgreement"/>
            <w:bookmarkEnd w:id="46"/>
            <w:r w:rsidRPr="0076424C">
              <w:rPr>
                <w:b/>
              </w:rPr>
              <w:t>Connection Agreement</w:t>
            </w:r>
            <w:bookmarkEnd w:id="47"/>
          </w:p>
        </w:tc>
        <w:tc>
          <w:tcPr>
            <w:tcW w:w="6675" w:type="dxa"/>
            <w:gridSpan w:val="2"/>
          </w:tcPr>
          <w:p w14:paraId="0EBDA2BF" w14:textId="6D1C3C43" w:rsidR="00637AA0" w:rsidRPr="0076424C" w:rsidRDefault="00637AA0" w:rsidP="00EF0C57">
            <w:pPr>
              <w:pStyle w:val="BodyText"/>
              <w:spacing w:beforeLines="40" w:before="96" w:afterLines="40" w:after="96" w:line="240" w:lineRule="auto"/>
              <w:ind w:left="0" w:firstLine="0"/>
            </w:pPr>
            <w:r w:rsidRPr="0076424C">
              <w:t xml:space="preserve">An agreement between the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rsidRPr="0076424C">
              <w:t xml:space="preserve">and the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or any </w:t>
            </w:r>
            <w:r>
              <w:fldChar w:fldCharType="begin"/>
            </w:r>
            <w:r>
              <w:instrText xml:space="preserve"> REF Customer \h  \* MERGEFORMAT </w:instrText>
            </w:r>
            <w:r>
              <w:fldChar w:fldCharType="separate"/>
            </w:r>
            <w:r w:rsidR="00D12039" w:rsidRPr="0076424C">
              <w:rPr>
                <w:b/>
              </w:rPr>
              <w:t>Customer</w:t>
            </w:r>
            <w:r>
              <w:fldChar w:fldCharType="end"/>
            </w:r>
            <w:r w:rsidRPr="0076424C">
              <w:rPr>
                <w:b/>
              </w:rPr>
              <w:t xml:space="preserve"> </w:t>
            </w:r>
            <w:r w:rsidRPr="0076424C">
              <w:t xml:space="preserve">setting out the terms relating to a connection with the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t xml:space="preserve"> (excluding any </w:t>
            </w:r>
            <w:r>
              <w:fldChar w:fldCharType="begin"/>
            </w:r>
            <w:r>
              <w:instrText xml:space="preserve"> REF CUSCBilateralAgreement \h  \* MERGEFORMAT </w:instrText>
            </w:r>
            <w:r>
              <w:fldChar w:fldCharType="separate"/>
            </w:r>
            <w:r w:rsidR="00D12039" w:rsidRPr="0076424C">
              <w:rPr>
                <w:b/>
              </w:rPr>
              <w:t>CUSC Bilateral Agreement</w:t>
            </w:r>
            <w:r>
              <w:fldChar w:fldCharType="end"/>
            </w:r>
            <w:r w:rsidRPr="0076424C">
              <w:t>).</w:t>
            </w:r>
          </w:p>
        </w:tc>
      </w:tr>
      <w:tr w:rsidR="00637AA0" w:rsidRPr="0076424C" w14:paraId="668ADC36" w14:textId="77777777" w:rsidTr="00EF0C57">
        <w:trPr>
          <w:gridAfter w:val="1"/>
          <w:wAfter w:w="23" w:type="dxa"/>
          <w:cantSplit/>
        </w:trPr>
        <w:tc>
          <w:tcPr>
            <w:tcW w:w="2658" w:type="dxa"/>
          </w:tcPr>
          <w:p w14:paraId="0C6DB0E0" w14:textId="77777777" w:rsidR="00637AA0" w:rsidRPr="0076424C" w:rsidRDefault="00637AA0" w:rsidP="00EF0C57">
            <w:pPr>
              <w:pStyle w:val="BodyText"/>
              <w:spacing w:beforeLines="40" w:before="96" w:afterLines="40" w:after="96" w:line="240" w:lineRule="auto"/>
              <w:ind w:left="0" w:firstLine="0"/>
              <w:jc w:val="left"/>
              <w:rPr>
                <w:b/>
              </w:rPr>
            </w:pPr>
            <w:bookmarkStart w:id="48" w:name="_Hlt15284948"/>
            <w:bookmarkStart w:id="49" w:name="ConnectionPoint"/>
            <w:bookmarkEnd w:id="48"/>
            <w:r w:rsidRPr="0076424C">
              <w:rPr>
                <w:b/>
              </w:rPr>
              <w:t>Connection Point</w:t>
            </w:r>
            <w:bookmarkEnd w:id="49"/>
          </w:p>
        </w:tc>
        <w:tc>
          <w:tcPr>
            <w:tcW w:w="6675" w:type="dxa"/>
            <w:gridSpan w:val="2"/>
          </w:tcPr>
          <w:p w14:paraId="6727378C" w14:textId="2751E53B" w:rsidR="00637AA0" w:rsidRPr="0076424C" w:rsidRDefault="00637AA0" w:rsidP="00EF0C57">
            <w:pPr>
              <w:pStyle w:val="BodyText"/>
              <w:spacing w:beforeLines="40" w:before="96" w:afterLines="40" w:after="96" w:line="240" w:lineRule="auto"/>
              <w:ind w:left="0" w:firstLine="0"/>
            </w:pPr>
            <w:r w:rsidRPr="0076424C">
              <w:t xml:space="preserve">An </w:t>
            </w:r>
            <w:r>
              <w:fldChar w:fldCharType="begin"/>
            </w:r>
            <w:r>
              <w:instrText xml:space="preserve"> REF EntryPoint \h  \* MERGEFORMAT </w:instrText>
            </w:r>
            <w:r>
              <w:fldChar w:fldCharType="separate"/>
            </w:r>
            <w:r w:rsidR="00D12039" w:rsidRPr="0076424C">
              <w:rPr>
                <w:b/>
              </w:rPr>
              <w:t>Entry Point</w:t>
            </w:r>
            <w:r>
              <w:fldChar w:fldCharType="end"/>
            </w:r>
            <w:r w:rsidRPr="0076424C">
              <w:rPr>
                <w:b/>
              </w:rPr>
              <w:t xml:space="preserve"> </w:t>
            </w:r>
            <w:r w:rsidRPr="0076424C">
              <w:t xml:space="preserve">or an </w:t>
            </w:r>
            <w:r>
              <w:fldChar w:fldCharType="begin"/>
            </w:r>
            <w:r>
              <w:instrText xml:space="preserve"> REF ExitPoint \h  \* MERGEFORMAT </w:instrText>
            </w:r>
            <w:r>
              <w:fldChar w:fldCharType="separate"/>
            </w:r>
            <w:r w:rsidR="00D12039" w:rsidRPr="0076424C">
              <w:rPr>
                <w:b/>
              </w:rPr>
              <w:t>Exit Point</w:t>
            </w:r>
            <w:r>
              <w:fldChar w:fldCharType="end"/>
            </w:r>
            <w:r w:rsidRPr="0076424C">
              <w:rPr>
                <w:b/>
              </w:rPr>
              <w:t xml:space="preserve"> </w:t>
            </w:r>
            <w:r w:rsidRPr="0076424C">
              <w:rPr>
                <w:bCs/>
              </w:rPr>
              <w:t xml:space="preserve">of the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rPr>
              <w:t xml:space="preserve"> </w:t>
            </w:r>
            <w:r w:rsidRPr="0076424C">
              <w:rPr>
                <w:bCs/>
              </w:rPr>
              <w:t>as the case may be</w:t>
            </w:r>
            <w:r w:rsidRPr="0076424C">
              <w:rPr>
                <w:b/>
              </w:rPr>
              <w:t>.</w:t>
            </w:r>
          </w:p>
        </w:tc>
      </w:tr>
      <w:tr w:rsidR="00637AA0" w:rsidRPr="0076424C" w14:paraId="047873F6" w14:textId="77777777" w:rsidTr="00EF0C57">
        <w:trPr>
          <w:gridAfter w:val="1"/>
          <w:wAfter w:w="23" w:type="dxa"/>
          <w:cantSplit/>
        </w:trPr>
        <w:tc>
          <w:tcPr>
            <w:tcW w:w="2658" w:type="dxa"/>
          </w:tcPr>
          <w:p w14:paraId="782EE219" w14:textId="77777777" w:rsidR="00637AA0" w:rsidRPr="0076424C" w:rsidRDefault="00637AA0" w:rsidP="00EF0C57">
            <w:pPr>
              <w:pStyle w:val="BodyText"/>
              <w:spacing w:beforeLines="40" w:before="96" w:afterLines="40" w:after="96" w:line="240" w:lineRule="auto"/>
              <w:ind w:left="0" w:firstLine="0"/>
              <w:jc w:val="left"/>
              <w:rPr>
                <w:b/>
              </w:rPr>
            </w:pPr>
            <w:bookmarkStart w:id="50" w:name="ControlCentre"/>
            <w:r w:rsidRPr="0076424C">
              <w:rPr>
                <w:b/>
              </w:rPr>
              <w:t>Control Centre</w:t>
            </w:r>
            <w:bookmarkEnd w:id="50"/>
          </w:p>
        </w:tc>
        <w:tc>
          <w:tcPr>
            <w:tcW w:w="6675" w:type="dxa"/>
            <w:gridSpan w:val="2"/>
          </w:tcPr>
          <w:p w14:paraId="39A4DB29" w14:textId="61FD1D56" w:rsidR="00637AA0" w:rsidRPr="0076424C" w:rsidRDefault="00637AA0" w:rsidP="00EF0C57">
            <w:pPr>
              <w:pStyle w:val="BodyText"/>
              <w:spacing w:beforeLines="40" w:before="96" w:afterLines="40" w:after="96" w:line="240" w:lineRule="auto"/>
              <w:ind w:left="0" w:firstLine="0"/>
              <w:rPr>
                <w:b/>
              </w:rPr>
            </w:pPr>
            <w:r w:rsidRPr="0076424C">
              <w:t>A location used for the purpose of control and operation of all, or of part of a</w:t>
            </w:r>
            <w:r w:rsidRPr="0076424C">
              <w:rPr>
                <w:b/>
              </w:rPr>
              <w:t xml:space="preserv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t xml:space="preserv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bCs/>
              </w:rPr>
              <w:t xml:space="preserve"> </w:t>
            </w:r>
            <w:r w:rsidRPr="0076424C">
              <w:t xml:space="preserve">or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of a </w:t>
            </w:r>
            <w:r>
              <w:fldChar w:fldCharType="begin"/>
            </w:r>
            <w:r>
              <w:instrText xml:space="preserve"> REF User \h  \* MERGEFORMAT </w:instrText>
            </w:r>
            <w:r>
              <w:fldChar w:fldCharType="separate"/>
            </w:r>
            <w:r w:rsidR="00D12039" w:rsidRPr="0076424C">
              <w:rPr>
                <w:b/>
              </w:rPr>
              <w:t>User</w:t>
            </w:r>
            <w:r>
              <w:fldChar w:fldCharType="end"/>
            </w:r>
            <w:r w:rsidRPr="0076424C">
              <w:rPr>
                <w:b/>
              </w:rPr>
              <w:t>.</w:t>
            </w:r>
          </w:p>
        </w:tc>
      </w:tr>
      <w:tr w:rsidR="00637AA0" w:rsidRPr="0076424C" w14:paraId="4EAB1A85" w14:textId="77777777" w:rsidTr="00EF0C57">
        <w:trPr>
          <w:gridAfter w:val="1"/>
          <w:wAfter w:w="23" w:type="dxa"/>
          <w:cantSplit/>
        </w:trPr>
        <w:tc>
          <w:tcPr>
            <w:tcW w:w="2658" w:type="dxa"/>
          </w:tcPr>
          <w:p w14:paraId="1C056376" w14:textId="77777777" w:rsidR="00637AA0" w:rsidRPr="0076424C" w:rsidRDefault="00637AA0" w:rsidP="00EF0C57">
            <w:pPr>
              <w:pStyle w:val="BodyText"/>
              <w:spacing w:beforeLines="40" w:before="96" w:afterLines="40" w:after="96" w:line="240" w:lineRule="auto"/>
              <w:ind w:left="0" w:firstLine="0"/>
              <w:jc w:val="left"/>
              <w:rPr>
                <w:b/>
              </w:rPr>
            </w:pPr>
            <w:bookmarkStart w:id="51" w:name="_Hlt15286658"/>
            <w:bookmarkStart w:id="52" w:name="ControlPerson"/>
            <w:bookmarkEnd w:id="51"/>
            <w:r w:rsidRPr="0076424C">
              <w:rPr>
                <w:b/>
              </w:rPr>
              <w:t>Control Person</w:t>
            </w:r>
            <w:bookmarkEnd w:id="52"/>
          </w:p>
        </w:tc>
        <w:tc>
          <w:tcPr>
            <w:tcW w:w="6675" w:type="dxa"/>
            <w:gridSpan w:val="2"/>
          </w:tcPr>
          <w:p w14:paraId="15C55719" w14:textId="242B6244" w:rsidR="00637AA0" w:rsidRPr="0076424C" w:rsidRDefault="00637AA0" w:rsidP="00EF0C57">
            <w:pPr>
              <w:pStyle w:val="BodyText"/>
              <w:spacing w:beforeLines="40" w:before="96" w:afterLines="40" w:after="96" w:line="240" w:lineRule="auto"/>
              <w:ind w:left="0" w:firstLine="0"/>
              <w:rPr>
                <w:b/>
              </w:rPr>
            </w:pPr>
            <w:r w:rsidRPr="0076424C">
              <w:t>A person who has been nominated by an appropriate officer of 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fldChar w:fldCharType="begin"/>
            </w:r>
            <w:r>
              <w:instrText xml:space="preserve"> REF TransmissionLicensee \h  \* MERGEFORMAT </w:instrText>
            </w:r>
            <w:r>
              <w:fldChar w:fldCharType="separate"/>
            </w:r>
            <w:r w:rsidR="00D12039" w:rsidRPr="0076424C">
              <w:rPr>
                <w:b/>
              </w:rPr>
              <w:t>Transmission Licensee</w:t>
            </w:r>
            <w:r>
              <w:fldChar w:fldCharType="end"/>
            </w:r>
            <w:r w:rsidRPr="0076424C">
              <w:t xml:space="preserve"> or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to be responsible for controlling and co-ordinating safety activities necessary to achieve </w:t>
            </w:r>
            <w:r>
              <w:fldChar w:fldCharType="begin"/>
            </w:r>
            <w:r>
              <w:instrText xml:space="preserve"> REF SafetyFromTheSystem \h  \* MERGEFORMAT </w:instrText>
            </w:r>
            <w:r>
              <w:fldChar w:fldCharType="separate"/>
            </w:r>
            <w:r w:rsidR="00D12039" w:rsidRPr="0076424C">
              <w:rPr>
                <w:b/>
              </w:rPr>
              <w:t>Safety From The System</w:t>
            </w:r>
            <w:r>
              <w:fldChar w:fldCharType="end"/>
            </w:r>
            <w:r w:rsidRPr="0076424C">
              <w:rPr>
                <w:b/>
              </w:rPr>
              <w:t>.</w:t>
            </w:r>
          </w:p>
        </w:tc>
      </w:tr>
      <w:tr w:rsidR="00637AA0" w:rsidRPr="0076424C" w14:paraId="1D8B6A79" w14:textId="77777777" w:rsidTr="00EF0C57">
        <w:trPr>
          <w:gridAfter w:val="1"/>
          <w:wAfter w:w="23" w:type="dxa"/>
          <w:cantSplit/>
        </w:trPr>
        <w:tc>
          <w:tcPr>
            <w:tcW w:w="2658" w:type="dxa"/>
          </w:tcPr>
          <w:p w14:paraId="15254240" w14:textId="77777777" w:rsidR="00637AA0" w:rsidRPr="0076424C" w:rsidRDefault="00637AA0" w:rsidP="00EF0C57">
            <w:pPr>
              <w:pStyle w:val="BodyText"/>
              <w:spacing w:beforeLines="40" w:before="96" w:afterLines="40" w:after="96" w:line="240" w:lineRule="auto"/>
              <w:ind w:left="0" w:firstLine="0"/>
              <w:jc w:val="left"/>
              <w:rPr>
                <w:b/>
              </w:rPr>
            </w:pPr>
            <w:bookmarkStart w:id="53" w:name="_Hlt15286845"/>
            <w:bookmarkStart w:id="54" w:name="ControlPhase"/>
            <w:bookmarkEnd w:id="53"/>
            <w:r w:rsidRPr="0076424C">
              <w:rPr>
                <w:b/>
              </w:rPr>
              <w:t>Control Phase</w:t>
            </w:r>
            <w:bookmarkEnd w:id="54"/>
          </w:p>
        </w:tc>
        <w:tc>
          <w:tcPr>
            <w:tcW w:w="6675" w:type="dxa"/>
            <w:gridSpan w:val="2"/>
          </w:tcPr>
          <w:p w14:paraId="516B543C" w14:textId="472F3893" w:rsidR="00637AA0" w:rsidRPr="0076424C" w:rsidRDefault="00637AA0" w:rsidP="00EF0C57">
            <w:pPr>
              <w:pStyle w:val="BodyText"/>
              <w:spacing w:beforeLines="40" w:before="96" w:afterLines="40" w:after="96" w:line="240" w:lineRule="auto"/>
              <w:ind w:left="0" w:firstLine="0"/>
            </w:pPr>
            <w:r w:rsidRPr="0076424C">
              <w:t xml:space="preserve">The period 0-24 hours inclusive ahead of real time operation.  </w:t>
            </w:r>
            <w:r w:rsidRPr="0076424C">
              <w:rPr>
                <w:noProof/>
              </w:rPr>
              <w:t xml:space="preserve">  </w:t>
            </w:r>
            <w:r w:rsidRPr="0076424C">
              <w:rPr>
                <w:noProof/>
                <w:szCs w:val="22"/>
              </w:rPr>
              <w:t xml:space="preserve">The </w:t>
            </w:r>
            <w:r>
              <w:fldChar w:fldCharType="begin"/>
            </w:r>
            <w:r>
              <w:instrText xml:space="preserve"> REF ControlPhase \h  \* MERGEFORMAT </w:instrText>
            </w:r>
            <w:r>
              <w:fldChar w:fldCharType="separate"/>
            </w:r>
            <w:r w:rsidR="00D12039" w:rsidRPr="0076424C">
              <w:rPr>
                <w:b/>
              </w:rPr>
              <w:t>Control Phase</w:t>
            </w:r>
            <w:r>
              <w:fldChar w:fldCharType="end"/>
            </w:r>
            <w:r w:rsidRPr="0076424C">
              <w:rPr>
                <w:b/>
                <w:bCs/>
                <w:noProof/>
                <w:szCs w:val="22"/>
              </w:rPr>
              <w:t xml:space="preserve"> </w:t>
            </w:r>
            <w:r w:rsidRPr="0076424C">
              <w:rPr>
                <w:noProof/>
                <w:szCs w:val="22"/>
              </w:rPr>
              <w:t xml:space="preserve">follows on from the </w:t>
            </w:r>
            <w:r>
              <w:fldChar w:fldCharType="begin"/>
            </w:r>
            <w:r>
              <w:instrText xml:space="preserve"> REF ProgrammingPhase \h  \* MERGEFORMAT </w:instrText>
            </w:r>
            <w:r>
              <w:fldChar w:fldCharType="separate"/>
            </w:r>
            <w:r w:rsidR="00D12039" w:rsidRPr="0076424C">
              <w:rPr>
                <w:b/>
              </w:rPr>
              <w:t>Programming Phase</w:t>
            </w:r>
            <w:r>
              <w:fldChar w:fldCharType="end"/>
            </w:r>
            <w:r w:rsidRPr="0076424C">
              <w:rPr>
                <w:noProof/>
                <w:szCs w:val="22"/>
              </w:rPr>
              <w:t xml:space="preserve"> and covers the period down to real time.</w:t>
            </w:r>
          </w:p>
        </w:tc>
      </w:tr>
      <w:tr w:rsidR="00637AA0" w:rsidRPr="0076424C" w14:paraId="01DC65F0" w14:textId="77777777" w:rsidTr="00EF0C57">
        <w:trPr>
          <w:gridAfter w:val="1"/>
          <w:wAfter w:w="23" w:type="dxa"/>
          <w:cantSplit/>
        </w:trPr>
        <w:tc>
          <w:tcPr>
            <w:tcW w:w="2658" w:type="dxa"/>
          </w:tcPr>
          <w:p w14:paraId="08807449" w14:textId="77777777" w:rsidR="00637AA0" w:rsidRPr="0076424C" w:rsidRDefault="00637AA0" w:rsidP="00EF0C57">
            <w:pPr>
              <w:pStyle w:val="BodyText"/>
              <w:spacing w:beforeLines="40" w:before="96" w:afterLines="40" w:after="96" w:line="240" w:lineRule="auto"/>
              <w:ind w:left="0" w:firstLine="0"/>
              <w:jc w:val="left"/>
              <w:rPr>
                <w:b/>
              </w:rPr>
            </w:pPr>
            <w:bookmarkStart w:id="55" w:name="CUSC"/>
            <w:r w:rsidRPr="0076424C">
              <w:rPr>
                <w:b/>
              </w:rPr>
              <w:t>CUSC</w:t>
            </w:r>
            <w:bookmarkEnd w:id="55"/>
            <w:r w:rsidRPr="0076424C">
              <w:rPr>
                <w:b/>
              </w:rPr>
              <w:br/>
            </w:r>
          </w:p>
        </w:tc>
        <w:tc>
          <w:tcPr>
            <w:tcW w:w="6675" w:type="dxa"/>
            <w:gridSpan w:val="2"/>
          </w:tcPr>
          <w:p w14:paraId="42F9BD35" w14:textId="1EBBF017" w:rsidR="00637AA0" w:rsidRPr="0076424C" w:rsidRDefault="00637AA0" w:rsidP="00EF0C57">
            <w:pPr>
              <w:pStyle w:val="BodyText"/>
              <w:spacing w:beforeLines="40" w:before="96" w:afterLines="40" w:after="96" w:line="240" w:lineRule="auto"/>
              <w:ind w:left="0" w:firstLine="0"/>
            </w:pPr>
            <w:r w:rsidRPr="0076424C">
              <w:t>Has the meaning set out in</w:t>
            </w:r>
            <w:r>
              <w:t xml:space="preserve"> </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Pr>
                <w:szCs w:val="24"/>
              </w:rPr>
              <w:t>’</w:t>
            </w:r>
            <w:r w:rsidRPr="0076424C">
              <w:rPr>
                <w:b/>
              </w:rPr>
              <w:t>s</w:t>
            </w:r>
            <w:r w:rsidRPr="0076424C">
              <w:t xml:space="preserve"> </w:t>
            </w:r>
            <w:r>
              <w:fldChar w:fldCharType="begin"/>
            </w:r>
            <w:r>
              <w:instrText xml:space="preserve"> REF TransmissionLicence \h  \* MERGEFORMAT </w:instrText>
            </w:r>
            <w:r>
              <w:fldChar w:fldCharType="separate"/>
            </w:r>
            <w:r w:rsidR="00D12039" w:rsidRPr="0076424C">
              <w:rPr>
                <w:b/>
              </w:rPr>
              <w:t>Transmission Licence</w:t>
            </w:r>
            <w:r>
              <w:fldChar w:fldCharType="end"/>
            </w:r>
          </w:p>
        </w:tc>
      </w:tr>
      <w:tr w:rsidR="00637AA0" w:rsidRPr="0076424C" w14:paraId="7A9F20D2" w14:textId="77777777" w:rsidTr="00EF0C57">
        <w:trPr>
          <w:gridAfter w:val="1"/>
          <w:wAfter w:w="23" w:type="dxa"/>
          <w:cantSplit/>
        </w:trPr>
        <w:tc>
          <w:tcPr>
            <w:tcW w:w="2658" w:type="dxa"/>
          </w:tcPr>
          <w:p w14:paraId="7F3F46D4" w14:textId="77777777" w:rsidR="00637AA0" w:rsidRPr="0076424C" w:rsidRDefault="00637AA0" w:rsidP="00EF0C57">
            <w:pPr>
              <w:pStyle w:val="BodyText"/>
              <w:spacing w:beforeLines="40" w:before="96" w:afterLines="40" w:after="96" w:line="240" w:lineRule="auto"/>
              <w:ind w:left="0" w:firstLine="0"/>
              <w:jc w:val="left"/>
              <w:rPr>
                <w:b/>
              </w:rPr>
            </w:pPr>
            <w:bookmarkStart w:id="56" w:name="CUSCBilateralAgreement"/>
            <w:r w:rsidRPr="0076424C">
              <w:rPr>
                <w:b/>
              </w:rPr>
              <w:lastRenderedPageBreak/>
              <w:t>CUSC Bilateral Agreement</w:t>
            </w:r>
            <w:bookmarkEnd w:id="56"/>
            <w:r w:rsidRPr="0076424C">
              <w:rPr>
                <w:b/>
              </w:rPr>
              <w:br/>
            </w:r>
          </w:p>
        </w:tc>
        <w:tc>
          <w:tcPr>
            <w:tcW w:w="6675" w:type="dxa"/>
            <w:gridSpan w:val="2"/>
          </w:tcPr>
          <w:p w14:paraId="398D3E63" w14:textId="686D017C" w:rsidR="00637AA0" w:rsidRPr="0076424C" w:rsidRDefault="00637AA0" w:rsidP="00EF0C57">
            <w:pPr>
              <w:pStyle w:val="BodyText"/>
              <w:spacing w:beforeLines="40" w:before="96" w:afterLines="40" w:after="96" w:line="240" w:lineRule="auto"/>
              <w:ind w:left="0" w:firstLine="0"/>
            </w:pPr>
            <w:r w:rsidRPr="0076424C">
              <w:t xml:space="preserve">An agreement pursuant to the </w:t>
            </w:r>
            <w:r>
              <w:fldChar w:fldCharType="begin"/>
            </w:r>
            <w:r>
              <w:instrText xml:space="preserve"> REF CUSCFrameworkAgreement \h  \* MERGEFORMAT </w:instrText>
            </w:r>
            <w:r>
              <w:fldChar w:fldCharType="separate"/>
            </w:r>
            <w:r w:rsidR="00D12039" w:rsidRPr="0076424C">
              <w:rPr>
                <w:b/>
              </w:rPr>
              <w:t>CUSC Framework Agreement</w:t>
            </w:r>
            <w:r>
              <w:fldChar w:fldCharType="end"/>
            </w:r>
            <w:r w:rsidRPr="0076424C">
              <w:t xml:space="preserve"> made between</w:t>
            </w:r>
            <w:r w:rsidRPr="0076424C">
              <w:rPr>
                <w:b/>
              </w:rPr>
              <w:t xml:space="preserve"> </w:t>
            </w:r>
            <w:r>
              <w:fldChar w:fldCharType="begin"/>
            </w:r>
            <w:r>
              <w:instrText xml:space="preserve"> REF NGESO \h </w:instrText>
            </w:r>
            <w:r>
              <w:fldChar w:fldCharType="separate"/>
            </w:r>
            <w:r w:rsidR="00D12039">
              <w:rPr>
                <w:b/>
              </w:rPr>
              <w:t>NGESO</w:t>
            </w:r>
            <w:r>
              <w:fldChar w:fldCharType="end"/>
            </w:r>
            <w:r>
              <w:t xml:space="preserve"> </w:t>
            </w:r>
            <w:r w:rsidRPr="0076424C">
              <w:t xml:space="preserve">and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of the </w:t>
            </w:r>
            <w:r>
              <w:fldChar w:fldCharType="begin"/>
            </w:r>
            <w:r>
              <w:instrText xml:space="preserve"> REF NETS \h  \* MERGEFORMAT </w:instrText>
            </w:r>
            <w:r>
              <w:fldChar w:fldCharType="separate"/>
            </w:r>
            <w:r w:rsidR="00D12039" w:rsidRPr="0076424C">
              <w:rPr>
                <w:b/>
              </w:rPr>
              <w:t>National Electricity Transmission System</w:t>
            </w:r>
            <w:r>
              <w:fldChar w:fldCharType="end"/>
            </w:r>
          </w:p>
        </w:tc>
      </w:tr>
      <w:tr w:rsidR="00637AA0" w:rsidRPr="0076424C" w14:paraId="02AA3F98" w14:textId="77777777" w:rsidTr="00EF0C57">
        <w:trPr>
          <w:gridAfter w:val="1"/>
          <w:wAfter w:w="23" w:type="dxa"/>
          <w:cantSplit/>
        </w:trPr>
        <w:tc>
          <w:tcPr>
            <w:tcW w:w="2658" w:type="dxa"/>
          </w:tcPr>
          <w:p w14:paraId="45BB15B8" w14:textId="77777777" w:rsidR="00637AA0" w:rsidRPr="0076424C" w:rsidRDefault="00637AA0" w:rsidP="00EF0C57">
            <w:pPr>
              <w:pStyle w:val="BodyText"/>
              <w:spacing w:beforeLines="40" w:before="96" w:afterLines="40" w:after="96" w:line="240" w:lineRule="auto"/>
              <w:ind w:left="0" w:firstLine="0"/>
              <w:jc w:val="left"/>
              <w:rPr>
                <w:b/>
              </w:rPr>
            </w:pPr>
            <w:bookmarkStart w:id="57" w:name="CUSCDisputes"/>
            <w:r w:rsidRPr="0076424C">
              <w:rPr>
                <w:b/>
              </w:rPr>
              <w:t>CUSC Disputes Resolution Procedure</w:t>
            </w:r>
            <w:bookmarkEnd w:id="57"/>
          </w:p>
        </w:tc>
        <w:tc>
          <w:tcPr>
            <w:tcW w:w="6675" w:type="dxa"/>
            <w:gridSpan w:val="2"/>
          </w:tcPr>
          <w:p w14:paraId="353D1062" w14:textId="3AD7D668" w:rsidR="00637AA0" w:rsidRPr="0076424C" w:rsidRDefault="00637AA0" w:rsidP="00EF0C57">
            <w:pPr>
              <w:pStyle w:val="BodyText"/>
              <w:spacing w:beforeLines="40" w:before="96" w:afterLines="40" w:after="96" w:line="240" w:lineRule="auto"/>
              <w:ind w:left="0" w:firstLine="0"/>
            </w:pPr>
            <w:r w:rsidRPr="0076424C">
              <w:t xml:space="preserve">The procedure described in </w:t>
            </w:r>
            <w:r>
              <w:fldChar w:fldCharType="begin"/>
            </w:r>
            <w:r>
              <w:instrText xml:space="preserve"> REF CUSC \h  \* MERGEFORMAT </w:instrText>
            </w:r>
            <w:r>
              <w:fldChar w:fldCharType="separate"/>
            </w:r>
            <w:r w:rsidR="00D12039" w:rsidRPr="0076424C">
              <w:rPr>
                <w:b/>
              </w:rPr>
              <w:t>CUSC</w:t>
            </w:r>
            <w:r>
              <w:fldChar w:fldCharType="end"/>
            </w:r>
            <w:r w:rsidRPr="0076424C">
              <w:t xml:space="preserve"> relating to disputes resolution.</w:t>
            </w:r>
          </w:p>
        </w:tc>
      </w:tr>
      <w:tr w:rsidR="00637AA0" w:rsidRPr="0076424C" w14:paraId="0BAC43DC" w14:textId="77777777" w:rsidTr="00EF0C57">
        <w:trPr>
          <w:gridAfter w:val="1"/>
          <w:wAfter w:w="23" w:type="dxa"/>
          <w:cantSplit/>
        </w:trPr>
        <w:tc>
          <w:tcPr>
            <w:tcW w:w="2658" w:type="dxa"/>
          </w:tcPr>
          <w:p w14:paraId="58566257" w14:textId="77777777" w:rsidR="00637AA0" w:rsidRPr="0076424C" w:rsidRDefault="00637AA0" w:rsidP="00EF0C57">
            <w:pPr>
              <w:pStyle w:val="BodyText"/>
              <w:spacing w:beforeLines="40" w:before="96" w:afterLines="40" w:after="96" w:line="240" w:lineRule="auto"/>
              <w:ind w:left="0" w:firstLine="0"/>
              <w:jc w:val="left"/>
              <w:rPr>
                <w:b/>
              </w:rPr>
            </w:pPr>
            <w:bookmarkStart w:id="58" w:name="CUSCFrameworkAgreement"/>
            <w:r w:rsidRPr="0076424C">
              <w:rPr>
                <w:b/>
              </w:rPr>
              <w:t>CUSC Framework Agreement</w:t>
            </w:r>
            <w:bookmarkEnd w:id="58"/>
            <w:r>
              <w:rPr>
                <w:b/>
              </w:rPr>
              <w:t xml:space="preserve"> </w:t>
            </w:r>
          </w:p>
        </w:tc>
        <w:tc>
          <w:tcPr>
            <w:tcW w:w="6675" w:type="dxa"/>
            <w:gridSpan w:val="2"/>
          </w:tcPr>
          <w:p w14:paraId="05077F53" w14:textId="3A8FC3D7" w:rsidR="00637AA0" w:rsidRPr="0076424C" w:rsidRDefault="00637AA0" w:rsidP="00EF0C57">
            <w:pPr>
              <w:pStyle w:val="BodyText"/>
              <w:spacing w:beforeLines="40" w:before="96" w:afterLines="40" w:after="96" w:line="240" w:lineRule="auto"/>
              <w:ind w:left="0" w:firstLine="0"/>
            </w:pPr>
            <w:bookmarkStart w:id="59" w:name="OLE_LINK6"/>
            <w:bookmarkStart w:id="60" w:name="OLE_LINK7"/>
            <w:r w:rsidRPr="0076424C">
              <w:t>Has the meaning set out in</w:t>
            </w:r>
            <w:bookmarkEnd w:id="59"/>
            <w:bookmarkEnd w:id="60"/>
            <w:r w:rsidRPr="0076424C">
              <w:t xml:space="preserve"> </w:t>
            </w:r>
            <w:r>
              <w:fldChar w:fldCharType="begin"/>
            </w:r>
            <w:r>
              <w:instrText xml:space="preserve"> REF NGESO \h </w:instrText>
            </w:r>
            <w:r>
              <w:fldChar w:fldCharType="separate"/>
            </w:r>
            <w:r w:rsidR="00D12039">
              <w:rPr>
                <w:b/>
              </w:rPr>
              <w:t>NGESO</w:t>
            </w:r>
            <w:r>
              <w:fldChar w:fldCharType="end"/>
            </w:r>
            <w:r>
              <w:t>’</w:t>
            </w:r>
            <w:r w:rsidRPr="0076424C">
              <w:rPr>
                <w:b/>
              </w:rPr>
              <w:t>s</w:t>
            </w:r>
            <w:r w:rsidRPr="0076424C">
              <w:t xml:space="preserve"> </w:t>
            </w:r>
            <w:r>
              <w:fldChar w:fldCharType="begin"/>
            </w:r>
            <w:r>
              <w:instrText xml:space="preserve"> REF TransmissionLicence \h  \* MERGEFORMAT </w:instrText>
            </w:r>
            <w:r>
              <w:fldChar w:fldCharType="separate"/>
            </w:r>
            <w:r w:rsidR="00D12039" w:rsidRPr="0076424C">
              <w:rPr>
                <w:b/>
              </w:rPr>
              <w:t>Transmission Licence</w:t>
            </w:r>
            <w:r>
              <w:fldChar w:fldCharType="end"/>
            </w:r>
            <w:r w:rsidRPr="0076424C">
              <w:rPr>
                <w:b/>
              </w:rPr>
              <w:t>.</w:t>
            </w:r>
          </w:p>
        </w:tc>
      </w:tr>
      <w:tr w:rsidR="00637AA0" w:rsidRPr="0076424C" w14:paraId="7063CD3D" w14:textId="77777777" w:rsidTr="00EF0C57">
        <w:trPr>
          <w:gridAfter w:val="1"/>
          <w:wAfter w:w="23" w:type="dxa"/>
          <w:cantSplit/>
        </w:trPr>
        <w:tc>
          <w:tcPr>
            <w:tcW w:w="2658" w:type="dxa"/>
          </w:tcPr>
          <w:p w14:paraId="6AB404F1" w14:textId="77777777" w:rsidR="00637AA0" w:rsidRPr="0076424C" w:rsidRDefault="00637AA0" w:rsidP="00EF0C57">
            <w:pPr>
              <w:pStyle w:val="BodyText"/>
              <w:spacing w:beforeLines="40" w:before="96" w:afterLines="40" w:after="96" w:line="240" w:lineRule="auto"/>
              <w:ind w:left="0" w:firstLine="0"/>
              <w:jc w:val="left"/>
              <w:rPr>
                <w:b/>
              </w:rPr>
            </w:pPr>
            <w:bookmarkStart w:id="61" w:name="_Hlt15287114"/>
            <w:bookmarkStart w:id="62" w:name="Customer"/>
            <w:bookmarkEnd w:id="61"/>
            <w:r w:rsidRPr="0076424C">
              <w:rPr>
                <w:b/>
              </w:rPr>
              <w:t>Customer</w:t>
            </w:r>
            <w:bookmarkEnd w:id="62"/>
          </w:p>
        </w:tc>
        <w:tc>
          <w:tcPr>
            <w:tcW w:w="6675" w:type="dxa"/>
            <w:gridSpan w:val="2"/>
          </w:tcPr>
          <w:p w14:paraId="172E9055" w14:textId="3737887B" w:rsidR="00637AA0" w:rsidRPr="0076424C" w:rsidRDefault="00637AA0" w:rsidP="00EF0C57">
            <w:pPr>
              <w:pStyle w:val="BodyText"/>
              <w:spacing w:beforeLines="40" w:before="96" w:afterLines="40" w:after="96" w:line="240" w:lineRule="auto"/>
              <w:ind w:left="0" w:firstLine="0"/>
            </w:pPr>
            <w:r w:rsidRPr="0076424C">
              <w:t xml:space="preserve">Any person supplied or entitled to be supplied with electricity at any premises within </w:t>
            </w:r>
            <w:r>
              <w:fldChar w:fldCharType="begin"/>
            </w:r>
            <w:r>
              <w:instrText xml:space="preserve"> REF GreatBritain \h  \* MERGEFORMAT </w:instrText>
            </w:r>
            <w:r>
              <w:fldChar w:fldCharType="separate"/>
            </w:r>
            <w:r w:rsidR="00D12039" w:rsidRPr="0076424C">
              <w:rPr>
                <w:b/>
              </w:rPr>
              <w:t xml:space="preserve">Great Britain </w:t>
            </w:r>
            <w:r>
              <w:fldChar w:fldCharType="end"/>
            </w:r>
            <w:r w:rsidRPr="0076424C">
              <w:rPr>
                <w:bCs/>
              </w:rPr>
              <w:t>but</w:t>
            </w:r>
            <w:r w:rsidRPr="0076424C">
              <w:t xml:space="preserve"> shall not include any </w:t>
            </w:r>
            <w:bookmarkStart w:id="63" w:name="_Hlt15279901"/>
            <w:r w:rsidRPr="0076424C">
              <w:fldChar w:fldCharType="begin"/>
            </w:r>
            <w:r w:rsidRPr="0076424C">
              <w:instrText xml:space="preserve"> HYPERLINK  \l "AEO" </w:instrText>
            </w:r>
            <w:r w:rsidRPr="0076424C">
              <w:fldChar w:fldCharType="separate"/>
            </w:r>
            <w:bookmarkEnd w:id="63"/>
            <w:r w:rsidRPr="0076424C">
              <w:rPr>
                <w:b/>
              </w:rPr>
              <w:fldChar w:fldCharType="begin"/>
            </w:r>
            <w:r w:rsidRPr="0076424C">
              <w:instrText xml:space="preserve"> REF AEO \h </w:instrText>
            </w:r>
            <w:r w:rsidRPr="0076424C">
              <w:rPr>
                <w:b/>
              </w:rPr>
              <w:instrText xml:space="preserve"> \* MERGEFORMAT </w:instrText>
            </w:r>
            <w:r w:rsidRPr="0076424C">
              <w:rPr>
                <w:b/>
              </w:rPr>
            </w:r>
            <w:r w:rsidRPr="0076424C">
              <w:rPr>
                <w:b/>
              </w:rPr>
              <w:fldChar w:fldCharType="separate"/>
            </w:r>
            <w:r w:rsidR="00D12039" w:rsidRPr="0076424C">
              <w:rPr>
                <w:b/>
              </w:rPr>
              <w:t>Authorised Electricity Operator</w:t>
            </w:r>
            <w:r w:rsidRPr="0076424C">
              <w:rPr>
                <w:b/>
              </w:rPr>
              <w:fldChar w:fldCharType="end"/>
            </w:r>
            <w:r w:rsidRPr="0076424C">
              <w:t xml:space="preserve"> </w:t>
            </w:r>
            <w:r w:rsidRPr="0076424C">
              <w:fldChar w:fldCharType="end"/>
            </w:r>
            <w:r w:rsidRPr="0076424C">
              <w:t xml:space="preserve">in its capacity as such. </w:t>
            </w:r>
          </w:p>
        </w:tc>
      </w:tr>
      <w:tr w:rsidR="00637AA0" w:rsidRPr="0076424C" w14:paraId="7CB3B7FE" w14:textId="77777777" w:rsidTr="00EF0C57">
        <w:trPr>
          <w:gridAfter w:val="1"/>
          <w:wAfter w:w="23" w:type="dxa"/>
          <w:cantSplit/>
        </w:trPr>
        <w:tc>
          <w:tcPr>
            <w:tcW w:w="2658" w:type="dxa"/>
          </w:tcPr>
          <w:p w14:paraId="3FC59E7D" w14:textId="77777777" w:rsidR="00637AA0" w:rsidRPr="0076424C" w:rsidRDefault="00637AA0" w:rsidP="00EF0C57">
            <w:pPr>
              <w:pStyle w:val="BodyText"/>
              <w:spacing w:beforeLines="40" w:before="96" w:afterLines="40" w:after="96" w:line="240" w:lineRule="auto"/>
              <w:ind w:left="0" w:firstLine="0"/>
              <w:jc w:val="left"/>
              <w:rPr>
                <w:b/>
              </w:rPr>
            </w:pPr>
            <w:bookmarkStart w:id="64" w:name="_Hlt54047577"/>
            <w:bookmarkStart w:id="65" w:name="CustomerWithOwnGeneration"/>
            <w:bookmarkEnd w:id="64"/>
            <w:r w:rsidRPr="0076424C">
              <w:rPr>
                <w:b/>
              </w:rPr>
              <w:t>Customer With Own Generation</w:t>
            </w:r>
            <w:bookmarkEnd w:id="65"/>
            <w:r w:rsidRPr="0076424C">
              <w:rPr>
                <w:b/>
              </w:rPr>
              <w:t xml:space="preserve"> or CWOG</w:t>
            </w:r>
          </w:p>
        </w:tc>
        <w:tc>
          <w:tcPr>
            <w:tcW w:w="6675" w:type="dxa"/>
            <w:gridSpan w:val="2"/>
          </w:tcPr>
          <w:p w14:paraId="1B5DE8AB" w14:textId="0CCC028E" w:rsidR="00637AA0" w:rsidRPr="0076424C" w:rsidRDefault="00637AA0" w:rsidP="00EF0C57">
            <w:pPr>
              <w:pStyle w:val="BodyText"/>
              <w:spacing w:beforeLines="40" w:before="96" w:afterLines="40" w:after="96" w:line="240" w:lineRule="auto"/>
              <w:ind w:left="0" w:firstLine="0"/>
            </w:pPr>
            <w:r w:rsidRPr="0076424C">
              <w:t xml:space="preserve">A </w:t>
            </w:r>
            <w:hyperlink w:anchor="Customer" w:history="1">
              <w:r>
                <w:fldChar w:fldCharType="begin"/>
              </w:r>
              <w:r>
                <w:instrText xml:space="preserve"> REF Customer \h  \* MERGEFORMAT </w:instrText>
              </w:r>
              <w:r>
                <w:fldChar w:fldCharType="separate"/>
              </w:r>
              <w:r w:rsidR="00D12039" w:rsidRPr="0076424C">
                <w:rPr>
                  <w:b/>
                </w:rPr>
                <w:t>Customer</w:t>
              </w:r>
              <w:r>
                <w:fldChar w:fldCharType="end"/>
              </w:r>
            </w:hyperlink>
            <w:r w:rsidRPr="0076424C">
              <w:t xml:space="preserve"> with one or more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connected to the </w:t>
            </w:r>
            <w:r>
              <w:fldChar w:fldCharType="begin"/>
            </w:r>
            <w:r>
              <w:instrText xml:space="preserve"> REF Customer \h  \* MERGEFORMAT </w:instrText>
            </w:r>
            <w:r>
              <w:fldChar w:fldCharType="separate"/>
            </w:r>
            <w:r w:rsidR="00D12039" w:rsidRPr="0076424C">
              <w:rPr>
                <w:b/>
              </w:rPr>
              <w:t>Customer</w:t>
            </w:r>
            <w:r>
              <w:fldChar w:fldCharType="end"/>
            </w:r>
            <w:r w:rsidRPr="0076424C">
              <w:rPr>
                <w:b/>
              </w:rPr>
              <w:t xml:space="preserve">’s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providing all or part of the </w:t>
            </w:r>
            <w:r>
              <w:fldChar w:fldCharType="begin"/>
            </w:r>
            <w:r>
              <w:instrText xml:space="preserve"> REF Customer \h  \* MERGEFORMAT </w:instrText>
            </w:r>
            <w:r>
              <w:fldChar w:fldCharType="separate"/>
            </w:r>
            <w:r w:rsidR="00D12039" w:rsidRPr="0076424C">
              <w:rPr>
                <w:b/>
              </w:rPr>
              <w:t>Customer</w:t>
            </w:r>
            <w:r>
              <w:fldChar w:fldCharType="end"/>
            </w:r>
            <w:r w:rsidRPr="0076424C">
              <w:rPr>
                <w:b/>
              </w:rPr>
              <w:t>’s</w:t>
            </w:r>
            <w:r w:rsidRPr="0076424C">
              <w:t xml:space="preserve"> electricity requirements</w:t>
            </w:r>
            <w:r w:rsidRPr="0076424C">
              <w:rPr>
                <w:b/>
              </w:rPr>
              <w:t>,</w:t>
            </w:r>
            <w:r w:rsidRPr="0076424C">
              <w:t xml:space="preserve"> and which may use 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t xml:space="preserve"> for the transport of any surplus of electricity being exported.</w:t>
            </w:r>
          </w:p>
        </w:tc>
      </w:tr>
      <w:tr w:rsidR="00637AA0" w:rsidRPr="0076424C" w14:paraId="64576A4E" w14:textId="77777777" w:rsidTr="00EF0C57">
        <w:trPr>
          <w:gridAfter w:val="1"/>
          <w:wAfter w:w="23" w:type="dxa"/>
          <w:cantSplit/>
        </w:trPr>
        <w:tc>
          <w:tcPr>
            <w:tcW w:w="2658" w:type="dxa"/>
          </w:tcPr>
          <w:p w14:paraId="15A67D3E" w14:textId="77777777" w:rsidR="00637AA0" w:rsidRPr="0076424C" w:rsidRDefault="00637AA0" w:rsidP="00EF0C57">
            <w:pPr>
              <w:pStyle w:val="BodyText"/>
              <w:spacing w:beforeLines="40" w:before="96" w:afterLines="40" w:after="96" w:line="240" w:lineRule="auto"/>
              <w:ind w:left="0" w:firstLine="0"/>
              <w:jc w:val="left"/>
              <w:rPr>
                <w:b/>
              </w:rPr>
            </w:pPr>
            <w:bookmarkStart w:id="66" w:name="DCConverter"/>
            <w:r w:rsidRPr="0076424C">
              <w:rPr>
                <w:b/>
              </w:rPr>
              <w:t>DC Converter</w:t>
            </w:r>
            <w:bookmarkEnd w:id="66"/>
          </w:p>
        </w:tc>
        <w:tc>
          <w:tcPr>
            <w:tcW w:w="6675" w:type="dxa"/>
            <w:gridSpan w:val="2"/>
          </w:tcPr>
          <w:p w14:paraId="2F1F71A4" w14:textId="309789C5" w:rsidR="00637AA0" w:rsidRPr="00441643" w:rsidRDefault="00637AA0" w:rsidP="00EF0C57">
            <w:pPr>
              <w:pStyle w:val="BodyText"/>
              <w:spacing w:beforeLines="40" w:before="96" w:afterLines="40" w:after="96" w:line="240" w:lineRule="auto"/>
              <w:ind w:left="0" w:firstLine="0"/>
              <w:rPr>
                <w:szCs w:val="22"/>
                <w:lang w:val="en-US"/>
              </w:rPr>
            </w:pPr>
            <w:r w:rsidRPr="0076424C">
              <w:rPr>
                <w:szCs w:val="22"/>
                <w:lang w:val="en-US"/>
              </w:rPr>
              <w:t xml:space="preserve">Any </w:t>
            </w:r>
            <w:r>
              <w:fldChar w:fldCharType="begin"/>
            </w:r>
            <w:r>
              <w:instrText xml:space="preserve"> REF Apparatus \h  \* MERGEFORMAT </w:instrText>
            </w:r>
            <w:r>
              <w:fldChar w:fldCharType="separate"/>
            </w:r>
            <w:r w:rsidR="00D12039" w:rsidRPr="0076424C">
              <w:rPr>
                <w:b/>
              </w:rPr>
              <w:t>Apparatus</w:t>
            </w:r>
            <w:r>
              <w:fldChar w:fldCharType="end"/>
            </w:r>
            <w:r w:rsidRPr="0076424C">
              <w:rPr>
                <w:b/>
                <w:bCs/>
                <w:szCs w:val="22"/>
                <w:lang w:val="en-US"/>
              </w:rPr>
              <w:t xml:space="preserve"> </w:t>
            </w:r>
            <w:r w:rsidRPr="0076424C">
              <w:rPr>
                <w:szCs w:val="22"/>
                <w:lang w:val="en-US"/>
              </w:rPr>
              <w:t xml:space="preserve">used to convert alternating current electricity to direct current electricity, or vice versa.  A </w:t>
            </w:r>
            <w:r w:rsidRPr="0076424C">
              <w:rPr>
                <w:b/>
                <w:bCs/>
                <w:szCs w:val="22"/>
                <w:lang w:val="en-US"/>
              </w:rPr>
              <w:t xml:space="preserve">DC Converter </w:t>
            </w:r>
            <w:r w:rsidRPr="0076424C">
              <w:rPr>
                <w:szCs w:val="22"/>
                <w:lang w:val="en-US"/>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fldChar w:fldCharType="begin"/>
            </w:r>
            <w:r>
              <w:instrText xml:space="preserve"> REF DCConverter \h  \* MERGEFORMAT </w:instrText>
            </w:r>
            <w:r>
              <w:fldChar w:fldCharType="separate"/>
            </w:r>
            <w:r w:rsidR="00D12039" w:rsidRPr="0076424C">
              <w:rPr>
                <w:b/>
              </w:rPr>
              <w:t>DC Converter</w:t>
            </w:r>
            <w:r>
              <w:fldChar w:fldCharType="end"/>
            </w:r>
            <w:r w:rsidRPr="0076424C">
              <w:rPr>
                <w:szCs w:val="22"/>
                <w:lang w:val="en-US"/>
              </w:rPr>
              <w:t xml:space="preserve"> represents the bipolar configuration.</w:t>
            </w:r>
          </w:p>
        </w:tc>
      </w:tr>
      <w:tr w:rsidR="00637AA0" w:rsidRPr="0076424C" w14:paraId="489FDC18" w14:textId="77777777" w:rsidTr="00EF0C57">
        <w:trPr>
          <w:gridAfter w:val="1"/>
          <w:wAfter w:w="23" w:type="dxa"/>
          <w:cantSplit/>
        </w:trPr>
        <w:tc>
          <w:tcPr>
            <w:tcW w:w="2658" w:type="dxa"/>
          </w:tcPr>
          <w:p w14:paraId="0896285A" w14:textId="77777777" w:rsidR="00637AA0" w:rsidRPr="0076424C" w:rsidRDefault="00637AA0" w:rsidP="00EF0C57">
            <w:pPr>
              <w:pStyle w:val="BodyText"/>
              <w:spacing w:beforeLines="40" w:before="96" w:afterLines="40" w:after="96" w:line="240" w:lineRule="auto"/>
              <w:ind w:left="0" w:firstLine="0"/>
              <w:jc w:val="left"/>
              <w:rPr>
                <w:b/>
              </w:rPr>
            </w:pPr>
            <w:bookmarkStart w:id="67" w:name="_Hlt15287559"/>
            <w:bookmarkStart w:id="68" w:name="DNOsSystem"/>
            <w:bookmarkEnd w:id="67"/>
            <w:r w:rsidRPr="0076424C">
              <w:rPr>
                <w:b/>
              </w:rPr>
              <w:t>DNO’s Distribution System</w:t>
            </w:r>
            <w:bookmarkEnd w:id="68"/>
          </w:p>
        </w:tc>
        <w:tc>
          <w:tcPr>
            <w:tcW w:w="6675" w:type="dxa"/>
            <w:gridSpan w:val="2"/>
          </w:tcPr>
          <w:p w14:paraId="0396BB66" w14:textId="2A24C063" w:rsidR="00637AA0" w:rsidRPr="0076424C" w:rsidRDefault="00637AA0" w:rsidP="00EF0C57">
            <w:pPr>
              <w:pStyle w:val="BodyText"/>
              <w:spacing w:beforeLines="40" w:before="96" w:afterLines="40" w:after="96" w:line="240" w:lineRule="auto"/>
              <w:ind w:left="0" w:firstLine="0"/>
            </w:pPr>
            <w:r w:rsidRPr="0076424C">
              <w:t xml:space="preserve">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consisting (wholly or mainly) of electric lines owned or operated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and used for the distribution of electricity between the </w:t>
            </w:r>
            <w:r w:rsidRPr="0076424C">
              <w:rPr>
                <w:b/>
              </w:rPr>
              <w:t>Grid</w:t>
            </w:r>
            <w:r w:rsidRPr="0076424C">
              <w:t xml:space="preserve"> </w:t>
            </w:r>
            <w:r w:rsidRPr="0076424C">
              <w:rPr>
                <w:b/>
              </w:rPr>
              <w:t>Supply</w:t>
            </w:r>
            <w:r w:rsidRPr="0076424C">
              <w:t xml:space="preserve"> </w:t>
            </w:r>
            <w:r w:rsidRPr="0076424C">
              <w:rPr>
                <w:b/>
              </w:rPr>
              <w:t>Points</w:t>
            </w:r>
            <w:r w:rsidRPr="0076424C">
              <w:t xml:space="preserve"> or </w:t>
            </w:r>
            <w:r>
              <w:fldChar w:fldCharType="begin"/>
            </w:r>
            <w:r>
              <w:instrText xml:space="preserve"> REF pgm \h </w:instrText>
            </w:r>
            <w:r>
              <w:fldChar w:fldCharType="separate"/>
            </w:r>
            <w:r w:rsidR="00D12039">
              <w:rPr>
                <w:b/>
              </w:rPr>
              <w:t>Power Generating Module</w:t>
            </w:r>
            <w:r>
              <w:fldChar w:fldCharType="end"/>
            </w:r>
            <w:r w:rsidRPr="0076424C">
              <w:rPr>
                <w:b/>
              </w:rPr>
              <w:t xml:space="preserve">s </w:t>
            </w:r>
            <w:r w:rsidRPr="0076424C">
              <w:t xml:space="preserve">or other </w:t>
            </w:r>
            <w:r>
              <w:fldChar w:fldCharType="begin"/>
            </w:r>
            <w:r>
              <w:instrText xml:space="preserve"> REF EntryPoint \h  \* MERGEFORMAT </w:instrText>
            </w:r>
            <w:r>
              <w:fldChar w:fldCharType="separate"/>
            </w:r>
            <w:r w:rsidR="00D12039" w:rsidRPr="0076424C">
              <w:rPr>
                <w:b/>
              </w:rPr>
              <w:t>Entry Point</w:t>
            </w:r>
            <w:r>
              <w:fldChar w:fldCharType="end"/>
            </w:r>
            <w:r w:rsidRPr="0076424C">
              <w:rPr>
                <w:b/>
              </w:rPr>
              <w:t>s</w:t>
            </w:r>
            <w:r w:rsidRPr="0076424C">
              <w:t xml:space="preserve">  to the points of delivery to </w:t>
            </w:r>
            <w:r w:rsidRPr="0076424C">
              <w:rPr>
                <w:b/>
              </w:rPr>
              <w:t>Customer</w:t>
            </w:r>
            <w:r w:rsidRPr="0076424C">
              <w:t xml:space="preserve">s or </w:t>
            </w:r>
            <w:r>
              <w:fldChar w:fldCharType="begin"/>
            </w:r>
            <w:r>
              <w:instrText xml:space="preserve"> REF AEO \h  \* MERGEFORMAT </w:instrText>
            </w:r>
            <w:r>
              <w:fldChar w:fldCharType="separate"/>
            </w:r>
            <w:r w:rsidR="00D12039" w:rsidRPr="0076424C">
              <w:rPr>
                <w:b/>
              </w:rPr>
              <w:t>Authorised Electricity Operator</w:t>
            </w:r>
            <w:r>
              <w:fldChar w:fldCharType="end"/>
            </w:r>
            <w:r w:rsidRPr="0076424C">
              <w:rPr>
                <w:b/>
              </w:rPr>
              <w:t>s</w:t>
            </w:r>
            <w:r w:rsidRPr="0076424C">
              <w:t xml:space="preserve">, or any </w:t>
            </w:r>
            <w:r>
              <w:fldChar w:fldCharType="begin"/>
            </w:r>
            <w:r>
              <w:instrText xml:space="preserve"> REF TransmissionLicensee \h  \* MERGEFORMAT </w:instrText>
            </w:r>
            <w:r>
              <w:fldChar w:fldCharType="separate"/>
            </w:r>
            <w:r w:rsidR="00D12039" w:rsidRPr="0076424C">
              <w:rPr>
                <w:b/>
              </w:rPr>
              <w:t>Transmission Licensee</w:t>
            </w:r>
            <w:r>
              <w:fldChar w:fldCharType="end"/>
            </w:r>
            <w:r w:rsidRPr="0076424C">
              <w:t xml:space="preserve"> within </w:t>
            </w:r>
            <w:r>
              <w:fldChar w:fldCharType="begin"/>
            </w:r>
            <w:r>
              <w:instrText xml:space="preserve"> REF GreatBritain \h  \* MERGEFORMAT </w:instrText>
            </w:r>
            <w:r>
              <w:fldChar w:fldCharType="separate"/>
            </w:r>
            <w:r w:rsidR="00D12039" w:rsidRPr="0076424C">
              <w:rPr>
                <w:b/>
              </w:rPr>
              <w:t xml:space="preserve">Great Britain </w:t>
            </w:r>
            <w:r>
              <w:fldChar w:fldCharType="end"/>
            </w:r>
            <w:r w:rsidRPr="0076424C">
              <w:rPr>
                <w:bCs/>
              </w:rPr>
              <w:t xml:space="preserve">and </w:t>
            </w:r>
            <w:r>
              <w:fldChar w:fldCharType="begin"/>
            </w:r>
            <w:r>
              <w:instrText xml:space="preserve"> REF Offhsore \h  \* MERGEFORMAT </w:instrText>
            </w:r>
            <w:r>
              <w:fldChar w:fldCharType="separate"/>
            </w:r>
            <w:r w:rsidR="00D12039" w:rsidRPr="0076424C">
              <w:rPr>
                <w:b/>
              </w:rPr>
              <w:t>Offshore</w:t>
            </w:r>
            <w:r>
              <w:fldChar w:fldCharType="end"/>
            </w:r>
            <w:r w:rsidRPr="0076424C">
              <w:rPr>
                <w:b/>
                <w:bCs/>
              </w:rPr>
              <w:t xml:space="preserve"> </w:t>
            </w:r>
            <w:r w:rsidRPr="0076424C">
              <w:t xml:space="preserve">in its capacity as operator of the licensee’s </w:t>
            </w:r>
            <w:r>
              <w:fldChar w:fldCharType="begin"/>
            </w:r>
            <w:r>
              <w:instrText xml:space="preserve"> REF TransmissionSystem \h  \* MERGEFORMAT </w:instrText>
            </w:r>
            <w:r>
              <w:fldChar w:fldCharType="separate"/>
            </w:r>
            <w:r w:rsidR="00D12039" w:rsidRPr="0076424C">
              <w:rPr>
                <w:b/>
              </w:rPr>
              <w:t>Transmission System</w:t>
            </w:r>
            <w:r>
              <w:fldChar w:fldCharType="end"/>
            </w:r>
            <w:r w:rsidRPr="0076424C">
              <w:t xml:space="preserve"> or the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bCs/>
              </w:rPr>
              <w:t xml:space="preserve"> </w:t>
            </w:r>
            <w:r w:rsidRPr="0076424C">
              <w:t xml:space="preserve">and includes any </w:t>
            </w:r>
            <w:r>
              <w:fldChar w:fldCharType="begin"/>
            </w:r>
            <w:r>
              <w:instrText xml:space="preserve"> REF RTA \h  \* MERGEFORMAT </w:instrText>
            </w:r>
            <w:r>
              <w:fldChar w:fldCharType="separate"/>
            </w:r>
            <w:r w:rsidR="00D12039" w:rsidRPr="0076424C">
              <w:rPr>
                <w:b/>
              </w:rPr>
              <w:t>Remote Transmission Assets</w:t>
            </w:r>
            <w:r>
              <w:fldChar w:fldCharType="end"/>
            </w:r>
            <w:r w:rsidRPr="0076424C">
              <w:t xml:space="preserve"> (owned by a </w:t>
            </w:r>
            <w:r>
              <w:fldChar w:fldCharType="begin"/>
            </w:r>
            <w:r>
              <w:instrText xml:space="preserve"> REF TransmissionLicensee \h  \* MERGEFORMAT </w:instrText>
            </w:r>
            <w:r>
              <w:fldChar w:fldCharType="separate"/>
            </w:r>
            <w:r w:rsidR="00D12039" w:rsidRPr="0076424C">
              <w:rPr>
                <w:b/>
              </w:rPr>
              <w:t>Transmission Licensee</w:t>
            </w:r>
            <w:r>
              <w:fldChar w:fldCharType="end"/>
            </w:r>
            <w:r w:rsidRPr="0076424C">
              <w:t xml:space="preserve"> within </w:t>
            </w:r>
            <w:r w:rsidRPr="0076424C">
              <w:rPr>
                <w:b/>
                <w:bCs/>
              </w:rPr>
              <w:t>Great Britain</w:t>
            </w:r>
            <w:r w:rsidRPr="0076424C">
              <w:t xml:space="preserve">), operated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and any electrical plant and meters and metering equipment owned or operated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in connection with the distribution of electricity, but shall not include any part of the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p>
        </w:tc>
      </w:tr>
      <w:tr w:rsidR="00637AA0" w:rsidRPr="0076424C" w14:paraId="0AFE8B7D" w14:textId="77777777" w:rsidTr="00EF0C57">
        <w:trPr>
          <w:gridAfter w:val="1"/>
          <w:wAfter w:w="23" w:type="dxa"/>
          <w:cantSplit/>
        </w:trPr>
        <w:tc>
          <w:tcPr>
            <w:tcW w:w="2658" w:type="dxa"/>
          </w:tcPr>
          <w:p w14:paraId="37CB6CB8" w14:textId="77777777" w:rsidR="00637AA0" w:rsidRPr="0076424C" w:rsidRDefault="00637AA0" w:rsidP="00EF0C57">
            <w:pPr>
              <w:pStyle w:val="BodyText"/>
              <w:spacing w:beforeLines="40" w:before="96" w:afterLines="40" w:after="96" w:line="240" w:lineRule="auto"/>
              <w:ind w:left="0" w:firstLine="0"/>
              <w:jc w:val="left"/>
              <w:rPr>
                <w:b/>
              </w:rPr>
            </w:pPr>
            <w:bookmarkStart w:id="69" w:name="DecimalWeek"/>
            <w:r w:rsidRPr="0076424C">
              <w:rPr>
                <w:b/>
              </w:rPr>
              <w:t>Decimal Week</w:t>
            </w:r>
            <w:bookmarkEnd w:id="69"/>
          </w:p>
        </w:tc>
        <w:tc>
          <w:tcPr>
            <w:tcW w:w="6675" w:type="dxa"/>
            <w:gridSpan w:val="2"/>
          </w:tcPr>
          <w:p w14:paraId="1216AD2E" w14:textId="20CC50E5" w:rsidR="00637AA0" w:rsidRPr="0076424C" w:rsidRDefault="00637AA0" w:rsidP="00EF0C57">
            <w:pPr>
              <w:pStyle w:val="BodyText"/>
              <w:spacing w:beforeLines="40" w:before="96" w:afterLines="40" w:after="96" w:line="240" w:lineRule="auto"/>
              <w:ind w:left="0" w:firstLine="0"/>
            </w:pPr>
            <w:r w:rsidRPr="0076424C">
              <w:t xml:space="preserve">The week numbering system where week 1 commences in the first week of January on a date as advised by the </w:t>
            </w:r>
            <w:r>
              <w:fldChar w:fldCharType="begin"/>
            </w:r>
            <w:r>
              <w:instrText xml:space="preserve"> REF DNO \h  \* MERGEFORMAT </w:instrText>
            </w:r>
            <w:r>
              <w:fldChar w:fldCharType="separate"/>
            </w:r>
            <w:r w:rsidR="00D12039" w:rsidRPr="0076424C">
              <w:rPr>
                <w:b/>
              </w:rPr>
              <w:t>DNO</w:t>
            </w:r>
            <w:r>
              <w:fldChar w:fldCharType="end"/>
            </w:r>
            <w:r w:rsidRPr="0076424C">
              <w:t>.</w:t>
            </w:r>
          </w:p>
        </w:tc>
      </w:tr>
      <w:tr w:rsidR="00637AA0" w:rsidRPr="0076424C" w14:paraId="65C4E8B5" w14:textId="77777777" w:rsidTr="00EF0C57">
        <w:trPr>
          <w:gridAfter w:val="1"/>
          <w:wAfter w:w="23" w:type="dxa"/>
          <w:cantSplit/>
        </w:trPr>
        <w:tc>
          <w:tcPr>
            <w:tcW w:w="2658" w:type="dxa"/>
          </w:tcPr>
          <w:p w14:paraId="623A02B7" w14:textId="77777777" w:rsidR="00637AA0" w:rsidRPr="0076424C" w:rsidRDefault="00637AA0" w:rsidP="00EF0C57">
            <w:pPr>
              <w:pStyle w:val="BodyText"/>
              <w:spacing w:beforeLines="40" w:before="96" w:afterLines="40" w:after="96" w:line="240" w:lineRule="auto"/>
              <w:ind w:left="0" w:firstLine="0"/>
              <w:jc w:val="left"/>
              <w:rPr>
                <w:b/>
              </w:rPr>
            </w:pPr>
            <w:r>
              <w:rPr>
                <w:b/>
              </w:rPr>
              <w:t>De-energise</w:t>
            </w:r>
          </w:p>
        </w:tc>
        <w:tc>
          <w:tcPr>
            <w:tcW w:w="6675" w:type="dxa"/>
            <w:gridSpan w:val="2"/>
          </w:tcPr>
          <w:p w14:paraId="66870B2F" w14:textId="77777777" w:rsidR="00637AA0" w:rsidRPr="00CA3834" w:rsidRDefault="00637AA0" w:rsidP="00EF0C57">
            <w:pPr>
              <w:keepLines w:val="0"/>
              <w:spacing w:before="120" w:after="120"/>
              <w:ind w:left="0" w:firstLine="0"/>
              <w:rPr>
                <w:rFonts w:eastAsia="Calibri"/>
                <w:szCs w:val="24"/>
              </w:rPr>
            </w:pPr>
            <w:r w:rsidRPr="00CA3834">
              <w:rPr>
                <w:rFonts w:eastAsia="Calibri"/>
                <w:szCs w:val="24"/>
              </w:rPr>
              <w:t xml:space="preserve">The deliberate movement of any switch or the removal of any fuse or the taking of any other step whereby no electrical current can flow between the </w:t>
            </w:r>
            <w:r w:rsidRPr="00CA3834">
              <w:rPr>
                <w:rFonts w:eastAsia="Calibri"/>
                <w:b/>
                <w:szCs w:val="24"/>
              </w:rPr>
              <w:t>DNO’s Distribution System</w:t>
            </w:r>
            <w:r w:rsidRPr="00CA3834">
              <w:rPr>
                <w:rFonts w:eastAsia="Calibri"/>
                <w:szCs w:val="24"/>
              </w:rPr>
              <w:t xml:space="preserve"> and the </w:t>
            </w:r>
            <w:r w:rsidRPr="00CA3834">
              <w:rPr>
                <w:rFonts w:eastAsia="Calibri"/>
                <w:b/>
                <w:szCs w:val="24"/>
              </w:rPr>
              <w:t>User’s Equipment</w:t>
            </w:r>
            <w:r w:rsidRPr="00CA3834">
              <w:rPr>
                <w:rFonts w:eastAsia="Calibri"/>
                <w:szCs w:val="24"/>
              </w:rPr>
              <w:t xml:space="preserve"> at the </w:t>
            </w:r>
            <w:r w:rsidRPr="00CA3834">
              <w:rPr>
                <w:rFonts w:eastAsia="Calibri"/>
                <w:b/>
                <w:szCs w:val="24"/>
              </w:rPr>
              <w:t>Connection Point</w:t>
            </w:r>
            <w:r w:rsidRPr="00CA3834">
              <w:rPr>
                <w:rFonts w:eastAsia="Calibri"/>
                <w:szCs w:val="24"/>
              </w:rPr>
              <w:t xml:space="preserve"> (and “De-energisation” shall be construed accordingly.)</w:t>
            </w:r>
          </w:p>
        </w:tc>
      </w:tr>
      <w:tr w:rsidR="00637AA0" w:rsidRPr="0076424C" w14:paraId="4A068C26" w14:textId="77777777" w:rsidTr="00EF0C57">
        <w:trPr>
          <w:gridAfter w:val="1"/>
          <w:wAfter w:w="23" w:type="dxa"/>
          <w:cantSplit/>
        </w:trPr>
        <w:tc>
          <w:tcPr>
            <w:tcW w:w="2658" w:type="dxa"/>
          </w:tcPr>
          <w:p w14:paraId="4E205167" w14:textId="77777777" w:rsidR="00637AA0" w:rsidRPr="0076424C" w:rsidRDefault="00637AA0" w:rsidP="00EF0C57">
            <w:pPr>
              <w:pStyle w:val="BodyText"/>
              <w:spacing w:beforeLines="40" w:before="96" w:afterLines="40" w:after="96" w:line="240" w:lineRule="auto"/>
              <w:ind w:left="0" w:firstLine="0"/>
              <w:jc w:val="left"/>
              <w:rPr>
                <w:b/>
              </w:rPr>
            </w:pPr>
            <w:bookmarkStart w:id="70" w:name="_Hlt15288251"/>
            <w:bookmarkStart w:id="71" w:name="Demand"/>
            <w:bookmarkEnd w:id="70"/>
            <w:r w:rsidRPr="0076424C">
              <w:rPr>
                <w:b/>
              </w:rPr>
              <w:lastRenderedPageBreak/>
              <w:t>Demand</w:t>
            </w:r>
            <w:bookmarkEnd w:id="71"/>
          </w:p>
        </w:tc>
        <w:tc>
          <w:tcPr>
            <w:tcW w:w="6675" w:type="dxa"/>
            <w:gridSpan w:val="2"/>
          </w:tcPr>
          <w:p w14:paraId="48DFBA9A" w14:textId="00F9E6A4" w:rsidR="00637AA0" w:rsidRPr="0076424C" w:rsidRDefault="00637AA0" w:rsidP="00EF0C57">
            <w:pPr>
              <w:pStyle w:val="BodyText"/>
              <w:spacing w:beforeLines="40" w:before="96" w:afterLines="40" w:after="96" w:line="240" w:lineRule="auto"/>
              <w:ind w:left="0" w:firstLine="0"/>
            </w:pPr>
            <w:r w:rsidRPr="0076424C">
              <w:t xml:space="preserve">The demand of MW or MVAr of electricity (ie both </w:t>
            </w:r>
            <w:hyperlink w:anchor="ActivePower" w:history="1">
              <w:r>
                <w:fldChar w:fldCharType="begin"/>
              </w:r>
              <w:r>
                <w:instrText xml:space="preserve"> REF ActivePower \h  \* MERGEFORMAT </w:instrText>
              </w:r>
              <w:r>
                <w:fldChar w:fldCharType="separate"/>
              </w:r>
              <w:r w:rsidR="00D12039" w:rsidRPr="0076424C">
                <w:rPr>
                  <w:b/>
                </w:rPr>
                <w:t>Active Power</w:t>
              </w:r>
              <w:r>
                <w:fldChar w:fldCharType="end"/>
              </w:r>
            </w:hyperlink>
            <w:r w:rsidRPr="0076424C">
              <w:t xml:space="preserve"> and </w:t>
            </w:r>
            <w:r>
              <w:fldChar w:fldCharType="begin"/>
            </w:r>
            <w:r>
              <w:instrText xml:space="preserve"> REF ReactivePower \h  \* MERGEFORMAT </w:instrText>
            </w:r>
            <w:r>
              <w:fldChar w:fldCharType="separate"/>
            </w:r>
            <w:r w:rsidR="00D12039" w:rsidRPr="0076424C">
              <w:rPr>
                <w:b/>
              </w:rPr>
              <w:t>Reactive Power</w:t>
            </w:r>
            <w:r>
              <w:fldChar w:fldCharType="end"/>
            </w:r>
            <w:r w:rsidRPr="0076424C">
              <w:t xml:space="preserve"> respectively) unless otherwise stated.</w:t>
            </w:r>
          </w:p>
        </w:tc>
      </w:tr>
      <w:tr w:rsidR="00637AA0" w:rsidRPr="0076424C" w14:paraId="00805C4B" w14:textId="77777777" w:rsidTr="00EF0C57">
        <w:trPr>
          <w:gridAfter w:val="1"/>
          <w:wAfter w:w="23" w:type="dxa"/>
          <w:cantSplit/>
        </w:trPr>
        <w:tc>
          <w:tcPr>
            <w:tcW w:w="2658" w:type="dxa"/>
          </w:tcPr>
          <w:p w14:paraId="783B5E59" w14:textId="77777777" w:rsidR="00637AA0" w:rsidRPr="0076424C" w:rsidRDefault="00637AA0" w:rsidP="00EF0C57">
            <w:pPr>
              <w:pStyle w:val="BodyText"/>
              <w:spacing w:beforeLines="40" w:before="96" w:afterLines="40" w:after="96" w:line="240" w:lineRule="auto"/>
              <w:ind w:left="0" w:firstLine="0"/>
              <w:jc w:val="left"/>
              <w:rPr>
                <w:b/>
              </w:rPr>
            </w:pPr>
            <w:bookmarkStart w:id="72" w:name="DemandControl"/>
            <w:r w:rsidRPr="0076424C">
              <w:rPr>
                <w:b/>
              </w:rPr>
              <w:t>Demand Control</w:t>
            </w:r>
            <w:bookmarkEnd w:id="72"/>
          </w:p>
        </w:tc>
        <w:tc>
          <w:tcPr>
            <w:tcW w:w="6675" w:type="dxa"/>
            <w:gridSpan w:val="2"/>
          </w:tcPr>
          <w:p w14:paraId="189F86A7" w14:textId="13DEED6A" w:rsidR="00637AA0" w:rsidRPr="0076424C" w:rsidRDefault="00637AA0" w:rsidP="00EF0C57">
            <w:pPr>
              <w:pStyle w:val="BodyText"/>
              <w:spacing w:after="20" w:line="240" w:lineRule="auto"/>
              <w:ind w:left="0" w:firstLine="0"/>
              <w:rPr>
                <w:noProof/>
                <w:szCs w:val="22"/>
              </w:rPr>
            </w:pPr>
            <w:r w:rsidRPr="0076424C">
              <w:rPr>
                <w:noProof/>
                <w:szCs w:val="22"/>
              </w:rPr>
              <w:t xml:space="preserve">Any or all of the following methods of achieving a </w:t>
            </w:r>
            <w:r>
              <w:fldChar w:fldCharType="begin"/>
            </w:r>
            <w:r>
              <w:instrText xml:space="preserve"> REF Demand \h  \* MERGEFORMAT </w:instrText>
            </w:r>
            <w:r>
              <w:fldChar w:fldCharType="separate"/>
            </w:r>
            <w:r w:rsidR="00D12039" w:rsidRPr="0076424C">
              <w:rPr>
                <w:b/>
              </w:rPr>
              <w:t>Demand</w:t>
            </w:r>
            <w:r>
              <w:fldChar w:fldCharType="end"/>
            </w:r>
            <w:r w:rsidRPr="0076424C">
              <w:rPr>
                <w:b/>
                <w:bCs/>
                <w:noProof/>
                <w:szCs w:val="22"/>
              </w:rPr>
              <w:t xml:space="preserve"> </w:t>
            </w:r>
            <w:r w:rsidRPr="0076424C">
              <w:rPr>
                <w:noProof/>
                <w:szCs w:val="22"/>
              </w:rPr>
              <w:t>reduction:</w:t>
            </w:r>
          </w:p>
          <w:p w14:paraId="3AFD7422" w14:textId="49F83F5F" w:rsidR="00637AA0" w:rsidRPr="0076424C" w:rsidRDefault="00637AA0" w:rsidP="00EF0C57">
            <w:pPr>
              <w:autoSpaceDE w:val="0"/>
              <w:autoSpaceDN w:val="0"/>
              <w:adjustRightInd w:val="0"/>
              <w:spacing w:after="20"/>
              <w:ind w:left="342" w:hanging="342"/>
              <w:rPr>
                <w:noProof/>
                <w:szCs w:val="22"/>
              </w:rPr>
            </w:pPr>
            <w:r w:rsidRPr="0076424C">
              <w:rPr>
                <w:noProof/>
                <w:szCs w:val="22"/>
              </w:rPr>
              <w:t xml:space="preserve">(a) </w:t>
            </w:r>
            <w:r>
              <w:fldChar w:fldCharType="begin"/>
            </w:r>
            <w:r>
              <w:instrText xml:space="preserve"> REF Customer \h  \* MERGEFORMAT </w:instrText>
            </w:r>
            <w:r>
              <w:fldChar w:fldCharType="separate"/>
            </w:r>
            <w:r w:rsidR="00D12039" w:rsidRPr="0076424C">
              <w:rPr>
                <w:b/>
              </w:rPr>
              <w:t>Customer</w:t>
            </w:r>
            <w:r>
              <w:fldChar w:fldCharType="end"/>
            </w:r>
            <w:r w:rsidRPr="0076424C">
              <w:rPr>
                <w:b/>
                <w:bCs/>
                <w:noProof/>
                <w:szCs w:val="22"/>
              </w:rPr>
              <w:t xml:space="preserve"> </w:t>
            </w:r>
            <w:r w:rsidRPr="0076424C">
              <w:rPr>
                <w:noProof/>
                <w:szCs w:val="22"/>
              </w:rPr>
              <w:t xml:space="preserve">voltage reduction initiated by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 </w:t>
            </w:r>
            <w:r w:rsidRPr="0076424C">
              <w:rPr>
                <w:noProof/>
                <w:szCs w:val="22"/>
              </w:rPr>
              <w:t>(other than following an instruction from</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t>)</w:t>
            </w:r>
            <w:r w:rsidRPr="0076424C">
              <w:rPr>
                <w:noProof/>
                <w:szCs w:val="22"/>
              </w:rPr>
              <w:t>;</w:t>
            </w:r>
          </w:p>
          <w:p w14:paraId="285D106C" w14:textId="441CBA42" w:rsidR="00637AA0" w:rsidRPr="0076424C" w:rsidRDefault="00637AA0" w:rsidP="00EF0C57">
            <w:pPr>
              <w:autoSpaceDE w:val="0"/>
              <w:autoSpaceDN w:val="0"/>
              <w:adjustRightInd w:val="0"/>
              <w:spacing w:after="20"/>
              <w:ind w:left="417" w:hanging="450"/>
              <w:rPr>
                <w:noProof/>
                <w:szCs w:val="22"/>
              </w:rPr>
            </w:pPr>
            <w:r w:rsidRPr="0076424C">
              <w:rPr>
                <w:noProof/>
                <w:szCs w:val="22"/>
              </w:rPr>
              <w:t xml:space="preserve">(b) </w:t>
            </w:r>
            <w:r>
              <w:fldChar w:fldCharType="begin"/>
            </w:r>
            <w:r>
              <w:instrText xml:space="preserve"> REF Customer \h  \* MERGEFORMAT </w:instrText>
            </w:r>
            <w:r>
              <w:fldChar w:fldCharType="separate"/>
            </w:r>
            <w:r w:rsidR="00D12039" w:rsidRPr="0076424C">
              <w:rPr>
                <w:b/>
              </w:rPr>
              <w:t>Customer</w:t>
            </w:r>
            <w:r>
              <w:fldChar w:fldCharType="end"/>
            </w:r>
            <w:r w:rsidRPr="0076424C">
              <w:rPr>
                <w:b/>
                <w:bCs/>
                <w:noProof/>
                <w:szCs w:val="22"/>
              </w:rPr>
              <w:t xml:space="preserve"> </w:t>
            </w:r>
            <w:r>
              <w:fldChar w:fldCharType="begin"/>
            </w:r>
            <w:r>
              <w:instrText xml:space="preserve"> REF Demand \h  \* MERGEFORMAT </w:instrText>
            </w:r>
            <w:r>
              <w:fldChar w:fldCharType="separate"/>
            </w:r>
            <w:r w:rsidR="00D12039" w:rsidRPr="0076424C">
              <w:rPr>
                <w:b/>
              </w:rPr>
              <w:t>Demand</w:t>
            </w:r>
            <w:r>
              <w:fldChar w:fldCharType="end"/>
            </w:r>
            <w:r w:rsidRPr="0076424C">
              <w:rPr>
                <w:b/>
                <w:bCs/>
                <w:noProof/>
                <w:szCs w:val="22"/>
              </w:rPr>
              <w:t xml:space="preserve"> </w:t>
            </w:r>
            <w:r w:rsidRPr="0076424C">
              <w:rPr>
                <w:noProof/>
                <w:szCs w:val="22"/>
              </w:rPr>
              <w:t>reduction by disconnection</w:t>
            </w:r>
            <w:r w:rsidRPr="0076424C">
              <w:rPr>
                <w:b/>
                <w:bCs/>
                <w:noProof/>
                <w:szCs w:val="22"/>
              </w:rPr>
              <w:t xml:space="preserve"> </w:t>
            </w:r>
            <w:r w:rsidRPr="0076424C">
              <w:rPr>
                <w:noProof/>
                <w:szCs w:val="22"/>
              </w:rPr>
              <w:t xml:space="preserve">initiated by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 </w:t>
            </w:r>
            <w:r w:rsidRPr="0076424C">
              <w:rPr>
                <w:noProof/>
                <w:szCs w:val="22"/>
              </w:rPr>
              <w:t>(other than following an instruction from</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t>)</w:t>
            </w:r>
            <w:r w:rsidRPr="0076424C">
              <w:rPr>
                <w:noProof/>
                <w:szCs w:val="22"/>
              </w:rPr>
              <w:t>;</w:t>
            </w:r>
          </w:p>
          <w:p w14:paraId="154BD16F" w14:textId="305F86B4" w:rsidR="00637AA0" w:rsidRPr="0076424C" w:rsidRDefault="00637AA0" w:rsidP="00EF0C57">
            <w:pPr>
              <w:autoSpaceDE w:val="0"/>
              <w:autoSpaceDN w:val="0"/>
              <w:adjustRightInd w:val="0"/>
              <w:spacing w:after="20"/>
              <w:rPr>
                <w:noProof/>
                <w:szCs w:val="22"/>
              </w:rPr>
            </w:pPr>
            <w:r w:rsidRPr="0076424C">
              <w:rPr>
                <w:noProof/>
                <w:szCs w:val="22"/>
              </w:rPr>
              <w:t xml:space="preserve">(c) </w:t>
            </w:r>
            <w:r>
              <w:fldChar w:fldCharType="begin"/>
            </w:r>
            <w:r>
              <w:instrText xml:space="preserve"> REF Demand \h  \* MERGEFORMAT </w:instrText>
            </w:r>
            <w:r>
              <w:fldChar w:fldCharType="separate"/>
            </w:r>
            <w:r w:rsidR="00D12039" w:rsidRPr="0076424C">
              <w:rPr>
                <w:b/>
              </w:rPr>
              <w:t>Demand</w:t>
            </w:r>
            <w:r>
              <w:fldChar w:fldCharType="end"/>
            </w:r>
            <w:r w:rsidRPr="0076424C">
              <w:rPr>
                <w:b/>
                <w:bCs/>
                <w:noProof/>
                <w:szCs w:val="22"/>
              </w:rPr>
              <w:t xml:space="preserve"> </w:t>
            </w:r>
            <w:r w:rsidRPr="0076424C">
              <w:rPr>
                <w:noProof/>
                <w:szCs w:val="22"/>
              </w:rPr>
              <w:t>reduction instructed by</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rsidRPr="0076424C">
              <w:rPr>
                <w:noProof/>
                <w:szCs w:val="22"/>
              </w:rPr>
              <w:t>;</w:t>
            </w:r>
          </w:p>
          <w:p w14:paraId="18AE4CC5" w14:textId="0235898E" w:rsidR="00637AA0" w:rsidRPr="0076424C" w:rsidRDefault="00637AA0" w:rsidP="00EF0C57">
            <w:pPr>
              <w:autoSpaceDE w:val="0"/>
              <w:autoSpaceDN w:val="0"/>
              <w:adjustRightInd w:val="0"/>
              <w:spacing w:after="20"/>
              <w:rPr>
                <w:noProof/>
                <w:szCs w:val="22"/>
              </w:rPr>
            </w:pPr>
            <w:r w:rsidRPr="0076424C">
              <w:rPr>
                <w:noProof/>
                <w:szCs w:val="22"/>
              </w:rPr>
              <w:t xml:space="preserve">(d) automatic low frequency </w:t>
            </w:r>
            <w:r>
              <w:fldChar w:fldCharType="begin"/>
            </w:r>
            <w:r>
              <w:instrText xml:space="preserve"> REF Demand \h  \* MERGEFORMAT </w:instrText>
            </w:r>
            <w:r>
              <w:fldChar w:fldCharType="separate"/>
            </w:r>
            <w:r w:rsidR="00D12039" w:rsidRPr="0076424C">
              <w:rPr>
                <w:b/>
              </w:rPr>
              <w:t>Demand</w:t>
            </w:r>
            <w:r>
              <w:fldChar w:fldCharType="end"/>
            </w:r>
            <w:r w:rsidRPr="0076424C">
              <w:rPr>
                <w:noProof/>
                <w:szCs w:val="22"/>
              </w:rPr>
              <w:t xml:space="preserve"> disconnection;</w:t>
            </w:r>
          </w:p>
          <w:p w14:paraId="71C3D2F1" w14:textId="4269C7B2" w:rsidR="00637AA0" w:rsidRPr="0076424C" w:rsidRDefault="00637AA0" w:rsidP="00EF0C57">
            <w:pPr>
              <w:pStyle w:val="BodyText"/>
              <w:spacing w:beforeLines="40" w:before="96" w:after="40" w:line="240" w:lineRule="auto"/>
              <w:ind w:left="0" w:firstLine="0"/>
            </w:pPr>
            <w:r w:rsidRPr="0076424C">
              <w:rPr>
                <w:noProof/>
                <w:szCs w:val="22"/>
              </w:rPr>
              <w:t xml:space="preserve">(e) emergency manual </w:t>
            </w:r>
            <w:r>
              <w:fldChar w:fldCharType="begin"/>
            </w:r>
            <w:r>
              <w:instrText xml:space="preserve"> REF Demand \h  \* MERGEFORMAT </w:instrText>
            </w:r>
            <w:r>
              <w:fldChar w:fldCharType="separate"/>
            </w:r>
            <w:r w:rsidR="00D12039" w:rsidRPr="0076424C">
              <w:rPr>
                <w:b/>
              </w:rPr>
              <w:t>Demand</w:t>
            </w:r>
            <w:r>
              <w:fldChar w:fldCharType="end"/>
            </w:r>
            <w:r w:rsidRPr="0076424C">
              <w:rPr>
                <w:noProof/>
                <w:szCs w:val="22"/>
              </w:rPr>
              <w:t xml:space="preserve"> disconnection</w:t>
            </w:r>
          </w:p>
        </w:tc>
      </w:tr>
      <w:tr w:rsidR="00637AA0" w:rsidRPr="0076424C" w14:paraId="1DC1FA98" w14:textId="77777777" w:rsidTr="00EF0C57">
        <w:trPr>
          <w:gridAfter w:val="1"/>
          <w:wAfter w:w="23" w:type="dxa"/>
          <w:cantSplit/>
        </w:trPr>
        <w:tc>
          <w:tcPr>
            <w:tcW w:w="2658" w:type="dxa"/>
          </w:tcPr>
          <w:p w14:paraId="57615CB9" w14:textId="77777777" w:rsidR="00637AA0" w:rsidRPr="0076424C" w:rsidRDefault="00637AA0" w:rsidP="00EF0C57">
            <w:pPr>
              <w:pStyle w:val="BodyText"/>
              <w:spacing w:beforeLines="40" w:before="96" w:afterLines="40" w:after="96" w:line="240" w:lineRule="auto"/>
              <w:ind w:left="0" w:firstLine="0"/>
              <w:jc w:val="left"/>
              <w:rPr>
                <w:b/>
              </w:rPr>
            </w:pPr>
            <w:bookmarkStart w:id="73" w:name="DemandControlNotificationLevel"/>
            <w:r w:rsidRPr="0076424C">
              <w:rPr>
                <w:b/>
                <w:noProof/>
              </w:rPr>
              <w:t>Demand Control Notification Level</w:t>
            </w:r>
            <w:bookmarkEnd w:id="73"/>
          </w:p>
        </w:tc>
        <w:tc>
          <w:tcPr>
            <w:tcW w:w="6675" w:type="dxa"/>
            <w:gridSpan w:val="2"/>
          </w:tcPr>
          <w:p w14:paraId="4D2EF6E1" w14:textId="232453FD" w:rsidR="00637AA0" w:rsidRPr="0076424C" w:rsidRDefault="00637AA0" w:rsidP="00EF0C57">
            <w:pPr>
              <w:pStyle w:val="BodyText"/>
              <w:spacing w:beforeLines="40" w:before="96" w:afterLines="40" w:after="96" w:line="240" w:lineRule="auto"/>
              <w:ind w:left="0" w:firstLine="0"/>
              <w:jc w:val="left"/>
            </w:pPr>
            <w:r w:rsidRPr="0076424C">
              <w:rPr>
                <w:noProof/>
                <w:szCs w:val="22"/>
              </w:rPr>
              <w:t xml:space="preserve">The level above which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 </w:t>
            </w:r>
            <w:r w:rsidRPr="0076424C">
              <w:rPr>
                <w:noProof/>
                <w:szCs w:val="22"/>
              </w:rPr>
              <w:t>has to notify</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rsidRPr="0076424C">
              <w:rPr>
                <w:b/>
                <w:bCs/>
                <w:noProof/>
                <w:szCs w:val="22"/>
              </w:rPr>
              <w:t xml:space="preserve"> </w:t>
            </w:r>
            <w:r w:rsidRPr="0076424C">
              <w:rPr>
                <w:noProof/>
                <w:szCs w:val="22"/>
              </w:rPr>
              <w:t xml:space="preserve">of its proposed or achieved use of </w:t>
            </w:r>
            <w:r>
              <w:fldChar w:fldCharType="begin"/>
            </w:r>
            <w:r>
              <w:instrText xml:space="preserve"> REF DemandControl \h  \* MERGEFORMAT </w:instrText>
            </w:r>
            <w:r>
              <w:fldChar w:fldCharType="separate"/>
            </w:r>
            <w:r w:rsidR="00D12039" w:rsidRPr="0076424C">
              <w:rPr>
                <w:b/>
              </w:rPr>
              <w:t>Demand Control</w:t>
            </w:r>
            <w:r>
              <w:fldChar w:fldCharType="end"/>
            </w:r>
            <w:r w:rsidRPr="0076424C">
              <w:rPr>
                <w:b/>
                <w:bCs/>
                <w:noProof/>
                <w:szCs w:val="22"/>
              </w:rPr>
              <w:t xml:space="preserve"> </w:t>
            </w:r>
            <w:r w:rsidRPr="0076424C">
              <w:rPr>
                <w:noProof/>
                <w:szCs w:val="22"/>
              </w:rPr>
              <w:t>which is 12 MW in England and Wales and 5 MW in Scotland.</w:t>
            </w:r>
          </w:p>
        </w:tc>
      </w:tr>
      <w:tr w:rsidR="00637AA0" w:rsidRPr="0076424C" w14:paraId="39F0974C" w14:textId="77777777" w:rsidTr="00EF0C57">
        <w:trPr>
          <w:gridAfter w:val="1"/>
          <w:wAfter w:w="23" w:type="dxa"/>
          <w:cantSplit/>
        </w:trPr>
        <w:tc>
          <w:tcPr>
            <w:tcW w:w="2658" w:type="dxa"/>
          </w:tcPr>
          <w:p w14:paraId="35B75F6D" w14:textId="77777777" w:rsidR="00637AA0" w:rsidRPr="0076424C" w:rsidRDefault="00637AA0" w:rsidP="00EF0C57">
            <w:pPr>
              <w:spacing w:beforeLines="40" w:before="96" w:afterLines="40" w:after="96"/>
              <w:ind w:left="0" w:firstLine="0"/>
              <w:jc w:val="left"/>
              <w:rPr>
                <w:b/>
              </w:rPr>
            </w:pPr>
            <w:bookmarkStart w:id="74" w:name="DemandFacility"/>
            <w:r>
              <w:rPr>
                <w:b/>
              </w:rPr>
              <w:t>Demand Facilit</w:t>
            </w:r>
            <w:bookmarkEnd w:id="74"/>
            <w:r>
              <w:rPr>
                <w:b/>
              </w:rPr>
              <w:t>y</w:t>
            </w:r>
          </w:p>
        </w:tc>
        <w:tc>
          <w:tcPr>
            <w:tcW w:w="6675" w:type="dxa"/>
            <w:gridSpan w:val="2"/>
          </w:tcPr>
          <w:p w14:paraId="56D4BA01" w14:textId="60286D4E" w:rsidR="00637AA0" w:rsidRPr="0076424C" w:rsidRDefault="00637AA0" w:rsidP="00EF0C57">
            <w:pPr>
              <w:pStyle w:val="BodyText"/>
              <w:spacing w:beforeLines="40" w:before="96" w:afterLines="40" w:after="96" w:line="240" w:lineRule="auto"/>
              <w:ind w:left="0" w:firstLine="0"/>
            </w:pPr>
            <w:r>
              <w:t>An installation</w:t>
            </w:r>
            <w:r w:rsidRPr="00FD6F72">
              <w:t xml:space="preserve"> </w:t>
            </w:r>
            <w:r>
              <w:t xml:space="preserve">under the control of a </w:t>
            </w:r>
            <w:r>
              <w:fldChar w:fldCharType="begin"/>
            </w:r>
            <w:r>
              <w:instrText xml:space="preserve"> REF Customer \h </w:instrText>
            </w:r>
            <w:r>
              <w:fldChar w:fldCharType="separate"/>
            </w:r>
            <w:r w:rsidR="00D12039" w:rsidRPr="0076424C">
              <w:rPr>
                <w:b/>
              </w:rPr>
              <w:t>Customer</w:t>
            </w:r>
            <w:r>
              <w:fldChar w:fldCharType="end"/>
            </w:r>
            <w:r>
              <w:t xml:space="preserve"> where</w:t>
            </w:r>
            <w:r w:rsidRPr="00FD6F72">
              <w:t xml:space="preserve"> electrical energy </w:t>
            </w:r>
            <w:r>
              <w:t xml:space="preserve">is consumed </w:t>
            </w:r>
            <w:r w:rsidRPr="00FD6F72">
              <w:t xml:space="preserve">and is connected at one or more </w:t>
            </w:r>
            <w:r>
              <w:fldChar w:fldCharType="begin"/>
            </w:r>
            <w:r>
              <w:instrText xml:space="preserve"> REF ConnectionPoint \h </w:instrText>
            </w:r>
            <w:r>
              <w:fldChar w:fldCharType="separate"/>
            </w:r>
            <w:r w:rsidR="00D12039" w:rsidRPr="0076424C">
              <w:rPr>
                <w:b/>
              </w:rPr>
              <w:t>Connection Point</w:t>
            </w:r>
            <w:r>
              <w:fldChar w:fldCharType="end"/>
            </w:r>
            <w:r w:rsidRPr="00FD6F72">
              <w:t xml:space="preserve">s to the </w:t>
            </w:r>
            <w:r>
              <w:fldChar w:fldCharType="begin"/>
            </w:r>
            <w:r>
              <w:instrText xml:space="preserve"> REF DNOsSystem \h </w:instrText>
            </w:r>
            <w:r>
              <w:fldChar w:fldCharType="separate"/>
            </w:r>
            <w:r w:rsidR="00D12039" w:rsidRPr="0076424C">
              <w:rPr>
                <w:b/>
              </w:rPr>
              <w:t>DNO’s Distribution System</w:t>
            </w:r>
            <w:r>
              <w:fldChar w:fldCharType="end"/>
            </w:r>
            <w:r w:rsidRPr="00FD6F72">
              <w:t>.</w:t>
            </w:r>
          </w:p>
        </w:tc>
      </w:tr>
      <w:tr w:rsidR="00637AA0" w:rsidRPr="0076424C" w14:paraId="3B3A0468" w14:textId="77777777" w:rsidTr="00EF0C57">
        <w:trPr>
          <w:gridAfter w:val="1"/>
          <w:wAfter w:w="23" w:type="dxa"/>
          <w:cantSplit/>
        </w:trPr>
        <w:tc>
          <w:tcPr>
            <w:tcW w:w="2658" w:type="dxa"/>
          </w:tcPr>
          <w:p w14:paraId="5DE91DC4" w14:textId="77777777" w:rsidR="00637AA0" w:rsidRPr="0076424C" w:rsidRDefault="00637AA0" w:rsidP="00EF0C57">
            <w:pPr>
              <w:spacing w:beforeLines="40" w:before="96" w:afterLines="40" w:after="96"/>
              <w:ind w:left="0" w:firstLine="0"/>
              <w:jc w:val="left"/>
              <w:rPr>
                <w:b/>
              </w:rPr>
            </w:pPr>
            <w:bookmarkStart w:id="75" w:name="DemandServicesProvider"/>
            <w:r>
              <w:rPr>
                <w:b/>
              </w:rPr>
              <w:t>Demand Services Provider</w:t>
            </w:r>
            <w:bookmarkEnd w:id="75"/>
          </w:p>
        </w:tc>
        <w:tc>
          <w:tcPr>
            <w:tcW w:w="6675" w:type="dxa"/>
            <w:gridSpan w:val="2"/>
          </w:tcPr>
          <w:p w14:paraId="5327DC44" w14:textId="113E0773" w:rsidR="00637AA0" w:rsidRPr="0076424C" w:rsidRDefault="00637AA0" w:rsidP="00EF0C57">
            <w:pPr>
              <w:pStyle w:val="BodyText"/>
              <w:spacing w:beforeLines="40" w:before="96" w:afterLines="40" w:after="96" w:line="240" w:lineRule="auto"/>
              <w:ind w:left="0" w:firstLine="0"/>
            </w:pPr>
            <w:r>
              <w:t xml:space="preserve">A party who contracts with the </w:t>
            </w:r>
            <w:r>
              <w:fldChar w:fldCharType="begin"/>
            </w:r>
            <w:r>
              <w:instrText xml:space="preserve"> REF DNO \h </w:instrText>
            </w:r>
            <w:r>
              <w:fldChar w:fldCharType="separate"/>
            </w:r>
            <w:r w:rsidR="00D12039" w:rsidRPr="0076424C">
              <w:rPr>
                <w:b/>
              </w:rPr>
              <w:t>DNO</w:t>
            </w:r>
            <w:r>
              <w:fldChar w:fldCharType="end"/>
            </w:r>
            <w:r>
              <w:t xml:space="preserve"> to provide a demand side service.  The party might be a </w:t>
            </w:r>
            <w:r>
              <w:fldChar w:fldCharType="begin"/>
            </w:r>
            <w:r>
              <w:instrText xml:space="preserve"> REF Customer \h </w:instrText>
            </w:r>
            <w:r>
              <w:fldChar w:fldCharType="separate"/>
            </w:r>
            <w:r w:rsidR="00D12039" w:rsidRPr="0076424C">
              <w:rPr>
                <w:b/>
              </w:rPr>
              <w:t>Customer</w:t>
            </w:r>
            <w:r>
              <w:fldChar w:fldCharType="end"/>
            </w:r>
            <w:r>
              <w:t xml:space="preserve"> contracting bilaterally with the </w:t>
            </w:r>
            <w:r>
              <w:fldChar w:fldCharType="begin"/>
            </w:r>
            <w:r>
              <w:instrText xml:space="preserve"> REF DNO \h </w:instrText>
            </w:r>
            <w:r>
              <w:fldChar w:fldCharType="separate"/>
            </w:r>
            <w:r w:rsidR="00D12039" w:rsidRPr="0076424C">
              <w:rPr>
                <w:b/>
              </w:rPr>
              <w:t>DNO</w:t>
            </w:r>
            <w:r>
              <w:fldChar w:fldCharType="end"/>
            </w:r>
            <w:r>
              <w:t xml:space="preserve"> for the provision of services, or may be a third party providing an aggregated service from many individual </w:t>
            </w:r>
            <w:r w:rsidRPr="00F56F89">
              <w:rPr>
                <w:b/>
              </w:rPr>
              <w:t>Customer</w:t>
            </w:r>
            <w:r>
              <w:t xml:space="preserve">s.  In the latter case there will be a specific contract for the provision of the services to the </w:t>
            </w:r>
            <w:r>
              <w:fldChar w:fldCharType="begin"/>
            </w:r>
            <w:r>
              <w:instrText xml:space="preserve"> REF DNO \h </w:instrText>
            </w:r>
            <w:r>
              <w:fldChar w:fldCharType="separate"/>
            </w:r>
            <w:r w:rsidR="00D12039" w:rsidRPr="0076424C">
              <w:rPr>
                <w:b/>
              </w:rPr>
              <w:t>DNO</w:t>
            </w:r>
            <w:r>
              <w:fldChar w:fldCharType="end"/>
            </w:r>
            <w:r>
              <w:t xml:space="preserve"> and will include compliance by that third party with the requirements of DPC9 in relation to each </w:t>
            </w:r>
            <w:r>
              <w:fldChar w:fldCharType="begin"/>
            </w:r>
            <w:r>
              <w:instrText xml:space="preserve"> REF DemandUnit \h </w:instrText>
            </w:r>
            <w:r>
              <w:fldChar w:fldCharType="separate"/>
            </w:r>
            <w:r w:rsidR="00D12039">
              <w:rPr>
                <w:b/>
              </w:rPr>
              <w:t>Demand Unit</w:t>
            </w:r>
            <w:r>
              <w:fldChar w:fldCharType="end"/>
            </w:r>
            <w:r>
              <w:t xml:space="preserve"> included in the aggregated service.</w:t>
            </w:r>
          </w:p>
        </w:tc>
      </w:tr>
      <w:tr w:rsidR="00637AA0" w:rsidRPr="0076424C" w14:paraId="47495249" w14:textId="77777777" w:rsidTr="00EF0C57">
        <w:trPr>
          <w:gridAfter w:val="1"/>
          <w:wAfter w:w="23" w:type="dxa"/>
          <w:cantSplit/>
        </w:trPr>
        <w:tc>
          <w:tcPr>
            <w:tcW w:w="2658" w:type="dxa"/>
          </w:tcPr>
          <w:p w14:paraId="3BC7CC3E" w14:textId="77777777" w:rsidR="00637AA0" w:rsidRPr="0076424C" w:rsidRDefault="00637AA0" w:rsidP="00EF0C57">
            <w:pPr>
              <w:spacing w:beforeLines="40" w:before="96" w:afterLines="40" w:after="96"/>
              <w:ind w:left="0" w:firstLine="0"/>
              <w:jc w:val="left"/>
              <w:rPr>
                <w:b/>
              </w:rPr>
            </w:pPr>
            <w:bookmarkStart w:id="76" w:name="DemandUnit"/>
            <w:r>
              <w:rPr>
                <w:b/>
              </w:rPr>
              <w:t>Demand Unit</w:t>
            </w:r>
            <w:bookmarkEnd w:id="76"/>
          </w:p>
        </w:tc>
        <w:tc>
          <w:tcPr>
            <w:tcW w:w="6675" w:type="dxa"/>
            <w:gridSpan w:val="2"/>
          </w:tcPr>
          <w:p w14:paraId="7AF344C8" w14:textId="47E786FC" w:rsidR="00637AA0" w:rsidRDefault="00637AA0" w:rsidP="00EF0C57">
            <w:pPr>
              <w:pStyle w:val="BodyText"/>
              <w:spacing w:beforeLines="40" w:before="96" w:afterLines="40" w:after="96" w:line="240" w:lineRule="auto"/>
              <w:ind w:left="0" w:firstLine="0"/>
              <w:jc w:val="left"/>
            </w:pPr>
            <w:r>
              <w:t xml:space="preserve">An appliance or a device whose </w:t>
            </w:r>
            <w:r>
              <w:fldChar w:fldCharType="begin"/>
            </w:r>
            <w:r>
              <w:instrText xml:space="preserve"> REF ActivePower \h </w:instrText>
            </w:r>
            <w:r>
              <w:fldChar w:fldCharType="separate"/>
            </w:r>
            <w:r w:rsidR="00D12039" w:rsidRPr="0076424C">
              <w:rPr>
                <w:b/>
              </w:rPr>
              <w:t>Active Power</w:t>
            </w:r>
            <w:r>
              <w:fldChar w:fldCharType="end"/>
            </w:r>
            <w:r w:rsidRPr="00F77FED">
              <w:rPr>
                <w:b/>
              </w:rPr>
              <w:t xml:space="preserve"> </w:t>
            </w:r>
            <w:r>
              <w:rPr>
                <w:b/>
              </w:rPr>
              <w:fldChar w:fldCharType="begin"/>
            </w:r>
            <w:r>
              <w:rPr>
                <w:b/>
              </w:rPr>
              <w:instrText xml:space="preserve"> REF Demand \h </w:instrText>
            </w:r>
            <w:r>
              <w:rPr>
                <w:b/>
              </w:rPr>
            </w:r>
            <w:r>
              <w:rPr>
                <w:b/>
              </w:rPr>
              <w:fldChar w:fldCharType="separate"/>
            </w:r>
            <w:r w:rsidR="00D12039" w:rsidRPr="0076424C">
              <w:rPr>
                <w:b/>
              </w:rPr>
              <w:t>Demand</w:t>
            </w:r>
            <w:r>
              <w:rPr>
                <w:b/>
              </w:rPr>
              <w:fldChar w:fldCharType="end"/>
            </w:r>
            <w:r>
              <w:t xml:space="preserve"> or </w:t>
            </w:r>
            <w:r>
              <w:fldChar w:fldCharType="begin"/>
            </w:r>
            <w:r>
              <w:instrText xml:space="preserve"> REF ReactivePower \h </w:instrText>
            </w:r>
            <w:r>
              <w:fldChar w:fldCharType="separate"/>
            </w:r>
            <w:r w:rsidR="00D12039" w:rsidRPr="0076424C">
              <w:rPr>
                <w:b/>
              </w:rPr>
              <w:t>Reactive Power</w:t>
            </w:r>
            <w:r>
              <w:fldChar w:fldCharType="end"/>
            </w:r>
            <w:r>
              <w:t xml:space="preserve"> production or consumption is being actively controlled by the </w:t>
            </w:r>
            <w:r>
              <w:fldChar w:fldCharType="begin"/>
            </w:r>
            <w:r>
              <w:instrText xml:space="preserve"> REF Customer \h </w:instrText>
            </w:r>
            <w:r>
              <w:fldChar w:fldCharType="separate"/>
            </w:r>
            <w:r w:rsidR="00D12039" w:rsidRPr="0076424C">
              <w:rPr>
                <w:b/>
              </w:rPr>
              <w:t>Customer</w:t>
            </w:r>
            <w:r>
              <w:fldChar w:fldCharType="end"/>
            </w:r>
            <w:r>
              <w:t xml:space="preserve"> in whose </w:t>
            </w:r>
            <w:r>
              <w:fldChar w:fldCharType="begin"/>
            </w:r>
            <w:r>
              <w:instrText xml:space="preserve"> REF DemandFacility \h </w:instrText>
            </w:r>
            <w:r>
              <w:fldChar w:fldCharType="separate"/>
            </w:r>
            <w:r w:rsidR="00D12039">
              <w:rPr>
                <w:b/>
              </w:rPr>
              <w:t>Demand Facilit</w:t>
            </w:r>
            <w:r>
              <w:fldChar w:fldCharType="end"/>
            </w:r>
            <w:r>
              <w:t xml:space="preserve"> it is installed and which has been commissioned on or after 18 August 2019 in pursuance of a contract to this end with the </w:t>
            </w:r>
            <w:r>
              <w:fldChar w:fldCharType="begin"/>
            </w:r>
            <w:r>
              <w:instrText xml:space="preserve"> REF DNO \h </w:instrText>
            </w:r>
            <w:r>
              <w:fldChar w:fldCharType="separate"/>
            </w:r>
            <w:r w:rsidR="00D12039" w:rsidRPr="0076424C">
              <w:rPr>
                <w:b/>
              </w:rPr>
              <w:t>DNO</w:t>
            </w:r>
            <w:r>
              <w:fldChar w:fldCharType="end"/>
            </w:r>
            <w:r>
              <w:t xml:space="preserve">.  </w:t>
            </w:r>
          </w:p>
          <w:p w14:paraId="61A299D3" w14:textId="77777777" w:rsidR="00637AA0" w:rsidRDefault="00637AA0" w:rsidP="00EF0C57">
            <w:pPr>
              <w:pStyle w:val="BodyText"/>
              <w:spacing w:beforeLines="40" w:before="96" w:afterLines="40" w:after="96" w:line="240" w:lineRule="auto"/>
              <w:ind w:left="0" w:firstLine="0"/>
              <w:jc w:val="left"/>
            </w:pPr>
            <w:r>
              <w:t>Such an appliance or device commissioned before this date, but which has been materially altered will also be included in this definition.</w:t>
            </w:r>
          </w:p>
          <w:p w14:paraId="35F42685" w14:textId="426C75D1" w:rsidR="00637AA0" w:rsidRDefault="00637AA0" w:rsidP="00EF0C57">
            <w:pPr>
              <w:pStyle w:val="BodyText"/>
              <w:spacing w:beforeLines="40" w:before="96" w:afterLines="40" w:after="96" w:line="240" w:lineRule="auto"/>
              <w:ind w:left="0" w:firstLine="0"/>
              <w:jc w:val="left"/>
            </w:pPr>
            <w:r>
              <w:t xml:space="preserve">Where there is </w:t>
            </w:r>
            <w:r w:rsidRPr="0033301E">
              <w:t xml:space="preserve">more than one </w:t>
            </w:r>
            <w:r>
              <w:fldChar w:fldCharType="begin"/>
            </w:r>
            <w:r>
              <w:instrText xml:space="preserve"> REF DemandUnit \h </w:instrText>
            </w:r>
            <w:r>
              <w:fldChar w:fldCharType="separate"/>
            </w:r>
            <w:r w:rsidR="00D12039">
              <w:rPr>
                <w:b/>
              </w:rPr>
              <w:t>Demand Unit</w:t>
            </w:r>
            <w:r>
              <w:fldChar w:fldCharType="end"/>
            </w:r>
            <w:r>
              <w:t xml:space="preserve"> in a </w:t>
            </w:r>
            <w:r>
              <w:fldChar w:fldCharType="begin"/>
            </w:r>
            <w:r>
              <w:instrText xml:space="preserve"> REF DemandFacility \h </w:instrText>
            </w:r>
            <w:r>
              <w:fldChar w:fldCharType="separate"/>
            </w:r>
            <w:r w:rsidR="00D12039">
              <w:rPr>
                <w:b/>
              </w:rPr>
              <w:t>Demand Facilit</w:t>
            </w:r>
            <w:r>
              <w:fldChar w:fldCharType="end"/>
            </w:r>
            <w:r w:rsidRPr="0033301E">
              <w:t xml:space="preserve">, these </w:t>
            </w:r>
            <w:r>
              <w:fldChar w:fldCharType="begin"/>
            </w:r>
            <w:r>
              <w:instrText xml:space="preserve"> REF DemandUnit \h </w:instrText>
            </w:r>
            <w:r>
              <w:fldChar w:fldCharType="separate"/>
            </w:r>
            <w:r w:rsidR="00D12039">
              <w:rPr>
                <w:b/>
              </w:rPr>
              <w:t>Demand Unit</w:t>
            </w:r>
            <w:r>
              <w:fldChar w:fldCharType="end"/>
            </w:r>
            <w:r w:rsidRPr="0033301E">
              <w:rPr>
                <w:b/>
              </w:rPr>
              <w:t>s</w:t>
            </w:r>
            <w:r w:rsidRPr="0033301E">
              <w:t xml:space="preserve"> shall together be considered as one </w:t>
            </w:r>
            <w:r>
              <w:fldChar w:fldCharType="begin"/>
            </w:r>
            <w:r>
              <w:instrText xml:space="preserve"> REF DemandUnit \h </w:instrText>
            </w:r>
            <w:r>
              <w:fldChar w:fldCharType="separate"/>
            </w:r>
            <w:r w:rsidR="00D12039">
              <w:rPr>
                <w:b/>
              </w:rPr>
              <w:t>Demand Unit</w:t>
            </w:r>
            <w:r>
              <w:fldChar w:fldCharType="end"/>
            </w:r>
            <w:r w:rsidRPr="0033301E">
              <w:t xml:space="preserve"> if they cannot be operated independently from each other</w:t>
            </w:r>
            <w:r>
              <w:t>.</w:t>
            </w:r>
          </w:p>
          <w:p w14:paraId="7276813F" w14:textId="5CACEAD6" w:rsidR="00637AA0" w:rsidRPr="0076424C" w:rsidRDefault="00637AA0" w:rsidP="00EF0C57">
            <w:pPr>
              <w:pStyle w:val="BodyText"/>
              <w:spacing w:beforeLines="40" w:before="96" w:afterLines="40" w:after="96" w:line="240" w:lineRule="auto"/>
              <w:ind w:left="0" w:firstLine="0"/>
              <w:jc w:val="left"/>
            </w:pPr>
            <w:r>
              <w:rPr>
                <w:b/>
              </w:rPr>
              <w:fldChar w:fldCharType="begin"/>
            </w:r>
            <w:r>
              <w:rPr>
                <w:b/>
              </w:rPr>
              <w:instrText xml:space="preserve"> REF DemandUnit \h </w:instrText>
            </w:r>
            <w:r>
              <w:rPr>
                <w:b/>
              </w:rPr>
            </w:r>
            <w:r>
              <w:rPr>
                <w:b/>
              </w:rPr>
              <w:fldChar w:fldCharType="separate"/>
            </w:r>
            <w:r w:rsidR="00D12039">
              <w:rPr>
                <w:b/>
              </w:rPr>
              <w:t>Demand Unit</w:t>
            </w:r>
            <w:r>
              <w:rPr>
                <w:b/>
              </w:rPr>
              <w:fldChar w:fldCharType="end"/>
            </w:r>
            <w:r w:rsidRPr="00570139">
              <w:rPr>
                <w:b/>
              </w:rPr>
              <w:t xml:space="preserve">s </w:t>
            </w:r>
            <w:r w:rsidRPr="00570139">
              <w:t xml:space="preserve">of </w:t>
            </w:r>
            <w:r>
              <w:fldChar w:fldCharType="begin"/>
            </w:r>
            <w:r>
              <w:instrText xml:space="preserve"> REF Customer \h </w:instrText>
            </w:r>
            <w:r>
              <w:fldChar w:fldCharType="separate"/>
            </w:r>
            <w:r w:rsidR="00D12039" w:rsidRPr="0076424C">
              <w:rPr>
                <w:b/>
              </w:rPr>
              <w:t>Customer</w:t>
            </w:r>
            <w:r>
              <w:fldChar w:fldCharType="end"/>
            </w:r>
            <w:r w:rsidRPr="00570139">
              <w:rPr>
                <w:b/>
              </w:rPr>
              <w:t>s</w:t>
            </w:r>
            <w:r w:rsidRPr="00570139">
              <w:t xml:space="preserve"> where the </w:t>
            </w:r>
            <w:r>
              <w:fldChar w:fldCharType="begin"/>
            </w:r>
            <w:r>
              <w:instrText xml:space="preserve"> REF Customer \h </w:instrText>
            </w:r>
            <w:r>
              <w:fldChar w:fldCharType="separate"/>
            </w:r>
            <w:r w:rsidR="00D12039" w:rsidRPr="0076424C">
              <w:rPr>
                <w:b/>
              </w:rPr>
              <w:t>Customer</w:t>
            </w:r>
            <w:r>
              <w:fldChar w:fldCharType="end"/>
            </w:r>
            <w:r w:rsidRPr="00570139">
              <w:t xml:space="preserve"> has concluded a final and binding contract for the purchase of a </w:t>
            </w:r>
            <w:r>
              <w:fldChar w:fldCharType="begin"/>
            </w:r>
            <w:r>
              <w:instrText xml:space="preserve"> REF DemandUnit \h </w:instrText>
            </w:r>
            <w:r>
              <w:fldChar w:fldCharType="separate"/>
            </w:r>
            <w:r w:rsidR="00D12039">
              <w:rPr>
                <w:b/>
              </w:rPr>
              <w:t>Demand Unit</w:t>
            </w:r>
            <w:r>
              <w:fldChar w:fldCharType="end"/>
            </w:r>
            <w:r w:rsidRPr="00570139">
              <w:rPr>
                <w:b/>
              </w:rPr>
              <w:t xml:space="preserve"> </w:t>
            </w:r>
            <w:r w:rsidRPr="00570139">
              <w:t>before 07 September 2018</w:t>
            </w:r>
            <w:r>
              <w:t xml:space="preserve"> are not included the scope of DPC9</w:t>
            </w:r>
            <w:r w:rsidRPr="00570139">
              <w:t xml:space="preserve">.  The </w:t>
            </w:r>
            <w:r>
              <w:fldChar w:fldCharType="begin"/>
            </w:r>
            <w:r>
              <w:instrText xml:space="preserve"> REF Customer \h </w:instrText>
            </w:r>
            <w:r>
              <w:fldChar w:fldCharType="separate"/>
            </w:r>
            <w:r w:rsidR="00D12039" w:rsidRPr="0076424C">
              <w:rPr>
                <w:b/>
              </w:rPr>
              <w:t>Customer</w:t>
            </w:r>
            <w:r>
              <w:fldChar w:fldCharType="end"/>
            </w:r>
            <w:r>
              <w:rPr>
                <w:b/>
              </w:rPr>
              <w:t xml:space="preserve"> </w:t>
            </w:r>
            <w:r w:rsidRPr="00570139">
              <w:t xml:space="preserve">must have notified the </w:t>
            </w:r>
            <w:r>
              <w:fldChar w:fldCharType="begin"/>
            </w:r>
            <w:r>
              <w:instrText xml:space="preserve"> REF DNO \h </w:instrText>
            </w:r>
            <w:r>
              <w:fldChar w:fldCharType="separate"/>
            </w:r>
            <w:r w:rsidR="00D12039" w:rsidRPr="0076424C">
              <w:rPr>
                <w:b/>
              </w:rPr>
              <w:t>DNO</w:t>
            </w:r>
            <w:r>
              <w:fldChar w:fldCharType="end"/>
            </w:r>
            <w:r w:rsidRPr="00570139">
              <w:t xml:space="preserve"> of the conclusion of this final and binding contract by 07 March 201</w:t>
            </w:r>
            <w:r>
              <w:t>9</w:t>
            </w:r>
            <w:r>
              <w:rPr>
                <w:rFonts w:ascii="Arial" w:hAnsi="Arial" w:cs="Arial"/>
              </w:rPr>
              <w:t>.</w:t>
            </w:r>
          </w:p>
        </w:tc>
      </w:tr>
      <w:tr w:rsidR="00637AA0" w:rsidRPr="0076424C" w14:paraId="3E73BD58" w14:textId="77777777" w:rsidTr="00EF0C57">
        <w:trPr>
          <w:gridAfter w:val="1"/>
          <w:wAfter w:w="23" w:type="dxa"/>
          <w:cantSplit/>
        </w:trPr>
        <w:tc>
          <w:tcPr>
            <w:tcW w:w="2658" w:type="dxa"/>
          </w:tcPr>
          <w:p w14:paraId="62E692DC" w14:textId="77777777" w:rsidR="00637AA0" w:rsidRPr="0076424C" w:rsidRDefault="00637AA0" w:rsidP="00EF0C57">
            <w:pPr>
              <w:spacing w:beforeLines="40" w:before="96" w:afterLines="40" w:after="96"/>
              <w:ind w:left="0" w:firstLine="0"/>
              <w:jc w:val="left"/>
              <w:rPr>
                <w:b/>
              </w:rPr>
            </w:pPr>
            <w:bookmarkStart w:id="77" w:name="_Hlt41033384"/>
            <w:bookmarkStart w:id="78" w:name="DPD"/>
            <w:bookmarkEnd w:id="77"/>
            <w:r w:rsidRPr="0076424C">
              <w:rPr>
                <w:b/>
              </w:rPr>
              <w:lastRenderedPageBreak/>
              <w:t>Detailed Planning Data</w:t>
            </w:r>
            <w:bookmarkEnd w:id="78"/>
            <w:r w:rsidRPr="0076424C">
              <w:rPr>
                <w:b/>
              </w:rPr>
              <w:br/>
              <w:t>(</w:t>
            </w:r>
            <w:bookmarkStart w:id="79" w:name="_Hlt41030871"/>
            <w:bookmarkStart w:id="80" w:name="DPDa"/>
            <w:bookmarkEnd w:id="79"/>
            <w:r w:rsidRPr="0076424C">
              <w:rPr>
                <w:b/>
              </w:rPr>
              <w:t>DPD</w:t>
            </w:r>
            <w:bookmarkEnd w:id="80"/>
            <w:r w:rsidRPr="0076424C">
              <w:rPr>
                <w:b/>
              </w:rPr>
              <w:t>)</w:t>
            </w:r>
          </w:p>
          <w:p w14:paraId="429CE1AE" w14:textId="77777777" w:rsidR="00637AA0" w:rsidRPr="0076424C" w:rsidRDefault="00637AA0" w:rsidP="00EF0C57">
            <w:pPr>
              <w:pStyle w:val="BodyText"/>
              <w:spacing w:beforeLines="40" w:before="96" w:afterLines="40" w:after="96" w:line="240" w:lineRule="auto"/>
              <w:ind w:left="0" w:firstLine="0"/>
              <w:jc w:val="left"/>
              <w:rPr>
                <w:b/>
              </w:rPr>
            </w:pPr>
          </w:p>
        </w:tc>
        <w:tc>
          <w:tcPr>
            <w:tcW w:w="6675" w:type="dxa"/>
            <w:gridSpan w:val="2"/>
          </w:tcPr>
          <w:p w14:paraId="178AAF4C" w14:textId="0D94622B" w:rsidR="00637AA0" w:rsidRPr="0076424C" w:rsidRDefault="00637AA0" w:rsidP="00EF0C57">
            <w:pPr>
              <w:pStyle w:val="BodyText"/>
              <w:spacing w:beforeLines="40" w:before="96" w:afterLines="40" w:after="96" w:line="240" w:lineRule="auto"/>
              <w:ind w:left="0" w:firstLine="0"/>
            </w:pPr>
            <w:r w:rsidRPr="0076424C">
              <w:t xml:space="preserve">Detailed additional data which the </w:t>
            </w:r>
            <w:r>
              <w:fldChar w:fldCharType="begin"/>
            </w:r>
            <w:r>
              <w:instrText xml:space="preserve"> REF DNO \h  \* MERGEFORMAT </w:instrText>
            </w:r>
            <w:r>
              <w:fldChar w:fldCharType="separate"/>
            </w:r>
            <w:r w:rsidR="00D12039" w:rsidRPr="0076424C">
              <w:rPr>
                <w:b/>
              </w:rPr>
              <w:t>DNO</w:t>
            </w:r>
            <w:r>
              <w:fldChar w:fldCharType="end"/>
            </w:r>
            <w:r w:rsidRPr="0076424C">
              <w:t xml:space="preserve"> requires under the </w:t>
            </w:r>
            <w:r>
              <w:fldChar w:fldCharType="begin"/>
            </w:r>
            <w:r>
              <w:instrText xml:space="preserve"> REF DPC \h  \* MERGEFORMAT </w:instrText>
            </w:r>
            <w:r>
              <w:fldChar w:fldCharType="separate"/>
            </w:r>
            <w:r w:rsidR="00D12039" w:rsidRPr="0076424C">
              <w:rPr>
                <w:b/>
              </w:rPr>
              <w:t>Distribution Planning and Connection Code</w:t>
            </w:r>
            <w:r>
              <w:fldChar w:fldCharType="end"/>
            </w:r>
            <w:r w:rsidRPr="0076424C">
              <w:t xml:space="preserve"> in support of </w:t>
            </w:r>
            <w:r>
              <w:fldChar w:fldCharType="begin"/>
            </w:r>
            <w:r>
              <w:instrText xml:space="preserve"> REF StandardPlanningData \h  \* MERGEFORMAT </w:instrText>
            </w:r>
            <w:r>
              <w:fldChar w:fldCharType="separate"/>
            </w:r>
            <w:r w:rsidR="00D12039" w:rsidRPr="0076424C">
              <w:rPr>
                <w:b/>
              </w:rPr>
              <w:t>Standard Planning Data</w:t>
            </w:r>
            <w:r>
              <w:fldChar w:fldCharType="end"/>
            </w:r>
            <w:r w:rsidRPr="0076424C">
              <w:rPr>
                <w:b/>
              </w:rPr>
              <w:t>.</w:t>
            </w:r>
          </w:p>
        </w:tc>
      </w:tr>
      <w:tr w:rsidR="00637AA0" w:rsidRPr="0076424C" w14:paraId="3B31CC3D" w14:textId="77777777" w:rsidTr="00EF0C57">
        <w:trPr>
          <w:gridAfter w:val="1"/>
          <w:wAfter w:w="23" w:type="dxa"/>
          <w:cantSplit/>
        </w:trPr>
        <w:tc>
          <w:tcPr>
            <w:tcW w:w="2658" w:type="dxa"/>
          </w:tcPr>
          <w:p w14:paraId="79339E6D" w14:textId="77777777" w:rsidR="00637AA0" w:rsidRPr="0076424C" w:rsidRDefault="00637AA0" w:rsidP="00EF0C57">
            <w:pPr>
              <w:spacing w:beforeLines="40" w:before="96" w:afterLines="40" w:after="96"/>
              <w:jc w:val="left"/>
              <w:rPr>
                <w:b/>
              </w:rPr>
            </w:pPr>
            <w:bookmarkStart w:id="81" w:name="DistributionBusiness"/>
            <w:r w:rsidRPr="0076424C">
              <w:rPr>
                <w:b/>
              </w:rPr>
              <w:t>Distribution Business</w:t>
            </w:r>
            <w:bookmarkEnd w:id="81"/>
          </w:p>
          <w:p w14:paraId="4C51A40C" w14:textId="77777777" w:rsidR="00637AA0" w:rsidRPr="0076424C" w:rsidRDefault="00637AA0" w:rsidP="00EF0C57">
            <w:pPr>
              <w:pStyle w:val="BodyText"/>
              <w:spacing w:beforeLines="40" w:before="96" w:afterLines="40" w:after="96" w:line="240" w:lineRule="auto"/>
              <w:ind w:left="0" w:firstLine="0"/>
              <w:jc w:val="left"/>
              <w:rPr>
                <w:b/>
              </w:rPr>
            </w:pPr>
          </w:p>
        </w:tc>
        <w:tc>
          <w:tcPr>
            <w:tcW w:w="6675" w:type="dxa"/>
            <w:gridSpan w:val="2"/>
          </w:tcPr>
          <w:p w14:paraId="730F424A" w14:textId="70841498" w:rsidR="00637AA0" w:rsidRPr="0076424C" w:rsidRDefault="00637AA0" w:rsidP="00EF0C57">
            <w:pPr>
              <w:tabs>
                <w:tab w:val="left" w:pos="0"/>
              </w:tabs>
              <w:spacing w:after="20"/>
              <w:ind w:left="34" w:firstLine="0"/>
            </w:pPr>
            <w:r w:rsidRPr="0076424C">
              <w:t xml:space="preserve">The authorised business of the </w:t>
            </w:r>
            <w:r>
              <w:fldChar w:fldCharType="begin"/>
            </w:r>
            <w:r>
              <w:instrText xml:space="preserve"> REF DNO \h  \* MERGEFORMAT </w:instrText>
            </w:r>
            <w:r>
              <w:fldChar w:fldCharType="separate"/>
            </w:r>
            <w:r w:rsidR="00D12039" w:rsidRPr="0076424C">
              <w:rPr>
                <w:b/>
              </w:rPr>
              <w:t>DNO</w:t>
            </w:r>
            <w:r>
              <w:fldChar w:fldCharType="end"/>
            </w:r>
            <w:r w:rsidRPr="0076424C">
              <w:t xml:space="preserve"> or any affiliate or related undertaking of the </w:t>
            </w:r>
            <w:r>
              <w:fldChar w:fldCharType="begin"/>
            </w:r>
            <w:r>
              <w:instrText xml:space="preserve"> REF DNO \h  \* MERGEFORMAT </w:instrText>
            </w:r>
            <w:r>
              <w:fldChar w:fldCharType="separate"/>
            </w:r>
            <w:r w:rsidR="00D12039" w:rsidRPr="0076424C">
              <w:rPr>
                <w:b/>
              </w:rPr>
              <w:t>DNO</w:t>
            </w:r>
            <w:r>
              <w:fldChar w:fldCharType="end"/>
            </w:r>
            <w:r w:rsidRPr="0076424C">
              <w:t xml:space="preserve"> (whether the business is undertaken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or another licence holder), comprising:</w:t>
            </w:r>
          </w:p>
          <w:p w14:paraId="2B6EFA3C" w14:textId="398B1233" w:rsidR="00637AA0" w:rsidRPr="0076424C" w:rsidRDefault="00637AA0" w:rsidP="00EF0C57">
            <w:pPr>
              <w:spacing w:after="20"/>
              <w:ind w:left="34" w:firstLine="0"/>
            </w:pPr>
            <w:r w:rsidRPr="0076424C">
              <w:t xml:space="preserve">(a) the distribution of electricity through the </w:t>
            </w:r>
            <w:bookmarkStart w:id="82" w:name="_Hlt15287555"/>
            <w:r w:rsidRPr="0076424C">
              <w:fldChar w:fldCharType="begin"/>
            </w:r>
            <w:r w:rsidRPr="0076424C">
              <w:instrText xml:space="preserve"> HYPERLINK  \l "DNOsDistributionSystem" </w:instrText>
            </w:r>
            <w:r w:rsidRPr="0076424C">
              <w:fldChar w:fldCharType="separate"/>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fldChar w:fldCharType="end"/>
            </w:r>
            <w:bookmarkEnd w:id="82"/>
            <w:r w:rsidRPr="0076424C">
              <w:t xml:space="preserve">, including any business in providing connections to such </w:t>
            </w:r>
            <w:r>
              <w:fldChar w:fldCharType="begin"/>
            </w:r>
            <w:r>
              <w:instrText xml:space="preserve"> REF System \h  \* MERGEFORMAT </w:instrText>
            </w:r>
            <w:r>
              <w:fldChar w:fldCharType="separate"/>
            </w:r>
            <w:r w:rsidR="00D12039" w:rsidRPr="0076424C">
              <w:rPr>
                <w:b/>
              </w:rPr>
              <w:t>System</w:t>
            </w:r>
            <w:r>
              <w:fldChar w:fldCharType="end"/>
            </w:r>
            <w:r w:rsidRPr="0076424C">
              <w:t>; and</w:t>
            </w:r>
          </w:p>
          <w:p w14:paraId="5B829242" w14:textId="77777777" w:rsidR="00637AA0" w:rsidRPr="0076424C" w:rsidRDefault="00637AA0" w:rsidP="00EF0C57">
            <w:pPr>
              <w:pStyle w:val="BodyText"/>
              <w:spacing w:afterLines="40" w:after="96" w:line="240" w:lineRule="auto"/>
              <w:ind w:left="0" w:firstLine="0"/>
            </w:pPr>
            <w:r w:rsidRPr="0076424C">
              <w:t xml:space="preserve">(b) the provision of Distributor Metering and Data Services as defined in the </w:t>
            </w:r>
            <w:r w:rsidRPr="0076424C">
              <w:rPr>
                <w:b/>
              </w:rPr>
              <w:t>Distribution</w:t>
            </w:r>
            <w:r w:rsidRPr="0076424C">
              <w:t xml:space="preserve"> </w:t>
            </w:r>
            <w:r w:rsidRPr="0076424C">
              <w:rPr>
                <w:b/>
              </w:rPr>
              <w:t>Licence</w:t>
            </w:r>
            <w:r w:rsidRPr="0076424C">
              <w:t>.</w:t>
            </w:r>
          </w:p>
        </w:tc>
      </w:tr>
      <w:tr w:rsidR="00637AA0" w:rsidRPr="0076424C" w14:paraId="221AE6A6" w14:textId="77777777" w:rsidTr="00EF0C57">
        <w:trPr>
          <w:gridAfter w:val="1"/>
          <w:wAfter w:w="23" w:type="dxa"/>
          <w:cantSplit/>
        </w:trPr>
        <w:tc>
          <w:tcPr>
            <w:tcW w:w="2658" w:type="dxa"/>
          </w:tcPr>
          <w:p w14:paraId="007506F9" w14:textId="77777777" w:rsidR="00637AA0" w:rsidRPr="0076424C" w:rsidRDefault="00637AA0" w:rsidP="00EF0C57">
            <w:pPr>
              <w:pStyle w:val="BodyText"/>
              <w:spacing w:beforeLines="40" w:before="96" w:afterLines="40" w:after="96" w:line="240" w:lineRule="auto"/>
              <w:ind w:left="0" w:firstLine="0"/>
              <w:jc w:val="left"/>
              <w:rPr>
                <w:b/>
              </w:rPr>
            </w:pPr>
            <w:bookmarkStart w:id="83" w:name="_Hlt2483747"/>
            <w:bookmarkStart w:id="84" w:name="DistributionCode"/>
            <w:bookmarkEnd w:id="83"/>
            <w:r w:rsidRPr="0076424C">
              <w:rPr>
                <w:b/>
              </w:rPr>
              <w:t>Distribution Code</w:t>
            </w:r>
            <w:bookmarkEnd w:id="84"/>
          </w:p>
        </w:tc>
        <w:tc>
          <w:tcPr>
            <w:tcW w:w="6675" w:type="dxa"/>
            <w:gridSpan w:val="2"/>
          </w:tcPr>
          <w:p w14:paraId="24992486" w14:textId="3C9EDE68" w:rsidR="00637AA0" w:rsidRPr="0076424C" w:rsidRDefault="00637AA0" w:rsidP="00EF0C57">
            <w:pPr>
              <w:pStyle w:val="BodyText"/>
              <w:spacing w:beforeLines="40" w:before="96" w:afterLines="40" w:after="96" w:line="240" w:lineRule="auto"/>
              <w:ind w:left="0" w:firstLine="0"/>
            </w:pPr>
            <w:r w:rsidRPr="0076424C">
              <w:t xml:space="preserve">A </w:t>
            </w:r>
            <w:r w:rsidRPr="0076424C">
              <w:rPr>
                <w:lang w:val="en-US"/>
              </w:rPr>
              <w:t xml:space="preserve">code required to be prepared by a </w:t>
            </w:r>
            <w:r>
              <w:fldChar w:fldCharType="begin"/>
            </w:r>
            <w:r>
              <w:instrText xml:space="preserve"> REF DNO \h  \* MERGEFORMAT </w:instrText>
            </w:r>
            <w:r>
              <w:fldChar w:fldCharType="separate"/>
            </w:r>
            <w:r w:rsidR="00D12039" w:rsidRPr="0076424C">
              <w:rPr>
                <w:b/>
              </w:rPr>
              <w:t>DNO</w:t>
            </w:r>
            <w:r>
              <w:fldChar w:fldCharType="end"/>
            </w:r>
            <w:r w:rsidRPr="0076424C">
              <w:rPr>
                <w:b/>
                <w:lang w:val="en-US"/>
              </w:rPr>
              <w:t xml:space="preserve"> </w:t>
            </w:r>
            <w:r w:rsidRPr="0076424C">
              <w:rPr>
                <w:lang w:val="en-US"/>
              </w:rPr>
              <w:t>pursuant to condition 9 (</w:t>
            </w:r>
            <w:r w:rsidRPr="0076424C">
              <w:rPr>
                <w:b/>
                <w:lang w:val="en-US"/>
              </w:rPr>
              <w:t>Distribution</w:t>
            </w:r>
            <w:r w:rsidRPr="0076424C">
              <w:rPr>
                <w:lang w:val="en-US"/>
              </w:rPr>
              <w:t xml:space="preserve"> </w:t>
            </w:r>
            <w:r w:rsidRPr="0076424C">
              <w:rPr>
                <w:b/>
                <w:lang w:val="en-US"/>
              </w:rPr>
              <w:t>Code</w:t>
            </w:r>
            <w:r w:rsidRPr="0076424C">
              <w:rPr>
                <w:lang w:val="en-US"/>
              </w:rPr>
              <w:t xml:space="preserve">) of a </w:t>
            </w:r>
            <w:r w:rsidRPr="0076424C">
              <w:rPr>
                <w:b/>
                <w:lang w:val="en-US"/>
              </w:rPr>
              <w:t>Distribution</w:t>
            </w:r>
            <w:r w:rsidRPr="0076424C">
              <w:t xml:space="preserve"> </w:t>
            </w:r>
            <w:r w:rsidRPr="0076424C">
              <w:rPr>
                <w:b/>
              </w:rPr>
              <w:t>Licence</w:t>
            </w:r>
            <w:r w:rsidRPr="0076424C">
              <w:rPr>
                <w:lang w:val="en-US"/>
              </w:rPr>
              <w:t xml:space="preserve"> and approved by the </w:t>
            </w:r>
            <w:hyperlink w:anchor="Authority" w:history="1">
              <w:r>
                <w:fldChar w:fldCharType="begin"/>
              </w:r>
              <w:r>
                <w:instrText xml:space="preserve"> REF Authority \h  \* MERGEFORMAT </w:instrText>
              </w:r>
              <w:r>
                <w:fldChar w:fldCharType="separate"/>
              </w:r>
              <w:r w:rsidR="00D12039" w:rsidRPr="0076424C">
                <w:rPr>
                  <w:b/>
                </w:rPr>
                <w:t>Authority</w:t>
              </w:r>
              <w:r>
                <w:fldChar w:fldCharType="end"/>
              </w:r>
            </w:hyperlink>
            <w:r w:rsidRPr="0076424C">
              <w:rPr>
                <w:lang w:val="en-US"/>
              </w:rPr>
              <w:t xml:space="preserve"> as revised from time to time with the approval of, or by the direction of, the </w:t>
            </w:r>
            <w:r>
              <w:fldChar w:fldCharType="begin"/>
            </w:r>
            <w:r>
              <w:instrText xml:space="preserve"> REF Authority \h  \* MERGEFORMAT </w:instrText>
            </w:r>
            <w:r>
              <w:fldChar w:fldCharType="separate"/>
            </w:r>
            <w:r w:rsidR="00D12039" w:rsidRPr="0076424C">
              <w:rPr>
                <w:b/>
              </w:rPr>
              <w:t>Authority</w:t>
            </w:r>
            <w:r>
              <w:fldChar w:fldCharType="end"/>
            </w:r>
            <w:r w:rsidRPr="0076424C">
              <w:rPr>
                <w:lang w:val="en-US"/>
              </w:rPr>
              <w:t>.</w:t>
            </w:r>
          </w:p>
        </w:tc>
      </w:tr>
      <w:tr w:rsidR="00637AA0" w:rsidRPr="0076424C" w14:paraId="3E9F2319" w14:textId="77777777" w:rsidTr="00EF0C57">
        <w:trPr>
          <w:gridAfter w:val="1"/>
          <w:wAfter w:w="23" w:type="dxa"/>
          <w:cantSplit/>
        </w:trPr>
        <w:tc>
          <w:tcPr>
            <w:tcW w:w="2658" w:type="dxa"/>
          </w:tcPr>
          <w:p w14:paraId="7D0F3598" w14:textId="77777777" w:rsidR="00637AA0" w:rsidRPr="0076424C" w:rsidRDefault="00637AA0" w:rsidP="00EF0C57">
            <w:pPr>
              <w:pStyle w:val="BodyText"/>
              <w:spacing w:beforeLines="40" w:before="96" w:afterLines="40" w:after="96" w:line="240" w:lineRule="auto"/>
              <w:ind w:left="0" w:firstLine="0"/>
              <w:jc w:val="left"/>
              <w:rPr>
                <w:b/>
              </w:rPr>
            </w:pPr>
            <w:r>
              <w:rPr>
                <w:b/>
              </w:rPr>
              <w:t>Distribution Code Compliance Practice</w:t>
            </w:r>
          </w:p>
        </w:tc>
        <w:tc>
          <w:tcPr>
            <w:tcW w:w="6675" w:type="dxa"/>
            <w:gridSpan w:val="2"/>
          </w:tcPr>
          <w:p w14:paraId="4B88151F" w14:textId="77777777" w:rsidR="00637AA0" w:rsidRPr="00CA3834" w:rsidRDefault="00637AA0" w:rsidP="00EF0C57">
            <w:pPr>
              <w:keepLines w:val="0"/>
              <w:spacing w:before="120" w:after="120"/>
              <w:ind w:left="0" w:firstLine="0"/>
              <w:rPr>
                <w:rFonts w:eastAsia="Calibri"/>
                <w:szCs w:val="24"/>
              </w:rPr>
            </w:pPr>
            <w:r w:rsidRPr="00CA3834">
              <w:rPr>
                <w:rFonts w:eastAsia="Calibri"/>
                <w:szCs w:val="24"/>
              </w:rPr>
              <w:t>The process set out in DGC12.5.</w:t>
            </w:r>
          </w:p>
        </w:tc>
      </w:tr>
      <w:tr w:rsidR="00637AA0" w:rsidRPr="0076424C" w14:paraId="11B7B44C" w14:textId="77777777" w:rsidTr="00EF0C57">
        <w:trPr>
          <w:gridAfter w:val="1"/>
          <w:wAfter w:w="23" w:type="dxa"/>
          <w:cantSplit/>
        </w:trPr>
        <w:tc>
          <w:tcPr>
            <w:tcW w:w="2658" w:type="dxa"/>
          </w:tcPr>
          <w:p w14:paraId="7A1251F1" w14:textId="77777777" w:rsidR="00637AA0" w:rsidRPr="0076424C" w:rsidRDefault="00637AA0" w:rsidP="00EF0C57">
            <w:pPr>
              <w:pStyle w:val="BodyText"/>
              <w:spacing w:beforeLines="40" w:before="96" w:afterLines="40" w:after="96" w:line="240" w:lineRule="auto"/>
              <w:ind w:left="0" w:firstLine="0"/>
              <w:jc w:val="left"/>
              <w:rPr>
                <w:b/>
              </w:rPr>
            </w:pPr>
            <w:bookmarkStart w:id="85" w:name="_Hlt40997297"/>
            <w:bookmarkStart w:id="86" w:name="DistributionCodeReviewPanel"/>
            <w:bookmarkStart w:id="87" w:name="DCRP"/>
            <w:bookmarkEnd w:id="85"/>
            <w:r w:rsidRPr="0076424C">
              <w:rPr>
                <w:b/>
              </w:rPr>
              <w:t>Distribution Code Review Panel</w:t>
            </w:r>
            <w:bookmarkEnd w:id="86"/>
            <w:r w:rsidRPr="0076424C">
              <w:rPr>
                <w:b/>
              </w:rPr>
              <w:t xml:space="preserve"> </w:t>
            </w:r>
            <w:bookmarkEnd w:id="87"/>
            <w:r w:rsidRPr="0076424C">
              <w:rPr>
                <w:b/>
              </w:rPr>
              <w:t xml:space="preserve">or </w:t>
            </w:r>
            <w:bookmarkStart w:id="88" w:name="_Hlt40997326"/>
            <w:bookmarkStart w:id="89" w:name="Panel"/>
            <w:bookmarkEnd w:id="88"/>
            <w:r w:rsidRPr="0076424C">
              <w:rPr>
                <w:b/>
              </w:rPr>
              <w:t>Panel</w:t>
            </w:r>
            <w:bookmarkEnd w:id="89"/>
          </w:p>
        </w:tc>
        <w:tc>
          <w:tcPr>
            <w:tcW w:w="6675" w:type="dxa"/>
            <w:gridSpan w:val="2"/>
          </w:tcPr>
          <w:p w14:paraId="2BDE7EEA" w14:textId="11A6F597" w:rsidR="00637AA0" w:rsidRPr="0076424C" w:rsidRDefault="00637AA0" w:rsidP="00EF0C57">
            <w:pPr>
              <w:pStyle w:val="BodyText"/>
              <w:spacing w:beforeLines="40" w:before="96" w:afterLines="40" w:after="96" w:line="240" w:lineRule="auto"/>
              <w:ind w:left="0" w:firstLine="0"/>
              <w:rPr>
                <w:b/>
              </w:rPr>
            </w:pPr>
            <w:r w:rsidRPr="0076424C">
              <w:t xml:space="preserve">The standing body established under the </w:t>
            </w:r>
            <w:r>
              <w:fldChar w:fldCharType="begin"/>
            </w:r>
            <w:r>
              <w:instrText xml:space="preserve"> REF DGC \h  \* MERGEFORMAT </w:instrText>
            </w:r>
            <w:r>
              <w:fldChar w:fldCharType="separate"/>
            </w:r>
            <w:r w:rsidR="00D12039" w:rsidRPr="0076424C">
              <w:rPr>
                <w:b/>
              </w:rPr>
              <w:t>Distribution General Conditions</w:t>
            </w:r>
            <w:r>
              <w:fldChar w:fldCharType="end"/>
            </w:r>
            <w:r w:rsidRPr="0076424C">
              <w:rPr>
                <w:b/>
              </w:rPr>
              <w:t>.</w:t>
            </w:r>
          </w:p>
        </w:tc>
      </w:tr>
      <w:tr w:rsidR="00637AA0" w:rsidRPr="0076424C" w14:paraId="377EA12B" w14:textId="77777777" w:rsidTr="00EF0C57">
        <w:trPr>
          <w:gridAfter w:val="1"/>
          <w:wAfter w:w="23" w:type="dxa"/>
          <w:cantSplit/>
        </w:trPr>
        <w:tc>
          <w:tcPr>
            <w:tcW w:w="2658" w:type="dxa"/>
          </w:tcPr>
          <w:p w14:paraId="4F8C808E" w14:textId="77777777" w:rsidR="00637AA0" w:rsidRPr="0076424C" w:rsidRDefault="00637AA0" w:rsidP="00EF0C57">
            <w:pPr>
              <w:pStyle w:val="BodyText"/>
              <w:spacing w:beforeLines="40" w:before="96" w:afterLines="40" w:after="96" w:line="240" w:lineRule="auto"/>
              <w:ind w:left="0" w:firstLine="0"/>
              <w:jc w:val="left"/>
              <w:rPr>
                <w:b/>
              </w:rPr>
            </w:pPr>
            <w:bookmarkStart w:id="90" w:name="DDRC"/>
            <w:r w:rsidRPr="0076424C">
              <w:rPr>
                <w:b/>
              </w:rPr>
              <w:t>Distribution Data Registration Code</w:t>
            </w:r>
            <w:bookmarkEnd w:id="90"/>
          </w:p>
        </w:tc>
        <w:tc>
          <w:tcPr>
            <w:tcW w:w="6675" w:type="dxa"/>
            <w:gridSpan w:val="2"/>
          </w:tcPr>
          <w:p w14:paraId="5C2CA339" w14:textId="02294689" w:rsidR="00637AA0" w:rsidRPr="0076424C" w:rsidRDefault="00637AA0" w:rsidP="00EF0C57">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DDRC \h  \* MERGEFORMAT </w:instrText>
            </w:r>
            <w:r>
              <w:fldChar w:fldCharType="separate"/>
            </w:r>
            <w:r w:rsidR="00D12039" w:rsidRPr="0076424C">
              <w:rPr>
                <w:b/>
              </w:rPr>
              <w:t>Distribution Data Registration Code</w:t>
            </w:r>
            <w:r>
              <w:fldChar w:fldCharType="end"/>
            </w:r>
            <w:r w:rsidRPr="0076424C">
              <w:rPr>
                <w:b/>
              </w:rPr>
              <w:t>.</w:t>
            </w:r>
          </w:p>
        </w:tc>
      </w:tr>
      <w:tr w:rsidR="00637AA0" w:rsidRPr="0076424C" w14:paraId="10EB248C" w14:textId="77777777" w:rsidTr="00EF0C57">
        <w:trPr>
          <w:gridAfter w:val="1"/>
          <w:wAfter w:w="23" w:type="dxa"/>
          <w:cantSplit/>
        </w:trPr>
        <w:tc>
          <w:tcPr>
            <w:tcW w:w="2658" w:type="dxa"/>
          </w:tcPr>
          <w:p w14:paraId="0FF9B1D6" w14:textId="77777777" w:rsidR="00637AA0" w:rsidRPr="0076424C" w:rsidRDefault="00637AA0" w:rsidP="00EF0C57">
            <w:pPr>
              <w:pStyle w:val="BodyText"/>
              <w:spacing w:beforeLines="40" w:before="96" w:afterLines="40" w:after="96" w:line="240" w:lineRule="auto"/>
              <w:ind w:left="0" w:firstLine="0"/>
              <w:jc w:val="left"/>
              <w:rPr>
                <w:b/>
              </w:rPr>
            </w:pPr>
            <w:bookmarkStart w:id="91" w:name="DGC"/>
            <w:r w:rsidRPr="0076424C">
              <w:rPr>
                <w:b/>
              </w:rPr>
              <w:t>Distribution General Conditions</w:t>
            </w:r>
            <w:bookmarkEnd w:id="91"/>
            <w:r w:rsidRPr="0076424C">
              <w:rPr>
                <w:b/>
              </w:rPr>
              <w:t xml:space="preserve"> or DGC</w:t>
            </w:r>
          </w:p>
        </w:tc>
        <w:tc>
          <w:tcPr>
            <w:tcW w:w="6675" w:type="dxa"/>
            <w:gridSpan w:val="2"/>
          </w:tcPr>
          <w:p w14:paraId="79280F98" w14:textId="300981A0" w:rsidR="00637AA0" w:rsidRPr="0076424C" w:rsidRDefault="00637AA0" w:rsidP="00EF0C57">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which is identified as the</w:t>
            </w:r>
            <w:r w:rsidRPr="0076424C">
              <w:rPr>
                <w:b/>
              </w:rPr>
              <w:t xml:space="preserve"> </w:t>
            </w:r>
            <w:r>
              <w:fldChar w:fldCharType="begin"/>
            </w:r>
            <w:r>
              <w:instrText xml:space="preserve"> REF DGC \h  \* MERGEFORMAT </w:instrText>
            </w:r>
            <w:r>
              <w:fldChar w:fldCharType="separate"/>
            </w:r>
            <w:r w:rsidR="00D12039" w:rsidRPr="0076424C">
              <w:rPr>
                <w:b/>
              </w:rPr>
              <w:t>Distribution General Conditions</w:t>
            </w:r>
            <w:r>
              <w:fldChar w:fldCharType="end"/>
            </w:r>
            <w:r w:rsidRPr="0076424C">
              <w:rPr>
                <w:b/>
              </w:rPr>
              <w:t>.</w:t>
            </w:r>
          </w:p>
        </w:tc>
      </w:tr>
      <w:tr w:rsidR="00637AA0" w:rsidRPr="0076424C" w14:paraId="52A8AE64" w14:textId="77777777" w:rsidTr="00EF0C57">
        <w:trPr>
          <w:gridAfter w:val="1"/>
          <w:wAfter w:w="23" w:type="dxa"/>
          <w:cantSplit/>
        </w:trPr>
        <w:tc>
          <w:tcPr>
            <w:tcW w:w="2658" w:type="dxa"/>
          </w:tcPr>
          <w:p w14:paraId="27E5B8BF" w14:textId="77777777" w:rsidR="00637AA0" w:rsidRPr="0076424C" w:rsidRDefault="00637AA0" w:rsidP="00EF0C57">
            <w:pPr>
              <w:pStyle w:val="BodyText"/>
              <w:spacing w:beforeLines="40" w:before="96" w:afterLines="40" w:after="96" w:line="240" w:lineRule="auto"/>
              <w:ind w:left="0" w:firstLine="0"/>
              <w:jc w:val="left"/>
              <w:rPr>
                <w:b/>
              </w:rPr>
            </w:pPr>
            <w:bookmarkStart w:id="92" w:name="DGD"/>
            <w:r w:rsidRPr="0076424C">
              <w:rPr>
                <w:b/>
              </w:rPr>
              <w:t>Distribution Glossary and Definitions</w:t>
            </w:r>
            <w:bookmarkEnd w:id="92"/>
          </w:p>
        </w:tc>
        <w:tc>
          <w:tcPr>
            <w:tcW w:w="6675" w:type="dxa"/>
            <w:gridSpan w:val="2"/>
          </w:tcPr>
          <w:p w14:paraId="32ED3F78" w14:textId="4B987D2A" w:rsidR="00637AA0" w:rsidRPr="0076424C" w:rsidRDefault="00637AA0" w:rsidP="00EF0C57">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 xml:space="preserve">which is identified as the </w:t>
            </w:r>
            <w:r>
              <w:fldChar w:fldCharType="begin"/>
            </w:r>
            <w:r>
              <w:instrText xml:space="preserve"> REF DGD \h  \* MERGEFORMAT </w:instrText>
            </w:r>
            <w:r>
              <w:fldChar w:fldCharType="separate"/>
            </w:r>
            <w:r w:rsidR="00D12039" w:rsidRPr="0076424C">
              <w:rPr>
                <w:b/>
              </w:rPr>
              <w:t>Distribution Glossary and Definitions</w:t>
            </w:r>
            <w:r>
              <w:fldChar w:fldCharType="end"/>
            </w:r>
            <w:r w:rsidRPr="0076424C">
              <w:rPr>
                <w:b/>
              </w:rPr>
              <w:t>.</w:t>
            </w:r>
          </w:p>
        </w:tc>
      </w:tr>
      <w:tr w:rsidR="00637AA0" w:rsidRPr="0076424C" w14:paraId="411A9299" w14:textId="77777777" w:rsidTr="00EF0C57">
        <w:trPr>
          <w:gridAfter w:val="1"/>
          <w:wAfter w:w="23" w:type="dxa"/>
          <w:cantSplit/>
        </w:trPr>
        <w:tc>
          <w:tcPr>
            <w:tcW w:w="2658" w:type="dxa"/>
          </w:tcPr>
          <w:p w14:paraId="2C371D54" w14:textId="77777777" w:rsidR="00637AA0" w:rsidRPr="0076424C" w:rsidRDefault="00637AA0" w:rsidP="00EF0C57">
            <w:pPr>
              <w:spacing w:beforeLines="40" w:before="96" w:afterLines="40" w:after="96"/>
              <w:ind w:left="0" w:firstLine="0"/>
              <w:jc w:val="left"/>
              <w:rPr>
                <w:b/>
              </w:rPr>
            </w:pPr>
            <w:bookmarkStart w:id="93" w:name="DIN"/>
            <w:r w:rsidRPr="0076424C">
              <w:rPr>
                <w:b/>
              </w:rPr>
              <w:t xml:space="preserve">Distribution Introduction </w:t>
            </w:r>
            <w:bookmarkEnd w:id="93"/>
            <w:r w:rsidRPr="0076424C">
              <w:rPr>
                <w:b/>
              </w:rPr>
              <w:t>(</w:t>
            </w:r>
            <w:smartTag w:uri="urn:schemas-microsoft-com:office:smarttags" w:element="stockticker">
              <w:r w:rsidRPr="0076424C">
                <w:rPr>
                  <w:b/>
                </w:rPr>
                <w:t>DIN</w:t>
              </w:r>
            </w:smartTag>
            <w:r w:rsidRPr="0076424C">
              <w:rPr>
                <w:b/>
              </w:rPr>
              <w:t>)</w:t>
            </w:r>
          </w:p>
        </w:tc>
        <w:tc>
          <w:tcPr>
            <w:tcW w:w="6675" w:type="dxa"/>
            <w:gridSpan w:val="2"/>
          </w:tcPr>
          <w:p w14:paraId="596CE1AD" w14:textId="1A781FEF" w:rsidR="00637AA0" w:rsidRPr="0076424C" w:rsidRDefault="00637AA0" w:rsidP="00EF0C57">
            <w:pPr>
              <w:tabs>
                <w:tab w:val="left" w:pos="36"/>
              </w:tabs>
              <w:spacing w:beforeLines="40" w:before="96" w:afterLines="40" w:after="96"/>
              <w:ind w:left="36" w:firstLine="0"/>
              <w:jc w:val="left"/>
            </w:pPr>
            <w:r w:rsidRPr="0076424C">
              <w:t xml:space="preserve">That portion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which is identified as the </w:t>
            </w:r>
            <w:r w:rsidRPr="0076424C">
              <w:rPr>
                <w:b/>
              </w:rPr>
              <w:t>Distribution</w:t>
            </w:r>
            <w:r w:rsidRPr="0076424C">
              <w:t xml:space="preserve"> </w:t>
            </w:r>
            <w:r w:rsidRPr="0076424C">
              <w:rPr>
                <w:b/>
              </w:rPr>
              <w:t>Introduction</w:t>
            </w:r>
            <w:r w:rsidRPr="0076424C">
              <w:t>.</w:t>
            </w:r>
          </w:p>
        </w:tc>
      </w:tr>
      <w:tr w:rsidR="00637AA0" w:rsidRPr="0076424C" w14:paraId="2CF5A664" w14:textId="77777777" w:rsidTr="00EF0C57">
        <w:trPr>
          <w:gridAfter w:val="1"/>
          <w:wAfter w:w="23" w:type="dxa"/>
          <w:cantSplit/>
        </w:trPr>
        <w:tc>
          <w:tcPr>
            <w:tcW w:w="2658" w:type="dxa"/>
          </w:tcPr>
          <w:p w14:paraId="3376CEE0" w14:textId="77777777" w:rsidR="00637AA0" w:rsidRPr="0076424C" w:rsidRDefault="00637AA0" w:rsidP="00EF0C57">
            <w:pPr>
              <w:spacing w:beforeLines="40" w:before="96" w:afterLines="40" w:after="96"/>
              <w:jc w:val="left"/>
              <w:rPr>
                <w:b/>
              </w:rPr>
            </w:pPr>
            <w:bookmarkStart w:id="94" w:name="_Hlt40999007"/>
            <w:bookmarkStart w:id="95" w:name="DistributionLicence"/>
            <w:bookmarkEnd w:id="94"/>
            <w:r w:rsidRPr="0076424C">
              <w:rPr>
                <w:b/>
              </w:rPr>
              <w:t>Distribution Licence</w:t>
            </w:r>
            <w:bookmarkEnd w:id="95"/>
          </w:p>
        </w:tc>
        <w:tc>
          <w:tcPr>
            <w:tcW w:w="6675" w:type="dxa"/>
            <w:gridSpan w:val="2"/>
          </w:tcPr>
          <w:p w14:paraId="6FEB324D" w14:textId="6239B994" w:rsidR="00637AA0" w:rsidRPr="0076424C" w:rsidRDefault="00637AA0" w:rsidP="00EF0C57">
            <w:pPr>
              <w:pStyle w:val="BodyText"/>
              <w:spacing w:beforeLines="40" w:before="96" w:afterLines="40" w:after="96"/>
              <w:ind w:left="0" w:firstLine="0"/>
            </w:pPr>
            <w:r w:rsidRPr="0076424C">
              <w:t xml:space="preserve">A distribution licence granted under Section 6(1)(c) of the </w:t>
            </w:r>
            <w:r>
              <w:fldChar w:fldCharType="begin"/>
            </w:r>
            <w:r>
              <w:instrText xml:space="preserve"> REF Act \h  \* MERGEFORMAT </w:instrText>
            </w:r>
            <w:r>
              <w:fldChar w:fldCharType="separate"/>
            </w:r>
            <w:r w:rsidR="00D12039" w:rsidRPr="0076424C">
              <w:rPr>
                <w:b/>
              </w:rPr>
              <w:t>Act</w:t>
            </w:r>
            <w:r>
              <w:fldChar w:fldCharType="end"/>
            </w:r>
            <w:r w:rsidRPr="0076424C">
              <w:t>.</w:t>
            </w:r>
          </w:p>
        </w:tc>
      </w:tr>
      <w:tr w:rsidR="00637AA0" w:rsidRPr="0076424C" w14:paraId="5840AD0F" w14:textId="77777777" w:rsidTr="00EF0C57">
        <w:trPr>
          <w:gridAfter w:val="1"/>
          <w:wAfter w:w="23" w:type="dxa"/>
          <w:cantSplit/>
        </w:trPr>
        <w:tc>
          <w:tcPr>
            <w:tcW w:w="2658" w:type="dxa"/>
          </w:tcPr>
          <w:p w14:paraId="66FD0BE3"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Distribution Network Operator (</w:t>
            </w:r>
            <w:bookmarkStart w:id="96" w:name="_Hlt41055885"/>
            <w:bookmarkStart w:id="97" w:name="DNO"/>
            <w:bookmarkEnd w:id="96"/>
            <w:r w:rsidRPr="0076424C">
              <w:rPr>
                <w:b/>
              </w:rPr>
              <w:t>DNO</w:t>
            </w:r>
            <w:bookmarkEnd w:id="97"/>
            <w:r w:rsidRPr="0076424C">
              <w:rPr>
                <w:b/>
              </w:rPr>
              <w:t>)</w:t>
            </w:r>
          </w:p>
        </w:tc>
        <w:tc>
          <w:tcPr>
            <w:tcW w:w="6675" w:type="dxa"/>
            <w:gridSpan w:val="2"/>
          </w:tcPr>
          <w:p w14:paraId="14BE0133" w14:textId="5AE31B08" w:rsidR="00637AA0" w:rsidRPr="0076424C" w:rsidRDefault="00637AA0" w:rsidP="00EF0C57">
            <w:pPr>
              <w:pStyle w:val="BodyText"/>
              <w:spacing w:beforeLines="40" w:before="96" w:afterLines="40" w:after="96" w:line="240" w:lineRule="auto"/>
              <w:ind w:left="0" w:firstLine="0"/>
            </w:pPr>
            <w:r w:rsidRPr="0076424C">
              <w:rPr>
                <w:snapToGrid w:val="0"/>
              </w:rPr>
              <w:t xml:space="preserve">The person or legal entity named in Part 1 of the </w:t>
            </w:r>
            <w:r>
              <w:fldChar w:fldCharType="begin"/>
            </w:r>
            <w:r>
              <w:instrText xml:space="preserve"> REF DistributionLicence \h  \* MERGEFORMAT </w:instrText>
            </w:r>
            <w:r>
              <w:fldChar w:fldCharType="separate"/>
            </w:r>
            <w:r w:rsidR="00D12039" w:rsidRPr="0076424C">
              <w:rPr>
                <w:b/>
              </w:rPr>
              <w:t>Distribution Licence</w:t>
            </w:r>
            <w:r>
              <w:fldChar w:fldCharType="end"/>
            </w:r>
            <w:r w:rsidRPr="0076424C">
              <w:rPr>
                <w:b/>
                <w:snapToGrid w:val="0"/>
              </w:rPr>
              <w:t xml:space="preserve"> </w:t>
            </w:r>
            <w:r w:rsidRPr="0076424C">
              <w:rPr>
                <w:snapToGrid w:val="0"/>
              </w:rPr>
              <w:t>and any permitted legal assigns or successors in title of the named party.</w:t>
            </w:r>
          </w:p>
        </w:tc>
      </w:tr>
      <w:tr w:rsidR="00637AA0" w:rsidRPr="0076424C" w14:paraId="7B135720" w14:textId="77777777" w:rsidTr="00EF0C57">
        <w:trPr>
          <w:gridAfter w:val="1"/>
          <w:wAfter w:w="23" w:type="dxa"/>
          <w:cantSplit/>
        </w:trPr>
        <w:tc>
          <w:tcPr>
            <w:tcW w:w="2658" w:type="dxa"/>
          </w:tcPr>
          <w:p w14:paraId="443C06BE" w14:textId="77777777" w:rsidR="00637AA0" w:rsidRPr="0076424C" w:rsidRDefault="00637AA0" w:rsidP="00EF0C57">
            <w:pPr>
              <w:pStyle w:val="BodyText"/>
              <w:spacing w:beforeLines="40" w:before="96" w:afterLines="40" w:after="96" w:line="240" w:lineRule="auto"/>
              <w:ind w:left="0" w:firstLine="0"/>
              <w:jc w:val="left"/>
              <w:rPr>
                <w:b/>
              </w:rPr>
            </w:pPr>
            <w:bookmarkStart w:id="98" w:name="_Hlt41058347"/>
            <w:bookmarkStart w:id="99" w:name="DOC"/>
            <w:bookmarkEnd w:id="98"/>
            <w:r w:rsidRPr="0076424C">
              <w:rPr>
                <w:b/>
              </w:rPr>
              <w:t>Distribution Operating Code</w:t>
            </w:r>
            <w:bookmarkEnd w:id="99"/>
            <w:r w:rsidRPr="0076424C">
              <w:rPr>
                <w:b/>
              </w:rPr>
              <w:t xml:space="preserve"> (</w:t>
            </w:r>
            <w:smartTag w:uri="urn:schemas-microsoft-com:office:smarttags" w:element="stockticker">
              <w:r w:rsidRPr="0076424C">
                <w:rPr>
                  <w:b/>
                </w:rPr>
                <w:t>DOC</w:t>
              </w:r>
            </w:smartTag>
            <w:r w:rsidRPr="0076424C">
              <w:rPr>
                <w:b/>
              </w:rPr>
              <w:t>)</w:t>
            </w:r>
          </w:p>
        </w:tc>
        <w:tc>
          <w:tcPr>
            <w:tcW w:w="6675" w:type="dxa"/>
            <w:gridSpan w:val="2"/>
          </w:tcPr>
          <w:p w14:paraId="4DDB8F40" w14:textId="752D6AC5" w:rsidR="00637AA0" w:rsidRPr="0076424C" w:rsidRDefault="00637AA0" w:rsidP="00EF0C57">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DOC \h  \* MERGEFORMAT </w:instrText>
            </w:r>
            <w:r>
              <w:fldChar w:fldCharType="separate"/>
            </w:r>
            <w:r w:rsidR="00D12039" w:rsidRPr="0076424C">
              <w:rPr>
                <w:b/>
              </w:rPr>
              <w:t>Distribution Operating Code</w:t>
            </w:r>
            <w:r>
              <w:fldChar w:fldCharType="end"/>
            </w:r>
            <w:r w:rsidRPr="0076424C">
              <w:rPr>
                <w:b/>
              </w:rPr>
              <w:t>.</w:t>
            </w:r>
          </w:p>
        </w:tc>
      </w:tr>
      <w:tr w:rsidR="00637AA0" w:rsidRPr="0076424C" w14:paraId="3C25D4D8" w14:textId="77777777" w:rsidTr="00EF0C57">
        <w:trPr>
          <w:gridAfter w:val="1"/>
          <w:wAfter w:w="23" w:type="dxa"/>
          <w:cantSplit/>
        </w:trPr>
        <w:tc>
          <w:tcPr>
            <w:tcW w:w="2658" w:type="dxa"/>
          </w:tcPr>
          <w:p w14:paraId="30024E67" w14:textId="77777777" w:rsidR="00637AA0" w:rsidRPr="0076424C" w:rsidRDefault="00637AA0" w:rsidP="00EF0C57">
            <w:pPr>
              <w:pStyle w:val="BodyText"/>
              <w:spacing w:beforeLines="40" w:before="96" w:afterLines="40" w:after="96" w:line="240" w:lineRule="auto"/>
              <w:ind w:left="0" w:firstLine="0"/>
              <w:jc w:val="left"/>
              <w:rPr>
                <w:b/>
              </w:rPr>
            </w:pPr>
            <w:bookmarkStart w:id="100" w:name="_Hlt41010344"/>
            <w:bookmarkStart w:id="101" w:name="DPC"/>
            <w:bookmarkEnd w:id="100"/>
            <w:r w:rsidRPr="0076424C">
              <w:rPr>
                <w:b/>
              </w:rPr>
              <w:t>Distribution Planning and Connection Code</w:t>
            </w:r>
            <w:bookmarkEnd w:id="101"/>
            <w:r w:rsidRPr="0076424C">
              <w:rPr>
                <w:b/>
              </w:rPr>
              <w:t xml:space="preserve"> (DPC)</w:t>
            </w:r>
          </w:p>
        </w:tc>
        <w:tc>
          <w:tcPr>
            <w:tcW w:w="6675" w:type="dxa"/>
            <w:gridSpan w:val="2"/>
          </w:tcPr>
          <w:p w14:paraId="63868EEC" w14:textId="3B24802E" w:rsidR="00637AA0" w:rsidRPr="0076424C" w:rsidRDefault="00637AA0" w:rsidP="00EF0C57">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DPC \h  \* MERGEFORMAT </w:instrText>
            </w:r>
            <w:r>
              <w:fldChar w:fldCharType="separate"/>
            </w:r>
            <w:r w:rsidR="00D12039" w:rsidRPr="0076424C">
              <w:rPr>
                <w:b/>
              </w:rPr>
              <w:t>Distribution Planning and Connection Code</w:t>
            </w:r>
            <w:r>
              <w:fldChar w:fldCharType="end"/>
            </w:r>
            <w:r w:rsidRPr="0076424C">
              <w:rPr>
                <w:b/>
              </w:rPr>
              <w:t>.</w:t>
            </w:r>
          </w:p>
        </w:tc>
      </w:tr>
      <w:tr w:rsidR="00637AA0" w:rsidRPr="0076424C" w14:paraId="1F987B24" w14:textId="77777777" w:rsidTr="00EF0C57">
        <w:trPr>
          <w:gridAfter w:val="1"/>
          <w:wAfter w:w="23" w:type="dxa"/>
          <w:cantSplit/>
        </w:trPr>
        <w:tc>
          <w:tcPr>
            <w:tcW w:w="2658" w:type="dxa"/>
          </w:tcPr>
          <w:p w14:paraId="12632588" w14:textId="77777777" w:rsidR="00637AA0" w:rsidRPr="0076424C" w:rsidRDefault="00637AA0" w:rsidP="00EF0C57">
            <w:pPr>
              <w:pStyle w:val="BodyText"/>
              <w:spacing w:beforeLines="40" w:before="96" w:afterLines="40" w:after="96" w:line="240" w:lineRule="auto"/>
              <w:ind w:left="0" w:firstLine="0"/>
              <w:jc w:val="left"/>
              <w:rPr>
                <w:b/>
                <w:u w:val="single"/>
              </w:rPr>
            </w:pPr>
            <w:bookmarkStart w:id="102" w:name="_Hlt51671715"/>
            <w:bookmarkStart w:id="103" w:name="DistributionSystem"/>
            <w:bookmarkEnd w:id="102"/>
            <w:r w:rsidRPr="0076424C">
              <w:rPr>
                <w:b/>
              </w:rPr>
              <w:t>Distribution System</w:t>
            </w:r>
            <w:bookmarkEnd w:id="103"/>
          </w:p>
        </w:tc>
        <w:tc>
          <w:tcPr>
            <w:tcW w:w="6675" w:type="dxa"/>
            <w:gridSpan w:val="2"/>
          </w:tcPr>
          <w:p w14:paraId="00A39BB1" w14:textId="3DF9DFF3" w:rsidR="00637AA0" w:rsidRPr="0076424C" w:rsidRDefault="00637AA0" w:rsidP="00EF0C57">
            <w:pPr>
              <w:pStyle w:val="BodyText"/>
              <w:spacing w:beforeLines="40" w:before="96" w:afterLines="40" w:after="96" w:line="240" w:lineRule="auto"/>
              <w:ind w:left="0" w:firstLine="0"/>
              <w:rPr>
                <w:b/>
              </w:rPr>
            </w:pPr>
            <w:r w:rsidRPr="0076424C">
              <w:t xml:space="preserve">The electrical network operated by an </w:t>
            </w:r>
            <w:r>
              <w:fldChar w:fldCharType="begin"/>
            </w:r>
            <w:r>
              <w:instrText xml:space="preserve"> REF OtherAuthorisedDistributor \h  \* MERGEFORMAT </w:instrText>
            </w:r>
            <w:r>
              <w:fldChar w:fldCharType="separate"/>
            </w:r>
            <w:r w:rsidR="00D12039" w:rsidRPr="0076424C">
              <w:rPr>
                <w:b/>
              </w:rPr>
              <w:t>Other Authorised Distributor</w:t>
            </w:r>
            <w:r>
              <w:fldChar w:fldCharType="end"/>
            </w:r>
            <w:r w:rsidRPr="0076424C">
              <w:rPr>
                <w:b/>
              </w:rPr>
              <w:t>.</w:t>
            </w:r>
          </w:p>
        </w:tc>
      </w:tr>
      <w:tr w:rsidR="00637AA0" w:rsidRPr="0076424C" w14:paraId="588096C5" w14:textId="77777777" w:rsidTr="00EF0C57">
        <w:trPr>
          <w:gridAfter w:val="1"/>
          <w:wAfter w:w="23" w:type="dxa"/>
          <w:cantSplit/>
        </w:trPr>
        <w:tc>
          <w:tcPr>
            <w:tcW w:w="2658" w:type="dxa"/>
          </w:tcPr>
          <w:p w14:paraId="37B8E381" w14:textId="77777777" w:rsidR="00637AA0" w:rsidRPr="0076424C" w:rsidRDefault="00637AA0" w:rsidP="00EF0C57">
            <w:pPr>
              <w:pStyle w:val="BodyText"/>
              <w:spacing w:beforeLines="40" w:before="96" w:afterLines="40" w:after="96" w:line="240" w:lineRule="auto"/>
              <w:ind w:left="0" w:firstLine="0"/>
              <w:jc w:val="left"/>
              <w:rPr>
                <w:b/>
              </w:rPr>
            </w:pPr>
            <w:bookmarkStart w:id="104" w:name="DUoSA"/>
            <w:r w:rsidRPr="0076424C">
              <w:rPr>
                <w:b/>
              </w:rPr>
              <w:t>Distribution Use of System Agreement</w:t>
            </w:r>
            <w:bookmarkEnd w:id="104"/>
          </w:p>
        </w:tc>
        <w:tc>
          <w:tcPr>
            <w:tcW w:w="6675" w:type="dxa"/>
            <w:gridSpan w:val="2"/>
          </w:tcPr>
          <w:p w14:paraId="4AFC9F85" w14:textId="77777777" w:rsidR="00637AA0" w:rsidRPr="0076424C" w:rsidRDefault="00637AA0" w:rsidP="00EF0C57">
            <w:pPr>
              <w:pStyle w:val="BodyText"/>
              <w:spacing w:beforeLines="40" w:before="96" w:afterLines="40" w:after="96" w:line="240" w:lineRule="auto"/>
              <w:ind w:left="0" w:firstLine="0"/>
            </w:pPr>
            <w:r w:rsidRPr="0076424C">
              <w:t>The standard form of agreement of that name, as amended from time to time.</w:t>
            </w:r>
          </w:p>
        </w:tc>
      </w:tr>
      <w:tr w:rsidR="00637AA0" w:rsidRPr="0076424C" w14:paraId="0E93C2D0" w14:textId="77777777" w:rsidTr="00EF0C57">
        <w:trPr>
          <w:gridAfter w:val="1"/>
          <w:wAfter w:w="23" w:type="dxa"/>
          <w:cantSplit/>
        </w:trPr>
        <w:tc>
          <w:tcPr>
            <w:tcW w:w="2658" w:type="dxa"/>
          </w:tcPr>
          <w:p w14:paraId="5824DB28" w14:textId="77777777" w:rsidR="00637AA0" w:rsidRPr="0076424C" w:rsidRDefault="00637AA0" w:rsidP="00EF0C57">
            <w:pPr>
              <w:pStyle w:val="BodyText"/>
              <w:spacing w:beforeLines="40" w:before="96" w:afterLines="40" w:after="96" w:line="240" w:lineRule="auto"/>
              <w:ind w:left="0" w:firstLine="0"/>
              <w:jc w:val="left"/>
              <w:rPr>
                <w:b/>
              </w:rPr>
            </w:pPr>
            <w:bookmarkStart w:id="105" w:name="EarthingDevice"/>
            <w:r w:rsidRPr="0076424C">
              <w:rPr>
                <w:b/>
              </w:rPr>
              <w:lastRenderedPageBreak/>
              <w:t>Earthing Device</w:t>
            </w:r>
            <w:bookmarkEnd w:id="105"/>
          </w:p>
        </w:tc>
        <w:tc>
          <w:tcPr>
            <w:tcW w:w="6675" w:type="dxa"/>
            <w:gridSpan w:val="2"/>
          </w:tcPr>
          <w:p w14:paraId="18F87456" w14:textId="366A9FAF" w:rsidR="00637AA0" w:rsidRPr="0076424C" w:rsidRDefault="00637AA0" w:rsidP="00EF0C57">
            <w:pPr>
              <w:pStyle w:val="BodyText"/>
              <w:spacing w:beforeLines="40" w:before="96" w:afterLines="40" w:after="96" w:line="240" w:lineRule="auto"/>
              <w:ind w:left="0" w:firstLine="0"/>
            </w:pPr>
            <w:r w:rsidRPr="0076424C">
              <w:t xml:space="preserve">A means of providing a connection between an </w:t>
            </w:r>
            <w:r>
              <w:fldChar w:fldCharType="begin"/>
            </w:r>
            <w:r>
              <w:instrText xml:space="preserve"> REF Isolated \h  \* MERGEFORMAT </w:instrText>
            </w:r>
            <w:r>
              <w:fldChar w:fldCharType="separate"/>
            </w:r>
            <w:r w:rsidR="00D12039" w:rsidRPr="0076424C">
              <w:rPr>
                <w:b/>
              </w:rPr>
              <w:t>Isolated</w:t>
            </w:r>
            <w:r>
              <w:fldChar w:fldCharType="end"/>
            </w:r>
            <w:r w:rsidRPr="0076424C">
              <w:t xml:space="preserve"> conductor and earth.</w:t>
            </w:r>
          </w:p>
        </w:tc>
      </w:tr>
      <w:tr w:rsidR="00637AA0" w:rsidRPr="0076424C" w14:paraId="72C97717" w14:textId="77777777" w:rsidTr="00EF0C57">
        <w:trPr>
          <w:gridAfter w:val="1"/>
          <w:wAfter w:w="23" w:type="dxa"/>
          <w:cantSplit/>
        </w:trPr>
        <w:tc>
          <w:tcPr>
            <w:tcW w:w="2658" w:type="dxa"/>
          </w:tcPr>
          <w:p w14:paraId="55A5688C" w14:textId="77777777" w:rsidR="00637AA0" w:rsidRPr="0076424C" w:rsidRDefault="00637AA0" w:rsidP="00EF0C57">
            <w:pPr>
              <w:pStyle w:val="BodyText"/>
              <w:spacing w:beforeLines="40" w:before="96" w:afterLines="40" w:after="96" w:line="240" w:lineRule="auto"/>
              <w:ind w:left="0" w:firstLine="0"/>
              <w:jc w:val="left"/>
              <w:rPr>
                <w:b/>
              </w:rPr>
            </w:pPr>
            <w:r>
              <w:rPr>
                <w:b/>
              </w:rPr>
              <w:t>Effective Date</w:t>
            </w:r>
          </w:p>
        </w:tc>
        <w:tc>
          <w:tcPr>
            <w:tcW w:w="6675" w:type="dxa"/>
            <w:gridSpan w:val="2"/>
          </w:tcPr>
          <w:p w14:paraId="45A8AB89" w14:textId="0B3636C7" w:rsidR="00637AA0" w:rsidRPr="00CA3834" w:rsidRDefault="00637AA0" w:rsidP="00EF0C57">
            <w:pPr>
              <w:keepLines w:val="0"/>
              <w:spacing w:before="120" w:after="120"/>
              <w:ind w:left="0" w:firstLine="0"/>
              <w:rPr>
                <w:rFonts w:eastAsia="Calibri"/>
                <w:szCs w:val="24"/>
              </w:rPr>
            </w:pPr>
            <w:r w:rsidRPr="00CA3834">
              <w:rPr>
                <w:rFonts w:eastAsia="Calibri"/>
                <w:szCs w:val="24"/>
              </w:rPr>
              <w:t xml:space="preserve">The effective date specified in the relevant modification to the </w:t>
            </w:r>
            <w:r w:rsidRPr="00CA3834">
              <w:rPr>
                <w:rFonts w:eastAsia="Calibri"/>
                <w:b/>
                <w:szCs w:val="24"/>
              </w:rPr>
              <w:fldChar w:fldCharType="begin"/>
            </w:r>
            <w:r w:rsidRPr="00CA3834">
              <w:rPr>
                <w:rFonts w:eastAsia="Calibri"/>
                <w:b/>
                <w:szCs w:val="24"/>
              </w:rPr>
              <w:instrText xml:space="preserve"> REF DistributionCode \h  \* MERGEFORMAT </w:instrText>
            </w:r>
            <w:r w:rsidRPr="00CA3834">
              <w:rPr>
                <w:rFonts w:eastAsia="Calibri"/>
                <w:b/>
                <w:szCs w:val="24"/>
              </w:rPr>
            </w:r>
            <w:r w:rsidRPr="00CA3834">
              <w:rPr>
                <w:rFonts w:eastAsia="Calibri"/>
                <w:b/>
                <w:szCs w:val="24"/>
              </w:rPr>
              <w:fldChar w:fldCharType="separate"/>
            </w:r>
            <w:r w:rsidR="00D12039" w:rsidRPr="00950180">
              <w:rPr>
                <w:rFonts w:eastAsia="Calibri"/>
                <w:b/>
                <w:szCs w:val="24"/>
              </w:rPr>
              <w:t>Distribution Code</w:t>
            </w:r>
            <w:r w:rsidRPr="00CA3834">
              <w:rPr>
                <w:rFonts w:eastAsia="Calibri"/>
                <w:b/>
                <w:szCs w:val="24"/>
              </w:rPr>
              <w:fldChar w:fldCharType="end"/>
            </w:r>
            <w:r w:rsidRPr="00CA3834">
              <w:rPr>
                <w:rFonts w:eastAsia="Calibri"/>
                <w:szCs w:val="24"/>
              </w:rPr>
              <w:t xml:space="preserve">, which may be after the implementation date of the modification to allow time for </w:t>
            </w:r>
            <w:r w:rsidRPr="00CA3834">
              <w:rPr>
                <w:rFonts w:eastAsia="Calibri"/>
                <w:b/>
                <w:szCs w:val="24"/>
              </w:rPr>
              <w:t>Users</w:t>
            </w:r>
            <w:r w:rsidRPr="00CA3834">
              <w:rPr>
                <w:rFonts w:eastAsia="Calibri"/>
                <w:szCs w:val="24"/>
              </w:rPr>
              <w:t xml:space="preserve"> to make any arrangements that may be necessary in order to comply with that modification.</w:t>
            </w:r>
          </w:p>
        </w:tc>
      </w:tr>
      <w:tr w:rsidR="00637AA0" w:rsidRPr="0076424C" w14:paraId="2E51B4C5" w14:textId="77777777" w:rsidTr="00EF0C57">
        <w:trPr>
          <w:gridAfter w:val="1"/>
          <w:wAfter w:w="23" w:type="dxa"/>
          <w:cantSplit/>
        </w:trPr>
        <w:tc>
          <w:tcPr>
            <w:tcW w:w="2658" w:type="dxa"/>
          </w:tcPr>
          <w:p w14:paraId="35EAA2C5" w14:textId="77777777" w:rsidR="00637AA0" w:rsidRPr="0076424C" w:rsidRDefault="00637AA0" w:rsidP="00EF0C57">
            <w:pPr>
              <w:pStyle w:val="BodyText"/>
              <w:spacing w:beforeLines="40" w:before="96" w:afterLines="40" w:after="96" w:line="240" w:lineRule="auto"/>
              <w:ind w:left="0" w:firstLine="0"/>
              <w:jc w:val="left"/>
              <w:rPr>
                <w:b/>
              </w:rPr>
            </w:pPr>
            <w:bookmarkStart w:id="106" w:name="ESR"/>
            <w:r w:rsidRPr="0076424C">
              <w:rPr>
                <w:b/>
              </w:rPr>
              <w:t xml:space="preserve">Electricity </w:t>
            </w:r>
            <w:bookmarkEnd w:id="106"/>
            <w:r w:rsidRPr="0076424C">
              <w:rPr>
                <w:b/>
              </w:rPr>
              <w:t>Safety, Quality and Continuity  Regulations</w:t>
            </w:r>
            <w:r w:rsidRPr="0076424C">
              <w:rPr>
                <w:b/>
              </w:rPr>
              <w:br/>
              <w:t>(</w:t>
            </w:r>
            <w:bookmarkStart w:id="107" w:name="_Hlt52286772"/>
            <w:bookmarkStart w:id="108" w:name="ESQCR"/>
            <w:bookmarkEnd w:id="107"/>
            <w:r w:rsidRPr="0076424C">
              <w:rPr>
                <w:b/>
              </w:rPr>
              <w:t>ESQCR</w:t>
            </w:r>
            <w:bookmarkEnd w:id="108"/>
            <w:r w:rsidRPr="0076424C">
              <w:rPr>
                <w:b/>
              </w:rPr>
              <w:t>)</w:t>
            </w:r>
          </w:p>
        </w:tc>
        <w:tc>
          <w:tcPr>
            <w:tcW w:w="6675" w:type="dxa"/>
            <w:gridSpan w:val="2"/>
          </w:tcPr>
          <w:p w14:paraId="05732B53" w14:textId="188814EC" w:rsidR="00637AA0" w:rsidRPr="0076424C" w:rsidRDefault="00637AA0" w:rsidP="00EF0C57">
            <w:pPr>
              <w:pStyle w:val="BodyText"/>
              <w:spacing w:beforeLines="40" w:before="96" w:afterLines="40" w:after="96" w:line="240" w:lineRule="auto"/>
              <w:ind w:left="0" w:firstLine="0"/>
              <w:rPr>
                <w:b/>
              </w:rPr>
            </w:pPr>
            <w:r w:rsidRPr="0076424C">
              <w:t>The statutory instrument entitled The Electricity Safety, Quality and Continuity Regulations 2002 as amended from time to time and including any further statutory instruments issued under the</w:t>
            </w:r>
            <w:r w:rsidRPr="0076424C">
              <w:rPr>
                <w:b/>
              </w:rPr>
              <w:t xml:space="preserve"> </w:t>
            </w:r>
            <w:r>
              <w:fldChar w:fldCharType="begin"/>
            </w:r>
            <w:r>
              <w:instrText xml:space="preserve"> REF Act \h  \* MERGEFORMAT </w:instrText>
            </w:r>
            <w:r>
              <w:fldChar w:fldCharType="separate"/>
            </w:r>
            <w:r w:rsidR="00D12039" w:rsidRPr="0076424C">
              <w:rPr>
                <w:b/>
              </w:rPr>
              <w:t>Act</w:t>
            </w:r>
            <w:r>
              <w:fldChar w:fldCharType="end"/>
            </w:r>
            <w:r w:rsidRPr="0076424C">
              <w:rPr>
                <w:b/>
              </w:rPr>
              <w:t xml:space="preserve"> </w:t>
            </w:r>
            <w:r w:rsidRPr="0076424C">
              <w:t>in relation to the distribution of electricity.</w:t>
            </w:r>
          </w:p>
        </w:tc>
      </w:tr>
      <w:tr w:rsidR="00637AA0" w:rsidRPr="0076424C" w14:paraId="3260DB3C" w14:textId="77777777" w:rsidTr="00EF0C57">
        <w:trPr>
          <w:gridAfter w:val="1"/>
          <w:wAfter w:w="23" w:type="dxa"/>
          <w:cantSplit/>
        </w:trPr>
        <w:tc>
          <w:tcPr>
            <w:tcW w:w="2658" w:type="dxa"/>
          </w:tcPr>
          <w:p w14:paraId="0F90A417" w14:textId="77777777" w:rsidR="00637AA0" w:rsidRPr="0076424C" w:rsidRDefault="00637AA0" w:rsidP="00EF0C57">
            <w:pPr>
              <w:pStyle w:val="BodyText"/>
              <w:spacing w:beforeLines="40" w:before="96" w:afterLines="40" w:after="96" w:line="240" w:lineRule="auto"/>
              <w:ind w:left="0" w:firstLine="0"/>
              <w:jc w:val="left"/>
              <w:rPr>
                <w:b/>
              </w:rPr>
            </w:pPr>
            <w:bookmarkStart w:id="109" w:name="_Hlt41000511"/>
            <w:bookmarkStart w:id="110" w:name="Embedded"/>
            <w:bookmarkEnd w:id="109"/>
            <w:r w:rsidRPr="0076424C">
              <w:rPr>
                <w:b/>
              </w:rPr>
              <w:t>Embedded</w:t>
            </w:r>
            <w:bookmarkEnd w:id="110"/>
          </w:p>
        </w:tc>
        <w:tc>
          <w:tcPr>
            <w:tcW w:w="6675" w:type="dxa"/>
            <w:gridSpan w:val="2"/>
          </w:tcPr>
          <w:p w14:paraId="3AF3B483" w14:textId="00559DD8" w:rsidR="00637AA0" w:rsidRPr="0076424C" w:rsidRDefault="00637AA0" w:rsidP="00EF0C57">
            <w:pPr>
              <w:pStyle w:val="BodyText"/>
              <w:spacing w:beforeLines="40" w:before="96" w:afterLines="40" w:after="96" w:line="240" w:lineRule="auto"/>
              <w:ind w:left="0" w:firstLine="0"/>
              <w:rPr>
                <w:b/>
              </w:rPr>
            </w:pPr>
            <w:r w:rsidRPr="0076424C">
              <w:t>Having a direct electrical connection to a</w:t>
            </w:r>
            <w:r w:rsidRPr="0076424C">
              <w:rPr>
                <w:b/>
              </w:rPr>
              <w:t xml:space="preserv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rPr>
              <w:t>.</w:t>
            </w:r>
          </w:p>
        </w:tc>
      </w:tr>
      <w:tr w:rsidR="00637AA0" w:rsidRPr="0076424C" w14:paraId="3CE0DCD7" w14:textId="77777777" w:rsidTr="00EF0C57">
        <w:trPr>
          <w:gridAfter w:val="1"/>
          <w:wAfter w:w="23" w:type="dxa"/>
          <w:cantSplit/>
        </w:trPr>
        <w:tc>
          <w:tcPr>
            <w:tcW w:w="2658" w:type="dxa"/>
          </w:tcPr>
          <w:p w14:paraId="48C757E0" w14:textId="77777777" w:rsidR="00637AA0" w:rsidRPr="0076424C" w:rsidRDefault="00637AA0" w:rsidP="00EF0C57">
            <w:pPr>
              <w:pStyle w:val="BodyText"/>
              <w:spacing w:beforeLines="40" w:before="96" w:afterLines="40" w:after="96" w:line="240" w:lineRule="auto"/>
              <w:ind w:left="0" w:firstLine="0"/>
              <w:jc w:val="left"/>
              <w:rPr>
                <w:b/>
              </w:rPr>
            </w:pPr>
            <w:bookmarkStart w:id="111" w:name="_Hlt51671019"/>
            <w:bookmarkStart w:id="112" w:name="EmbeddedGenerator"/>
            <w:bookmarkEnd w:id="111"/>
            <w:r w:rsidRPr="0076424C">
              <w:rPr>
                <w:b/>
              </w:rPr>
              <w:t>Embedded Generator</w:t>
            </w:r>
            <w:bookmarkEnd w:id="112"/>
          </w:p>
        </w:tc>
        <w:tc>
          <w:tcPr>
            <w:tcW w:w="6675" w:type="dxa"/>
            <w:gridSpan w:val="2"/>
          </w:tcPr>
          <w:p w14:paraId="2283065E" w14:textId="709F2B56" w:rsidR="00637AA0" w:rsidRPr="0076424C" w:rsidRDefault="00637AA0" w:rsidP="00EF0C57">
            <w:pPr>
              <w:pStyle w:val="BodyText"/>
              <w:spacing w:beforeLines="40" w:before="96" w:afterLines="40" w:after="96" w:line="240" w:lineRule="auto"/>
              <w:ind w:left="0" w:firstLine="0"/>
              <w:rPr>
                <w:b/>
              </w:rPr>
            </w:pPr>
            <w:r w:rsidRPr="0076424C">
              <w:t xml:space="preserve">A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including a </w:t>
            </w:r>
            <w:r>
              <w:fldChar w:fldCharType="begin"/>
            </w:r>
            <w:r>
              <w:instrText xml:space="preserve"> REF CustomerWithOwnGeneration \h  \* MERGEFORMAT </w:instrText>
            </w:r>
            <w:r>
              <w:fldChar w:fldCharType="separate"/>
            </w:r>
            <w:r w:rsidR="00D12039" w:rsidRPr="0076424C">
              <w:rPr>
                <w:b/>
              </w:rPr>
              <w:t>Customer With Own Generation</w:t>
            </w:r>
            <w:r>
              <w:fldChar w:fldCharType="end"/>
            </w:r>
            <w:r w:rsidRPr="0076424C">
              <w:t xml:space="preserve"> whose</w:t>
            </w:r>
            <w:r w:rsidRPr="0076424C">
              <w:rPr>
                <w:b/>
              </w:rPr>
              <w:t xml:space="preserve"> </w:t>
            </w:r>
            <w:r>
              <w:fldChar w:fldCharType="begin"/>
            </w:r>
            <w:r>
              <w:instrText xml:space="preserve"> REF pgm \h </w:instrText>
            </w:r>
            <w:r>
              <w:fldChar w:fldCharType="separate"/>
            </w:r>
            <w:r w:rsidR="00D12039">
              <w:rPr>
                <w:b/>
              </w:rPr>
              <w:t>Power Generating Module</w:t>
            </w:r>
            <w:r>
              <w:fldChar w:fldCharType="end"/>
            </w:r>
            <w:r w:rsidRPr="0076424C">
              <w:rPr>
                <w:b/>
              </w:rPr>
              <w:t xml:space="preserve">s </w:t>
            </w:r>
            <w:r w:rsidRPr="0076424C">
              <w:t xml:space="preserve">are directly connected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D12039"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 xml:space="preserve">. </w:t>
            </w:r>
          </w:p>
          <w:p w14:paraId="1797FD65" w14:textId="0E19F938" w:rsidR="00637AA0" w:rsidRPr="0076424C" w:rsidRDefault="00637AA0" w:rsidP="00EF0C57">
            <w:pPr>
              <w:pStyle w:val="BodyText"/>
              <w:spacing w:beforeLines="40" w:before="96" w:afterLines="40" w:after="96" w:line="240" w:lineRule="auto"/>
              <w:ind w:left="0" w:firstLine="0"/>
              <w:rPr>
                <w:b/>
              </w:rPr>
            </w:pPr>
            <w:r w:rsidRPr="0076424C">
              <w:t xml:space="preserve">The definition of </w:t>
            </w:r>
            <w:r>
              <w:fldChar w:fldCharType="begin"/>
            </w:r>
            <w:r>
              <w:instrText xml:space="preserve"> REF EmbeddedGenerator \h  \* MERGEFORMAT </w:instrText>
            </w:r>
            <w:r>
              <w:fldChar w:fldCharType="separate"/>
            </w:r>
            <w:r w:rsidR="00D12039" w:rsidRPr="0076424C">
              <w:rPr>
                <w:b/>
              </w:rPr>
              <w:t>Embedded Generator</w:t>
            </w:r>
            <w:r>
              <w:fldChar w:fldCharType="end"/>
            </w:r>
            <w:r w:rsidRPr="0076424C">
              <w:rPr>
                <w:b/>
              </w:rPr>
              <w:t xml:space="preserve"> </w:t>
            </w:r>
            <w:r w:rsidRPr="0076424C">
              <w:t>also includes the</w:t>
            </w:r>
            <w:r w:rsidRPr="0076424C">
              <w:rPr>
                <w:b/>
              </w:rPr>
              <w:t xml:space="preserve"> </w:t>
            </w:r>
            <w:r>
              <w:fldChar w:fldCharType="begin"/>
            </w:r>
            <w:r>
              <w:instrText xml:space="preserve"> REF OTSO \h  \* MERGEFORMAT </w:instrText>
            </w:r>
            <w:r>
              <w:fldChar w:fldCharType="separate"/>
            </w:r>
            <w:r w:rsidR="00D12039" w:rsidRPr="0076424C">
              <w:rPr>
                <w:b/>
              </w:rPr>
              <w:t>OTSO</w:t>
            </w:r>
            <w:r>
              <w:fldChar w:fldCharType="end"/>
            </w:r>
            <w:r w:rsidRPr="0076424C">
              <w:t xml:space="preserve"> in relation to any</w:t>
            </w:r>
            <w:r w:rsidRPr="0076424C">
              <w:rPr>
                <w:b/>
              </w:rPr>
              <w:t xml:space="preserve"> Embedded Transmission System</w:t>
            </w:r>
          </w:p>
        </w:tc>
      </w:tr>
      <w:tr w:rsidR="00637AA0" w:rsidRPr="0076424C" w14:paraId="4A679FBC" w14:textId="77777777" w:rsidTr="00EF0C57">
        <w:trPr>
          <w:gridAfter w:val="1"/>
          <w:wAfter w:w="23" w:type="dxa"/>
          <w:cantSplit/>
        </w:trPr>
        <w:tc>
          <w:tcPr>
            <w:tcW w:w="2658" w:type="dxa"/>
          </w:tcPr>
          <w:p w14:paraId="1984F315" w14:textId="77777777" w:rsidR="00637AA0" w:rsidRPr="0076424C" w:rsidRDefault="00637AA0" w:rsidP="00EF0C57">
            <w:pPr>
              <w:pStyle w:val="BodyText"/>
              <w:spacing w:beforeLines="40" w:before="96" w:afterLines="40" w:after="96" w:line="240" w:lineRule="auto"/>
              <w:ind w:left="0" w:firstLine="0"/>
              <w:jc w:val="left"/>
              <w:rPr>
                <w:b/>
              </w:rPr>
            </w:pPr>
            <w:bookmarkStart w:id="113" w:name="EmbeddedTransmissionLicensee"/>
            <w:r w:rsidRPr="0076424C">
              <w:rPr>
                <w:b/>
              </w:rPr>
              <w:t>Embedded Transmiss</w:t>
            </w:r>
            <w:r>
              <w:rPr>
                <w:b/>
              </w:rPr>
              <w:t>i</w:t>
            </w:r>
            <w:r w:rsidRPr="0076424C">
              <w:rPr>
                <w:b/>
              </w:rPr>
              <w:t>on Licensee</w:t>
            </w:r>
            <w:bookmarkEnd w:id="113"/>
            <w:r w:rsidRPr="0076424C">
              <w:rPr>
                <w:b/>
              </w:rPr>
              <w:t xml:space="preserve"> </w:t>
            </w:r>
          </w:p>
        </w:tc>
        <w:tc>
          <w:tcPr>
            <w:tcW w:w="6675" w:type="dxa"/>
            <w:gridSpan w:val="2"/>
          </w:tcPr>
          <w:p w14:paraId="1C6E3157" w14:textId="6F22091E" w:rsidR="00637AA0" w:rsidRPr="0076424C" w:rsidRDefault="00637AA0" w:rsidP="00EF0C57">
            <w:pPr>
              <w:pStyle w:val="BodyText"/>
              <w:spacing w:beforeLines="40" w:before="96" w:afterLines="40" w:after="96" w:line="240" w:lineRule="auto"/>
              <w:ind w:left="0" w:firstLine="0"/>
            </w:pPr>
            <w:r>
              <w:fldChar w:fldCharType="begin"/>
            </w:r>
            <w:r>
              <w:instrText xml:space="preserve"> REF OffshoreTransmisisonLicensee \h  \* MERGEFORMAT </w:instrText>
            </w:r>
            <w:r>
              <w:fldChar w:fldCharType="separate"/>
            </w:r>
            <w:r w:rsidR="00D12039" w:rsidRPr="0076424C">
              <w:rPr>
                <w:b/>
              </w:rPr>
              <w:t>Offshore Transmission Licensee</w:t>
            </w:r>
            <w:r>
              <w:fldChar w:fldCharType="end"/>
            </w:r>
            <w:r w:rsidRPr="0076424C">
              <w:t xml:space="preserve"> for an </w:t>
            </w:r>
            <w:r>
              <w:fldChar w:fldCharType="begin"/>
            </w:r>
            <w:r>
              <w:instrText xml:space="preserve"> REF EmbeddedTransmissionSystem \h  \* MERGEFORMAT </w:instrText>
            </w:r>
            <w:r>
              <w:fldChar w:fldCharType="separate"/>
            </w:r>
            <w:r w:rsidR="00D12039" w:rsidRPr="0076424C">
              <w:rPr>
                <w:b/>
              </w:rPr>
              <w:t>Embedded Transmission System</w:t>
            </w:r>
            <w:r>
              <w:fldChar w:fldCharType="end"/>
            </w:r>
          </w:p>
        </w:tc>
      </w:tr>
      <w:tr w:rsidR="00637AA0" w:rsidRPr="0076424C" w14:paraId="3288E09C" w14:textId="77777777" w:rsidTr="00EF0C57">
        <w:trPr>
          <w:gridAfter w:val="1"/>
          <w:wAfter w:w="23" w:type="dxa"/>
          <w:cantSplit/>
        </w:trPr>
        <w:tc>
          <w:tcPr>
            <w:tcW w:w="2658" w:type="dxa"/>
          </w:tcPr>
          <w:p w14:paraId="0467D3EE" w14:textId="77777777" w:rsidR="00637AA0" w:rsidRPr="0076424C" w:rsidRDefault="00637AA0" w:rsidP="00EF0C57">
            <w:pPr>
              <w:pStyle w:val="BodyText"/>
              <w:spacing w:beforeLines="40" w:before="96" w:afterLines="40" w:after="96" w:line="240" w:lineRule="auto"/>
              <w:ind w:left="0" w:firstLine="0"/>
              <w:jc w:val="left"/>
              <w:rPr>
                <w:b/>
              </w:rPr>
            </w:pPr>
            <w:bookmarkStart w:id="114" w:name="EmbeddedTransmissionSystem"/>
            <w:r w:rsidRPr="0076424C">
              <w:rPr>
                <w:b/>
              </w:rPr>
              <w:t>Embedded Transmission System</w:t>
            </w:r>
            <w:bookmarkEnd w:id="114"/>
          </w:p>
        </w:tc>
        <w:tc>
          <w:tcPr>
            <w:tcW w:w="6675" w:type="dxa"/>
            <w:gridSpan w:val="2"/>
          </w:tcPr>
          <w:p w14:paraId="1E3A02C4" w14:textId="78BA0CAC" w:rsidR="00637AA0" w:rsidRPr="0076424C" w:rsidRDefault="00637AA0" w:rsidP="00EF0C57">
            <w:pPr>
              <w:pStyle w:val="BodyText"/>
              <w:spacing w:beforeLines="40" w:before="96" w:afterLines="40" w:after="96" w:line="240" w:lineRule="auto"/>
              <w:ind w:left="0" w:firstLine="0"/>
            </w:pPr>
            <w:r w:rsidRPr="0076424C">
              <w:t xml:space="preserve">An </w:t>
            </w:r>
            <w:r>
              <w:fldChar w:fldCharType="begin"/>
            </w:r>
            <w:r>
              <w:instrText xml:space="preserve"> REF OffshoreTransmisisonSystem \h  \* MERGEFORMAT </w:instrText>
            </w:r>
            <w:r>
              <w:fldChar w:fldCharType="separate"/>
            </w:r>
            <w:r w:rsidR="00D12039" w:rsidRPr="0076424C">
              <w:rPr>
                <w:b/>
              </w:rPr>
              <w:t xml:space="preserve">Offshore Transmission System </w:t>
            </w:r>
            <w:r>
              <w:fldChar w:fldCharType="end"/>
            </w:r>
            <w:r w:rsidRPr="0076424C">
              <w:t xml:space="preserve">directly connected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D12039"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DNOsSystem \h  \* MERGEFORMAT </w:instrText>
              </w:r>
              <w:r>
                <w:fldChar w:fldCharType="separate"/>
              </w:r>
              <w:r w:rsidR="00D12039" w:rsidRPr="0076424C">
                <w:rPr>
                  <w:b/>
                </w:rPr>
                <w:t>DNO’s Distribution System</w:t>
              </w:r>
              <w:r>
                <w:fldChar w:fldCharType="end"/>
              </w:r>
            </w:hyperlink>
            <w:r w:rsidRPr="0076424C">
              <w:rPr>
                <w:b/>
              </w:rPr>
              <w:t xml:space="preserve">. </w:t>
            </w:r>
          </w:p>
        </w:tc>
      </w:tr>
      <w:tr w:rsidR="00637AA0" w:rsidRPr="0076424C" w14:paraId="7B7680EE" w14:textId="77777777" w:rsidTr="00EF0C57">
        <w:trPr>
          <w:gridAfter w:val="1"/>
          <w:wAfter w:w="23" w:type="dxa"/>
          <w:cantSplit/>
        </w:trPr>
        <w:tc>
          <w:tcPr>
            <w:tcW w:w="2658" w:type="dxa"/>
          </w:tcPr>
          <w:p w14:paraId="481D9E7B" w14:textId="77777777" w:rsidR="00637AA0" w:rsidRPr="0076424C" w:rsidRDefault="00637AA0" w:rsidP="00EF0C57">
            <w:pPr>
              <w:pStyle w:val="BodyText"/>
              <w:spacing w:beforeLines="40" w:before="96" w:afterLines="40" w:after="96" w:line="240" w:lineRule="auto"/>
              <w:ind w:left="0" w:firstLine="0"/>
              <w:jc w:val="left"/>
              <w:rPr>
                <w:b/>
              </w:rPr>
            </w:pPr>
            <w:bookmarkStart w:id="115" w:name="EntryPoint"/>
            <w:r w:rsidRPr="0076424C">
              <w:rPr>
                <w:b/>
              </w:rPr>
              <w:t>Entry Point</w:t>
            </w:r>
            <w:bookmarkEnd w:id="115"/>
          </w:p>
        </w:tc>
        <w:tc>
          <w:tcPr>
            <w:tcW w:w="6675" w:type="dxa"/>
            <w:gridSpan w:val="2"/>
          </w:tcPr>
          <w:p w14:paraId="3355BE69" w14:textId="33598655" w:rsidR="00637AA0" w:rsidRPr="0076424C" w:rsidRDefault="00637AA0" w:rsidP="00EF0C57">
            <w:pPr>
              <w:pStyle w:val="BodyText"/>
              <w:spacing w:beforeLines="40" w:before="96" w:afterLines="40" w:after="96" w:line="240" w:lineRule="auto"/>
              <w:ind w:left="0" w:firstLine="0"/>
            </w:pPr>
            <w:r w:rsidRPr="0076424C">
              <w:t xml:space="preserve">The point at which an </w:t>
            </w:r>
            <w:r>
              <w:fldChar w:fldCharType="begin"/>
            </w:r>
            <w:r>
              <w:instrText xml:space="preserve"> REF EmbeddedGenerator \h  \* MERGEFORMAT </w:instrText>
            </w:r>
            <w:r>
              <w:fldChar w:fldCharType="separate"/>
            </w:r>
            <w:r w:rsidR="00D12039" w:rsidRPr="0076424C">
              <w:rPr>
                <w:b/>
              </w:rPr>
              <w:t>Embedded Generator</w:t>
            </w:r>
            <w:r>
              <w:fldChar w:fldCharType="end"/>
            </w:r>
            <w:r w:rsidRPr="0076424C">
              <w:t xml:space="preserve"> or other </w:t>
            </w:r>
            <w:r w:rsidRPr="0076424C">
              <w:rPr>
                <w:b/>
              </w:rPr>
              <w:t>Users</w:t>
            </w:r>
            <w:r w:rsidRPr="0076424C">
              <w:t xml:space="preserve"> connect to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 xml:space="preserve"> </w:t>
            </w:r>
            <w:r w:rsidRPr="0076424C">
              <w:t xml:space="preserve">where power flows into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t xml:space="preserve"> under normal circumstances</w:t>
            </w:r>
            <w:r w:rsidRPr="0076424C">
              <w:rPr>
                <w:b/>
              </w:rPr>
              <w:t>.</w:t>
            </w:r>
          </w:p>
        </w:tc>
      </w:tr>
      <w:tr w:rsidR="00637AA0" w:rsidRPr="0076424C" w14:paraId="2374EE32" w14:textId="77777777" w:rsidTr="00EF0C57">
        <w:trPr>
          <w:gridAfter w:val="1"/>
          <w:wAfter w:w="23" w:type="dxa"/>
          <w:cantSplit/>
        </w:trPr>
        <w:tc>
          <w:tcPr>
            <w:tcW w:w="2658" w:type="dxa"/>
          </w:tcPr>
          <w:p w14:paraId="0C3D32E9" w14:textId="77777777" w:rsidR="00637AA0" w:rsidRPr="0076424C" w:rsidRDefault="00637AA0" w:rsidP="00EF0C57">
            <w:pPr>
              <w:pStyle w:val="BodyText"/>
              <w:spacing w:beforeLines="40" w:before="96" w:afterLines="40" w:after="96" w:line="240" w:lineRule="auto"/>
              <w:ind w:left="0" w:firstLine="0"/>
              <w:jc w:val="left"/>
              <w:rPr>
                <w:b/>
              </w:rPr>
            </w:pPr>
            <w:bookmarkStart w:id="116" w:name="Equipment"/>
            <w:r w:rsidRPr="0076424C">
              <w:rPr>
                <w:b/>
              </w:rPr>
              <w:t>Equipment</w:t>
            </w:r>
            <w:bookmarkEnd w:id="116"/>
          </w:p>
        </w:tc>
        <w:tc>
          <w:tcPr>
            <w:tcW w:w="6675" w:type="dxa"/>
            <w:gridSpan w:val="2"/>
          </w:tcPr>
          <w:p w14:paraId="22D6BF48" w14:textId="22576C32" w:rsidR="00637AA0" w:rsidRPr="0076424C" w:rsidRDefault="00637AA0" w:rsidP="00EF0C57">
            <w:pPr>
              <w:pStyle w:val="BodyText"/>
              <w:spacing w:beforeLines="40" w:before="96" w:afterLines="40" w:after="96" w:line="240" w:lineRule="auto"/>
              <w:ind w:left="0" w:firstLine="0"/>
              <w:rPr>
                <w:b/>
              </w:rPr>
            </w:pPr>
            <w:r>
              <w:fldChar w:fldCharType="begin"/>
            </w:r>
            <w:r>
              <w:instrText xml:space="preserve"> REF Plant \h  \* MERGEFORMAT </w:instrText>
            </w:r>
            <w:r>
              <w:fldChar w:fldCharType="separate"/>
            </w:r>
            <w:r w:rsidR="00D12039" w:rsidRPr="0076424C">
              <w:rPr>
                <w:b/>
              </w:rPr>
              <w:t>Plant</w:t>
            </w:r>
            <w:r>
              <w:fldChar w:fldCharType="end"/>
            </w:r>
            <w:r w:rsidRPr="0076424C">
              <w:t xml:space="preserve"> and/or</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rPr>
                <w:b/>
              </w:rPr>
              <w:t>.</w:t>
            </w:r>
          </w:p>
        </w:tc>
      </w:tr>
      <w:tr w:rsidR="00637AA0" w:rsidRPr="0076424C" w14:paraId="696EE376" w14:textId="77777777" w:rsidTr="00EF0C57">
        <w:trPr>
          <w:gridAfter w:val="1"/>
          <w:wAfter w:w="23" w:type="dxa"/>
          <w:cantSplit/>
        </w:trPr>
        <w:tc>
          <w:tcPr>
            <w:tcW w:w="2658" w:type="dxa"/>
          </w:tcPr>
          <w:p w14:paraId="57E2C11D" w14:textId="77777777" w:rsidR="00637AA0" w:rsidRPr="0076424C" w:rsidRDefault="00637AA0" w:rsidP="00EF0C57">
            <w:pPr>
              <w:pStyle w:val="BodyText"/>
              <w:spacing w:beforeLines="40" w:before="96" w:afterLines="40" w:after="96" w:line="240" w:lineRule="auto"/>
              <w:ind w:left="0" w:firstLine="0"/>
              <w:jc w:val="left"/>
              <w:rPr>
                <w:b/>
              </w:rPr>
            </w:pPr>
            <w:bookmarkStart w:id="117" w:name="ElectricitySupplyIndustry"/>
            <w:bookmarkStart w:id="118" w:name="ESI"/>
            <w:r w:rsidRPr="0076424C">
              <w:rPr>
                <w:b/>
              </w:rPr>
              <w:t>Electricity Supply Industry</w:t>
            </w:r>
            <w:bookmarkEnd w:id="117"/>
            <w:r w:rsidRPr="0076424C">
              <w:rPr>
                <w:b/>
              </w:rPr>
              <w:t xml:space="preserve"> (</w:t>
            </w:r>
            <w:smartTag w:uri="urn:schemas-microsoft-com:office:smarttags" w:element="stockticker">
              <w:r w:rsidRPr="0076424C">
                <w:rPr>
                  <w:b/>
                </w:rPr>
                <w:t>ESI</w:t>
              </w:r>
            </w:smartTag>
            <w:r w:rsidRPr="0076424C">
              <w:rPr>
                <w:b/>
              </w:rPr>
              <w:t>)</w:t>
            </w:r>
            <w:bookmarkEnd w:id="118"/>
          </w:p>
        </w:tc>
        <w:tc>
          <w:tcPr>
            <w:tcW w:w="6675" w:type="dxa"/>
            <w:gridSpan w:val="2"/>
          </w:tcPr>
          <w:p w14:paraId="31176448" w14:textId="77777777" w:rsidR="00637AA0" w:rsidRPr="0076424C" w:rsidRDefault="00637AA0" w:rsidP="00EF0C57">
            <w:pPr>
              <w:pStyle w:val="BodyText"/>
              <w:spacing w:beforeLines="40" w:before="96" w:afterLines="40" w:after="96" w:line="240" w:lineRule="auto"/>
              <w:ind w:left="0" w:firstLine="0"/>
            </w:pPr>
            <w:r w:rsidRPr="0076424C">
              <w:t>Electricity Supply Industry.</w:t>
            </w:r>
          </w:p>
        </w:tc>
      </w:tr>
      <w:tr w:rsidR="00637AA0" w:rsidRPr="0076424C" w14:paraId="6A967405" w14:textId="77777777" w:rsidTr="00EF0C57">
        <w:trPr>
          <w:gridAfter w:val="1"/>
          <w:wAfter w:w="23" w:type="dxa"/>
          <w:cantSplit/>
        </w:trPr>
        <w:tc>
          <w:tcPr>
            <w:tcW w:w="2658" w:type="dxa"/>
          </w:tcPr>
          <w:p w14:paraId="5E1926BE" w14:textId="77777777" w:rsidR="00637AA0" w:rsidRPr="0076424C" w:rsidRDefault="00637AA0" w:rsidP="00EF0C57">
            <w:pPr>
              <w:pStyle w:val="BodyText"/>
              <w:spacing w:beforeLines="40" w:before="96" w:afterLines="40" w:after="96" w:line="240" w:lineRule="auto"/>
              <w:ind w:left="0" w:firstLine="0"/>
              <w:jc w:val="left"/>
              <w:rPr>
                <w:b/>
              </w:rPr>
            </w:pPr>
            <w:bookmarkStart w:id="119" w:name="Event"/>
            <w:r w:rsidRPr="0076424C">
              <w:rPr>
                <w:b/>
              </w:rPr>
              <w:t>Event</w:t>
            </w:r>
            <w:bookmarkEnd w:id="119"/>
          </w:p>
        </w:tc>
        <w:tc>
          <w:tcPr>
            <w:tcW w:w="6675" w:type="dxa"/>
            <w:gridSpan w:val="2"/>
          </w:tcPr>
          <w:p w14:paraId="05F0310D" w14:textId="40A9B3B6" w:rsidR="00637AA0" w:rsidRPr="0076424C" w:rsidRDefault="00637AA0" w:rsidP="00EF0C57">
            <w:pPr>
              <w:pStyle w:val="BodyText"/>
              <w:spacing w:beforeLines="40" w:before="96" w:afterLines="40" w:after="96" w:line="240" w:lineRule="auto"/>
              <w:ind w:left="0" w:firstLine="0"/>
              <w:rPr>
                <w:b/>
              </w:rPr>
            </w:pPr>
            <w:r w:rsidRPr="0076424C">
              <w:t>An unscheduled or unplanned (although it may be anticipated) occurrence on or relating to a</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including, without limiting that general description, faults, incidents and breakdowns and adverse weather conditions being experienced.</w:t>
            </w:r>
            <w:r>
              <w:t xml:space="preserve"> It includes an occurrence where the compliance of </w:t>
            </w:r>
            <w:r w:rsidRPr="002B5983">
              <w:rPr>
                <w:b/>
              </w:rPr>
              <w:t>Customer’s</w:t>
            </w:r>
            <w:r>
              <w:t xml:space="preserve"> </w:t>
            </w:r>
            <w:r w:rsidRPr="002B5983">
              <w:rPr>
                <w:b/>
              </w:rPr>
              <w:t>Equipment</w:t>
            </w:r>
            <w:r>
              <w:t xml:space="preserve"> with this </w:t>
            </w:r>
            <w:r w:rsidRPr="002B5983">
              <w:rPr>
                <w:b/>
              </w:rPr>
              <w:t>Distribution Code</w:t>
            </w:r>
            <w:r>
              <w:t xml:space="preserve"> or where relevant the </w:t>
            </w:r>
            <w:r w:rsidRPr="002B5983">
              <w:rPr>
                <w:b/>
              </w:rPr>
              <w:t>Grid Code</w:t>
            </w:r>
            <w:r>
              <w:t xml:space="preserve"> is or might be compromised.</w:t>
            </w:r>
          </w:p>
        </w:tc>
      </w:tr>
      <w:tr w:rsidR="00637AA0" w:rsidRPr="0076424C" w14:paraId="706DC5D3" w14:textId="77777777" w:rsidTr="00EF0C57">
        <w:trPr>
          <w:gridAfter w:val="1"/>
          <w:wAfter w:w="23" w:type="dxa"/>
          <w:cantSplit/>
        </w:trPr>
        <w:tc>
          <w:tcPr>
            <w:tcW w:w="2658" w:type="dxa"/>
          </w:tcPr>
          <w:p w14:paraId="28EDDBC7" w14:textId="77777777" w:rsidR="00637AA0" w:rsidRPr="0076424C" w:rsidRDefault="00637AA0" w:rsidP="00EF0C57">
            <w:pPr>
              <w:pStyle w:val="BodyText"/>
              <w:spacing w:beforeLines="40" w:before="96" w:afterLines="40" w:after="96" w:line="240" w:lineRule="auto"/>
              <w:ind w:left="0" w:firstLine="0"/>
              <w:jc w:val="left"/>
              <w:rPr>
                <w:b/>
              </w:rPr>
            </w:pPr>
            <w:bookmarkStart w:id="120" w:name="ExistingOFG"/>
            <w:r w:rsidRPr="0076424C">
              <w:t xml:space="preserve"> </w:t>
            </w:r>
            <w:r w:rsidRPr="0076424C">
              <w:rPr>
                <w:b/>
              </w:rPr>
              <w:t>Existing Offshore Generators</w:t>
            </w:r>
            <w:bookmarkEnd w:id="120"/>
            <w:r w:rsidRPr="0076424C">
              <w:rPr>
                <w:b/>
              </w:rPr>
              <w:t xml:space="preserve"> </w:t>
            </w:r>
          </w:p>
        </w:tc>
        <w:tc>
          <w:tcPr>
            <w:tcW w:w="6675" w:type="dxa"/>
            <w:gridSpan w:val="2"/>
          </w:tcPr>
          <w:p w14:paraId="481533B7" w14:textId="07BA1F47" w:rsidR="00637AA0" w:rsidRPr="0076424C" w:rsidRDefault="00637AA0" w:rsidP="00EF0C57">
            <w:pPr>
              <w:pStyle w:val="BodyText"/>
              <w:spacing w:beforeLines="40" w:before="96" w:afterLines="40" w:after="96" w:line="240" w:lineRule="auto"/>
              <w:ind w:left="0" w:firstLine="0"/>
            </w:pPr>
            <w:r w:rsidRPr="0076424C">
              <w:t xml:space="preserve">A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with a </w:t>
            </w:r>
            <w:r>
              <w:fldChar w:fldCharType="begin"/>
            </w:r>
            <w:r>
              <w:instrText xml:space="preserve"> REF PowerStation \h  \* MERGEFORMAT </w:instrText>
            </w:r>
            <w:r>
              <w:fldChar w:fldCharType="separate"/>
            </w:r>
            <w:r w:rsidR="00D12039" w:rsidRPr="0076424C">
              <w:rPr>
                <w:b/>
              </w:rPr>
              <w:t>Power Station</w:t>
            </w:r>
            <w:r>
              <w:fldChar w:fldCharType="end"/>
            </w:r>
            <w:r>
              <w:t>y</w:t>
            </w:r>
            <w:r w:rsidRPr="0076424C">
              <w:t xml:space="preserve"> located in offshore waters that has an agreement for connection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rPr>
                <w:b/>
              </w:rPr>
              <w:t xml:space="preserve"> </w:t>
            </w:r>
            <w:r w:rsidRPr="0076424C">
              <w:t>via lines of 132kV or above that are wholly or partly in offshore waters.</w:t>
            </w:r>
          </w:p>
        </w:tc>
      </w:tr>
      <w:tr w:rsidR="00637AA0" w:rsidRPr="0076424C" w14:paraId="1986B9AB" w14:textId="77777777" w:rsidTr="00EF0C57">
        <w:trPr>
          <w:gridAfter w:val="1"/>
          <w:wAfter w:w="23" w:type="dxa"/>
          <w:cantSplit/>
        </w:trPr>
        <w:tc>
          <w:tcPr>
            <w:tcW w:w="2658" w:type="dxa"/>
          </w:tcPr>
          <w:p w14:paraId="3E4B2165" w14:textId="77777777" w:rsidR="00637AA0" w:rsidRPr="0076424C" w:rsidRDefault="00637AA0" w:rsidP="00EF0C57">
            <w:pPr>
              <w:pStyle w:val="BodyText"/>
              <w:spacing w:beforeLines="40" w:before="96" w:afterLines="40" w:after="96" w:line="240" w:lineRule="auto"/>
              <w:ind w:left="0" w:firstLine="0"/>
              <w:jc w:val="left"/>
              <w:rPr>
                <w:b/>
              </w:rPr>
            </w:pPr>
            <w:bookmarkStart w:id="121" w:name="ExitPoint"/>
            <w:r w:rsidRPr="0076424C">
              <w:rPr>
                <w:b/>
              </w:rPr>
              <w:lastRenderedPageBreak/>
              <w:t>Exit Point</w:t>
            </w:r>
            <w:bookmarkEnd w:id="121"/>
          </w:p>
        </w:tc>
        <w:tc>
          <w:tcPr>
            <w:tcW w:w="6675" w:type="dxa"/>
            <w:gridSpan w:val="2"/>
          </w:tcPr>
          <w:p w14:paraId="634CEF57" w14:textId="13FD69B6" w:rsidR="00637AA0" w:rsidRPr="0076424C" w:rsidRDefault="00637AA0" w:rsidP="00EF0C57">
            <w:pPr>
              <w:pStyle w:val="BodyText"/>
              <w:spacing w:beforeLines="40" w:before="96" w:afterLines="40" w:after="96" w:line="240" w:lineRule="auto"/>
              <w:ind w:left="0" w:firstLine="0"/>
            </w:pPr>
            <w:r w:rsidRPr="0076424C">
              <w:t xml:space="preserve">The point of supply from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 xml:space="preserve"> </w:t>
            </w:r>
            <w:r w:rsidRPr="0076424C">
              <w:t xml:space="preserve">to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where power flows out from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t xml:space="preserve"> under normal circumstances</w:t>
            </w:r>
            <w:r w:rsidRPr="0076424C">
              <w:rPr>
                <w:b/>
              </w:rPr>
              <w:t>.</w:t>
            </w:r>
          </w:p>
        </w:tc>
      </w:tr>
      <w:tr w:rsidR="00637AA0" w:rsidRPr="0076424C" w14:paraId="5A1F548B" w14:textId="77777777" w:rsidTr="00EF0C57">
        <w:trPr>
          <w:gridAfter w:val="1"/>
          <w:wAfter w:w="23" w:type="dxa"/>
          <w:cantSplit/>
        </w:trPr>
        <w:tc>
          <w:tcPr>
            <w:tcW w:w="2658" w:type="dxa"/>
          </w:tcPr>
          <w:p w14:paraId="608D9F86" w14:textId="77777777" w:rsidR="00637AA0" w:rsidRPr="0076424C" w:rsidRDefault="00637AA0" w:rsidP="00EF0C57">
            <w:pPr>
              <w:pStyle w:val="BodyText"/>
              <w:spacing w:beforeLines="40" w:before="96" w:afterLines="40" w:after="96" w:line="240" w:lineRule="auto"/>
              <w:ind w:left="0" w:firstLine="0"/>
              <w:jc w:val="left"/>
              <w:rPr>
                <w:b/>
              </w:rPr>
            </w:pPr>
            <w:bookmarkStart w:id="122" w:name="ExternalInterconnection"/>
            <w:r w:rsidRPr="0076424C">
              <w:rPr>
                <w:b/>
              </w:rPr>
              <w:t>External Interconnection</w:t>
            </w:r>
            <w:bookmarkEnd w:id="122"/>
          </w:p>
        </w:tc>
        <w:tc>
          <w:tcPr>
            <w:tcW w:w="6675" w:type="dxa"/>
            <w:gridSpan w:val="2"/>
          </w:tcPr>
          <w:p w14:paraId="342DBFAE" w14:textId="1BC540D9" w:rsidR="00637AA0" w:rsidRPr="0076424C" w:rsidRDefault="00637AA0" w:rsidP="00EF0C57">
            <w:pPr>
              <w:pStyle w:val="BodyText"/>
              <w:spacing w:beforeLines="40" w:before="96" w:afterLines="40" w:after="96" w:line="240" w:lineRule="auto"/>
              <w:ind w:left="0" w:firstLine="0"/>
              <w:rPr>
                <w:b/>
              </w:rPr>
            </w:pPr>
            <w:r w:rsidRPr="0076424C">
              <w:t>A connection to a</w:t>
            </w:r>
            <w:r w:rsidRPr="0076424C">
              <w:rPr>
                <w:b/>
              </w:rPr>
              <w:t xml:space="preserve"> </w:t>
            </w:r>
            <w:r w:rsidRPr="0076424C">
              <w:t>party outside the</w:t>
            </w:r>
            <w:r w:rsidRPr="0076424C">
              <w:rPr>
                <w:b/>
              </w:rPr>
              <w:t xml:space="preserve"> </w:t>
            </w:r>
            <w:r>
              <w:fldChar w:fldCharType="begin"/>
            </w:r>
            <w:r>
              <w:instrText xml:space="preserve"> REF TotalSystem \h  \* MERGEFORMAT </w:instrText>
            </w:r>
            <w:r>
              <w:fldChar w:fldCharType="separate"/>
            </w:r>
            <w:r w:rsidR="00D12039" w:rsidRPr="0076424C">
              <w:rPr>
                <w:b/>
              </w:rPr>
              <w:t>Total System</w:t>
            </w:r>
            <w:r>
              <w:fldChar w:fldCharType="end"/>
            </w:r>
            <w:r w:rsidRPr="0076424C">
              <w:rPr>
                <w:b/>
              </w:rPr>
              <w:t xml:space="preserve">. </w:t>
            </w:r>
          </w:p>
        </w:tc>
      </w:tr>
      <w:tr w:rsidR="00637AA0" w:rsidRPr="0076424C" w14:paraId="6BEDC018" w14:textId="77777777" w:rsidTr="00EF0C57">
        <w:trPr>
          <w:gridAfter w:val="1"/>
          <w:wAfter w:w="23" w:type="dxa"/>
          <w:cantSplit/>
        </w:trPr>
        <w:tc>
          <w:tcPr>
            <w:tcW w:w="2658" w:type="dxa"/>
          </w:tcPr>
          <w:p w14:paraId="7EFB4CA2" w14:textId="77777777" w:rsidR="00637AA0" w:rsidRPr="0076424C" w:rsidRDefault="00637AA0" w:rsidP="00EF0C57">
            <w:pPr>
              <w:pStyle w:val="BodyText"/>
              <w:spacing w:beforeLines="40" w:before="96" w:afterLines="40" w:after="96" w:line="240" w:lineRule="auto"/>
              <w:ind w:left="0" w:firstLine="0"/>
              <w:jc w:val="left"/>
              <w:rPr>
                <w:b/>
              </w:rPr>
            </w:pPr>
            <w:bookmarkStart w:id="123" w:name="FaultLevel"/>
            <w:r w:rsidRPr="0076424C">
              <w:rPr>
                <w:b/>
              </w:rPr>
              <w:t>Fault Level</w:t>
            </w:r>
            <w:bookmarkEnd w:id="123"/>
          </w:p>
        </w:tc>
        <w:tc>
          <w:tcPr>
            <w:tcW w:w="6675" w:type="dxa"/>
            <w:gridSpan w:val="2"/>
          </w:tcPr>
          <w:p w14:paraId="09B7D186" w14:textId="5D204511" w:rsidR="00637AA0" w:rsidRPr="0076424C" w:rsidRDefault="00637AA0" w:rsidP="00EF0C57">
            <w:pPr>
              <w:pStyle w:val="BodyText"/>
              <w:spacing w:beforeLines="40" w:before="96" w:afterLines="40" w:after="96" w:line="240" w:lineRule="auto"/>
              <w:ind w:left="0" w:firstLine="0"/>
              <w:rPr>
                <w:b/>
              </w:rPr>
            </w:pPr>
            <w:r w:rsidRPr="0076424C">
              <w:t>Prospective current that would flow into a short circuit at a stated point in the</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and which may be expressed in kA or, if referred to a particular voltage, in MVA.</w:t>
            </w:r>
          </w:p>
        </w:tc>
      </w:tr>
      <w:tr w:rsidR="00637AA0" w:rsidRPr="0076424C" w14:paraId="38D6C2FC" w14:textId="77777777" w:rsidTr="00EF0C57">
        <w:trPr>
          <w:gridAfter w:val="1"/>
          <w:wAfter w:w="23" w:type="dxa"/>
          <w:cantSplit/>
        </w:trPr>
        <w:tc>
          <w:tcPr>
            <w:tcW w:w="2658" w:type="dxa"/>
          </w:tcPr>
          <w:p w14:paraId="1AEF3E53" w14:textId="77777777" w:rsidR="00637AA0" w:rsidRPr="0076424C" w:rsidRDefault="00637AA0" w:rsidP="00EF0C57">
            <w:pPr>
              <w:pStyle w:val="BodyText"/>
              <w:spacing w:beforeLines="40" w:before="96" w:afterLines="40" w:after="96" w:line="240" w:lineRule="auto"/>
              <w:ind w:left="0" w:firstLine="0"/>
              <w:jc w:val="left"/>
              <w:rPr>
                <w:b/>
              </w:rPr>
            </w:pPr>
            <w:bookmarkStart w:id="124" w:name="FeasibilityProjectPlanningData"/>
            <w:r w:rsidRPr="0076424C">
              <w:rPr>
                <w:b/>
              </w:rPr>
              <w:t>Feasibility Project Planning Data</w:t>
            </w:r>
            <w:bookmarkEnd w:id="124"/>
          </w:p>
        </w:tc>
        <w:tc>
          <w:tcPr>
            <w:tcW w:w="6675" w:type="dxa"/>
            <w:gridSpan w:val="2"/>
          </w:tcPr>
          <w:p w14:paraId="6736B551" w14:textId="77B838E5" w:rsidR="00637AA0" w:rsidRPr="0076424C" w:rsidRDefault="00637AA0" w:rsidP="00EF0C57">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D12039" w:rsidRPr="0076424C">
              <w:rPr>
                <w:b/>
              </w:rPr>
              <w:t>User Development</w:t>
            </w:r>
            <w:r>
              <w:fldChar w:fldCharType="end"/>
            </w:r>
            <w:r w:rsidRPr="0076424C">
              <w:rPr>
                <w:b/>
                <w:sz w:val="22"/>
                <w:lang w:val="en-US"/>
              </w:rPr>
              <w:t xml:space="preserve"> </w:t>
            </w:r>
            <w:r w:rsidRPr="0076424C">
              <w:rPr>
                <w:sz w:val="22"/>
                <w:lang w:val="en-US"/>
              </w:rPr>
              <w:t xml:space="preserve">until such time that the </w:t>
            </w:r>
            <w:r>
              <w:fldChar w:fldCharType="begin"/>
            </w:r>
            <w:r>
              <w:instrText xml:space="preserve"> REF User \h  \* MERGEFORMAT </w:instrText>
            </w:r>
            <w:r>
              <w:fldChar w:fldCharType="separate"/>
            </w:r>
            <w:r w:rsidR="00D12039"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D12039" w:rsidRPr="0076424C">
              <w:rPr>
                <w:b/>
              </w:rPr>
              <w:t>Connection Agreement</w:t>
            </w:r>
            <w:r>
              <w:fldChar w:fldCharType="end"/>
            </w:r>
            <w:r w:rsidRPr="0076424C">
              <w:rPr>
                <w:sz w:val="22"/>
                <w:lang w:val="en-US"/>
              </w:rPr>
              <w:t xml:space="preserve">. </w:t>
            </w:r>
          </w:p>
        </w:tc>
      </w:tr>
      <w:tr w:rsidR="00637AA0" w:rsidRPr="0076424C" w14:paraId="08D7CFB5" w14:textId="77777777" w:rsidTr="00EF0C57">
        <w:trPr>
          <w:gridAfter w:val="1"/>
          <w:wAfter w:w="23" w:type="dxa"/>
          <w:cantSplit/>
        </w:trPr>
        <w:tc>
          <w:tcPr>
            <w:tcW w:w="2658" w:type="dxa"/>
          </w:tcPr>
          <w:p w14:paraId="2203203B" w14:textId="77777777" w:rsidR="00637AA0" w:rsidRPr="0076424C" w:rsidRDefault="00637AA0" w:rsidP="00EF0C57">
            <w:pPr>
              <w:pStyle w:val="BodyText"/>
              <w:spacing w:beforeLines="40" w:before="96" w:afterLines="40" w:after="96" w:line="240" w:lineRule="auto"/>
              <w:ind w:left="0" w:firstLine="0"/>
              <w:jc w:val="left"/>
              <w:rPr>
                <w:b/>
              </w:rPr>
            </w:pPr>
            <w:bookmarkStart w:id="125" w:name="Frequency"/>
            <w:r w:rsidRPr="0076424C">
              <w:rPr>
                <w:b/>
              </w:rPr>
              <w:t>Frequency</w:t>
            </w:r>
            <w:bookmarkEnd w:id="125"/>
          </w:p>
        </w:tc>
        <w:tc>
          <w:tcPr>
            <w:tcW w:w="6675" w:type="dxa"/>
            <w:gridSpan w:val="2"/>
          </w:tcPr>
          <w:p w14:paraId="6CF83360" w14:textId="2ADCB269" w:rsidR="00637AA0" w:rsidRPr="0076424C" w:rsidRDefault="00637AA0" w:rsidP="00EF0C57">
            <w:pPr>
              <w:pStyle w:val="BodyText"/>
              <w:spacing w:beforeLines="40" w:before="96" w:afterLines="40" w:after="96" w:line="240" w:lineRule="auto"/>
              <w:ind w:left="0" w:firstLine="0"/>
              <w:rPr>
                <w:sz w:val="22"/>
                <w:lang w:val="en-US"/>
              </w:rPr>
            </w:pPr>
            <w:r w:rsidRPr="0076424C">
              <w:rPr>
                <w:sz w:val="22"/>
                <w:lang w:val="en-US"/>
              </w:rPr>
              <w:t xml:space="preserve">The number of alternating current cycles per second (expressed in Hertz) at which a </w:t>
            </w:r>
            <w:r>
              <w:fldChar w:fldCharType="begin"/>
            </w:r>
            <w:r>
              <w:instrText xml:space="preserve"> REF System \h  \* MERGEFORMAT </w:instrText>
            </w:r>
            <w:r>
              <w:fldChar w:fldCharType="separate"/>
            </w:r>
            <w:r w:rsidR="00D12039" w:rsidRPr="0076424C">
              <w:rPr>
                <w:b/>
              </w:rPr>
              <w:t>System</w:t>
            </w:r>
            <w:r>
              <w:fldChar w:fldCharType="end"/>
            </w:r>
            <w:r w:rsidRPr="0076424C">
              <w:rPr>
                <w:sz w:val="22"/>
                <w:lang w:val="en-US"/>
              </w:rPr>
              <w:t xml:space="preserve"> is running.</w:t>
            </w:r>
          </w:p>
        </w:tc>
      </w:tr>
      <w:tr w:rsidR="00637AA0" w:rsidRPr="0076424C" w14:paraId="75189081" w14:textId="77777777" w:rsidTr="00EF0C57">
        <w:trPr>
          <w:gridAfter w:val="1"/>
          <w:wAfter w:w="23" w:type="dxa"/>
          <w:cantSplit/>
        </w:trPr>
        <w:tc>
          <w:tcPr>
            <w:tcW w:w="2658" w:type="dxa"/>
          </w:tcPr>
          <w:p w14:paraId="5A480089" w14:textId="77777777" w:rsidR="00637AA0" w:rsidRPr="0076424C" w:rsidRDefault="00637AA0" w:rsidP="00EF0C57">
            <w:pPr>
              <w:pStyle w:val="BodyText"/>
              <w:spacing w:beforeLines="40" w:before="96" w:afterLines="40" w:after="96" w:line="240" w:lineRule="auto"/>
              <w:ind w:left="0" w:firstLine="0"/>
              <w:jc w:val="left"/>
              <w:rPr>
                <w:b/>
              </w:rPr>
            </w:pPr>
            <w:bookmarkStart w:id="126" w:name="FSC"/>
            <w:r w:rsidRPr="0076424C">
              <w:rPr>
                <w:b/>
              </w:rPr>
              <w:t>Fuel Security Code</w:t>
            </w:r>
            <w:bookmarkEnd w:id="126"/>
          </w:p>
        </w:tc>
        <w:tc>
          <w:tcPr>
            <w:tcW w:w="6675" w:type="dxa"/>
            <w:gridSpan w:val="2"/>
          </w:tcPr>
          <w:p w14:paraId="174960F0" w14:textId="409DE538" w:rsidR="00637AA0" w:rsidRPr="0076424C" w:rsidRDefault="00637AA0" w:rsidP="00EF0C57">
            <w:pPr>
              <w:pStyle w:val="BodyText"/>
              <w:spacing w:beforeLines="40" w:before="96" w:afterLines="40" w:after="96" w:line="240" w:lineRule="auto"/>
              <w:ind w:left="0" w:firstLine="0"/>
            </w:pPr>
            <w:r w:rsidRPr="0076424C">
              <w:rPr>
                <w:lang w:val="en-US"/>
              </w:rPr>
              <w:t xml:space="preserve">The document of that title designated as such by the </w:t>
            </w:r>
            <w:r>
              <w:fldChar w:fldCharType="begin"/>
            </w:r>
            <w:r>
              <w:instrText xml:space="preserve"> REF SecretaryofState \h  \* MERGEFORMAT </w:instrText>
            </w:r>
            <w:r>
              <w:fldChar w:fldCharType="separate"/>
            </w:r>
            <w:r w:rsidR="00D12039" w:rsidRPr="0076424C">
              <w:rPr>
                <w:b/>
              </w:rPr>
              <w:t>Secretary of State</w:t>
            </w:r>
            <w:r>
              <w:fldChar w:fldCharType="end"/>
            </w:r>
            <w:r w:rsidRPr="0076424C">
              <w:rPr>
                <w:lang w:val="en-US"/>
              </w:rPr>
              <w:t>, as from time to time amended.</w:t>
            </w:r>
          </w:p>
        </w:tc>
      </w:tr>
      <w:tr w:rsidR="00637AA0" w:rsidRPr="0076424C" w14:paraId="0F5B30BD" w14:textId="77777777" w:rsidTr="00EF0C57">
        <w:trPr>
          <w:gridAfter w:val="1"/>
          <w:wAfter w:w="23" w:type="dxa"/>
          <w:cantSplit/>
        </w:trPr>
        <w:tc>
          <w:tcPr>
            <w:tcW w:w="2658" w:type="dxa"/>
          </w:tcPr>
          <w:p w14:paraId="4A6CA358" w14:textId="77777777" w:rsidR="00637AA0" w:rsidRPr="0076424C" w:rsidRDefault="00637AA0" w:rsidP="00EF0C57">
            <w:pPr>
              <w:pStyle w:val="BodyText"/>
              <w:spacing w:beforeLines="40" w:before="96" w:afterLines="40" w:after="96" w:line="240" w:lineRule="auto"/>
              <w:ind w:left="0" w:firstLine="0"/>
              <w:jc w:val="left"/>
              <w:rPr>
                <w:b/>
              </w:rPr>
            </w:pPr>
            <w:r>
              <w:rPr>
                <w:b/>
              </w:rPr>
              <w:t>G59 3/7 Modification</w:t>
            </w:r>
          </w:p>
        </w:tc>
        <w:tc>
          <w:tcPr>
            <w:tcW w:w="6675" w:type="dxa"/>
            <w:gridSpan w:val="2"/>
          </w:tcPr>
          <w:p w14:paraId="44C331D2" w14:textId="77777777" w:rsidR="00637AA0" w:rsidRPr="00CA3834" w:rsidRDefault="00637AA0" w:rsidP="00EF0C57">
            <w:pPr>
              <w:keepLines w:val="0"/>
              <w:spacing w:before="120" w:after="120"/>
              <w:ind w:left="0" w:firstLine="0"/>
              <w:rPr>
                <w:rFonts w:eastAsia="Calibri"/>
                <w:bCs/>
                <w:szCs w:val="24"/>
              </w:rPr>
            </w:pPr>
            <w:r w:rsidRPr="00CA3834">
              <w:rPr>
                <w:rFonts w:eastAsia="Calibri"/>
                <w:bCs/>
                <w:szCs w:val="24"/>
              </w:rPr>
              <w:t xml:space="preserve">The modification to the </w:t>
            </w:r>
            <w:r w:rsidRPr="00CA3834">
              <w:rPr>
                <w:rFonts w:eastAsia="Calibri"/>
                <w:b/>
                <w:bCs/>
                <w:szCs w:val="24"/>
              </w:rPr>
              <w:t>Distribution Code</w:t>
            </w:r>
            <w:r w:rsidRPr="00CA3834">
              <w:rPr>
                <w:rFonts w:eastAsia="Calibri"/>
                <w:bCs/>
                <w:szCs w:val="24"/>
              </w:rPr>
              <w:t xml:space="preserve"> to implement Engineering Recommendation G59 Issue 3 Amendment 7,as approved by the </w:t>
            </w:r>
            <w:r w:rsidRPr="00CA3834">
              <w:rPr>
                <w:rFonts w:eastAsia="Calibri"/>
                <w:b/>
                <w:bCs/>
                <w:szCs w:val="24"/>
              </w:rPr>
              <w:t>Authority</w:t>
            </w:r>
            <w:r w:rsidRPr="00CA3834">
              <w:rPr>
                <w:rFonts w:eastAsia="Calibri"/>
                <w:bCs/>
                <w:szCs w:val="24"/>
              </w:rPr>
              <w:t xml:space="preserve"> on 5 August 2019.</w:t>
            </w:r>
          </w:p>
        </w:tc>
      </w:tr>
      <w:tr w:rsidR="00637AA0" w:rsidRPr="0076424C" w14:paraId="7584B35A" w14:textId="77777777" w:rsidTr="00EF0C57">
        <w:trPr>
          <w:gridAfter w:val="1"/>
          <w:wAfter w:w="23" w:type="dxa"/>
          <w:cantSplit/>
        </w:trPr>
        <w:tc>
          <w:tcPr>
            <w:tcW w:w="2658" w:type="dxa"/>
          </w:tcPr>
          <w:p w14:paraId="38698845" w14:textId="77777777" w:rsidR="00637AA0" w:rsidRPr="0076424C" w:rsidRDefault="00637AA0" w:rsidP="00EF0C57">
            <w:pPr>
              <w:pStyle w:val="BodyText"/>
              <w:spacing w:beforeLines="40" w:before="96" w:afterLines="40" w:after="96" w:line="240" w:lineRule="auto"/>
              <w:ind w:left="0" w:firstLine="0"/>
              <w:jc w:val="left"/>
              <w:rPr>
                <w:b/>
              </w:rPr>
            </w:pPr>
            <w:bookmarkStart w:id="127" w:name="_Hlt41008014"/>
            <w:bookmarkStart w:id="128" w:name="_Hlt41007733"/>
            <w:bookmarkStart w:id="129" w:name="Generator"/>
            <w:bookmarkEnd w:id="127"/>
            <w:bookmarkEnd w:id="128"/>
            <w:r w:rsidRPr="0076424C">
              <w:rPr>
                <w:b/>
              </w:rPr>
              <w:t>Generator</w:t>
            </w:r>
            <w:bookmarkEnd w:id="129"/>
          </w:p>
        </w:tc>
        <w:tc>
          <w:tcPr>
            <w:tcW w:w="6675" w:type="dxa"/>
            <w:gridSpan w:val="2"/>
          </w:tcPr>
          <w:p w14:paraId="439D8F17" w14:textId="0BD0E38A" w:rsidR="00637AA0" w:rsidRPr="0076424C" w:rsidRDefault="00637AA0" w:rsidP="00EF0C57">
            <w:pPr>
              <w:pStyle w:val="BodyText"/>
              <w:spacing w:beforeLines="40" w:before="96" w:afterLines="40" w:after="96"/>
              <w:ind w:left="42" w:hanging="42"/>
              <w:rPr>
                <w:b/>
              </w:rPr>
            </w:pPr>
            <w:r w:rsidRPr="0076424C">
              <w:t>A person who generates electricity under licence or exemption under the</w:t>
            </w:r>
            <w:r w:rsidRPr="0076424C">
              <w:rPr>
                <w:b/>
              </w:rPr>
              <w:t xml:space="preserve"> </w:t>
            </w:r>
            <w:r>
              <w:fldChar w:fldCharType="begin"/>
            </w:r>
            <w:r>
              <w:instrText xml:space="preserve"> REF Act \h  \* MERGEFORMAT </w:instrText>
            </w:r>
            <w:r>
              <w:fldChar w:fldCharType="separate"/>
            </w:r>
            <w:r w:rsidR="00D12039" w:rsidRPr="0076424C">
              <w:rPr>
                <w:b/>
              </w:rPr>
              <w:t>Act</w:t>
            </w:r>
            <w:r>
              <w:fldChar w:fldCharType="end"/>
            </w:r>
            <w:r w:rsidRPr="0076424C">
              <w:rPr>
                <w:b/>
              </w:rPr>
              <w:t>.</w:t>
            </w:r>
          </w:p>
          <w:p w14:paraId="0E873EE6" w14:textId="6FEE2BA6" w:rsidR="00637AA0" w:rsidRPr="0076424C" w:rsidRDefault="00637AA0" w:rsidP="00EF0C57">
            <w:pPr>
              <w:pStyle w:val="BodyText"/>
              <w:spacing w:beforeLines="40" w:before="96" w:afterLines="40" w:after="96"/>
              <w:ind w:left="42" w:hanging="42"/>
              <w:rPr>
                <w:b/>
              </w:rPr>
            </w:pPr>
            <w:r w:rsidRPr="0076424C">
              <w:t xml:space="preserve">A person who </w:t>
            </w:r>
            <w:r w:rsidRPr="0076424C">
              <w:rPr>
                <w:spacing w:val="0"/>
              </w:rPr>
              <w:t>has</w:t>
            </w:r>
            <w:r w:rsidRPr="0076424C">
              <w:t xml:space="preserve"> connected a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in accordance with Item </w:t>
            </w:r>
            <w:r>
              <w:t>8</w:t>
            </w:r>
            <w:r w:rsidRPr="0076424C">
              <w:t xml:space="preserve"> Engineering Recommendation G83/2 </w:t>
            </w:r>
            <w:r w:rsidRPr="0076424C">
              <w:rPr>
                <w:snapToGrid w:val="0"/>
                <w:lang w:val="en-US"/>
              </w:rPr>
              <w:t>(“Recommendations For The Connection of Type Tested Small-Scale Embedded Generators (Up To 16 A Per Phase) in Parallel With Public Low-Voltage Distribution Networks”)</w:t>
            </w:r>
            <w:r>
              <w:rPr>
                <w:snapToGrid w:val="0"/>
                <w:lang w:val="en-US"/>
              </w:rPr>
              <w:t xml:space="preserve"> </w:t>
            </w:r>
            <w:r w:rsidRPr="00FC4250">
              <w:rPr>
                <w:snapToGrid w:val="0"/>
                <w:lang w:val="en-US"/>
              </w:rPr>
              <w:t>or with</w:t>
            </w:r>
            <w:r>
              <w:t xml:space="preserve"> Item 9 Engineering Recommendation G98 (Requirements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 xml:space="preserve">w voltage distribution networks on or after </w:t>
            </w:r>
            <w:r>
              <w:rPr>
                <w:rFonts w:eastAsia="Batang"/>
                <w:szCs w:val="22"/>
                <w:lang w:eastAsia="en-GB"/>
              </w:rPr>
              <w:t>27 April 2019</w:t>
            </w:r>
            <w:r>
              <w:t>)</w:t>
            </w:r>
            <w:r w:rsidRPr="0076424C">
              <w:rPr>
                <w:rFonts w:ascii="Arial" w:hAnsi="Arial"/>
                <w:snapToGrid w:val="0"/>
                <w:lang w:val="en-US"/>
              </w:rPr>
              <w:t xml:space="preserve"> </w:t>
            </w:r>
            <w:r w:rsidRPr="0076424C">
              <w:t xml:space="preserve">and where this is (are) their only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is not classed as a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for the purpose of this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w:t>
            </w:r>
          </w:p>
        </w:tc>
      </w:tr>
      <w:tr w:rsidR="00637AA0" w:rsidRPr="0076424C" w14:paraId="7BEB86FC" w14:textId="77777777" w:rsidTr="00EF0C57">
        <w:trPr>
          <w:gridAfter w:val="1"/>
          <w:wAfter w:w="23" w:type="dxa"/>
          <w:cantSplit/>
        </w:trPr>
        <w:tc>
          <w:tcPr>
            <w:tcW w:w="2658" w:type="dxa"/>
          </w:tcPr>
          <w:p w14:paraId="7EE16D91" w14:textId="77777777" w:rsidR="00637AA0" w:rsidRPr="0076424C" w:rsidRDefault="00637AA0" w:rsidP="00EF0C57">
            <w:pPr>
              <w:pStyle w:val="BodyText"/>
              <w:spacing w:beforeLines="40" w:before="96" w:afterLines="40" w:after="96" w:line="240" w:lineRule="auto"/>
              <w:ind w:left="0" w:firstLine="0"/>
              <w:jc w:val="left"/>
              <w:rPr>
                <w:b/>
              </w:rPr>
            </w:pPr>
            <w:bookmarkStart w:id="130" w:name="GreatBritain"/>
            <w:r w:rsidRPr="0076424C">
              <w:rPr>
                <w:b/>
              </w:rPr>
              <w:t xml:space="preserve">Great Britain </w:t>
            </w:r>
            <w:bookmarkEnd w:id="130"/>
            <w:r w:rsidRPr="0076424C">
              <w:rPr>
                <w:b/>
              </w:rPr>
              <w:t xml:space="preserve">or </w:t>
            </w:r>
            <w:bookmarkStart w:id="131" w:name="GB"/>
            <w:r w:rsidRPr="0076424C">
              <w:rPr>
                <w:b/>
              </w:rPr>
              <w:t>GB</w:t>
            </w:r>
            <w:bookmarkEnd w:id="131"/>
          </w:p>
        </w:tc>
        <w:tc>
          <w:tcPr>
            <w:tcW w:w="6675" w:type="dxa"/>
            <w:gridSpan w:val="2"/>
          </w:tcPr>
          <w:p w14:paraId="293546D8" w14:textId="77777777" w:rsidR="00637AA0" w:rsidRPr="0076424C" w:rsidRDefault="00637AA0" w:rsidP="00EF0C57">
            <w:pPr>
              <w:pStyle w:val="BodyText"/>
              <w:spacing w:beforeLines="40" w:before="96" w:afterLines="40" w:after="96"/>
              <w:ind w:left="42" w:hanging="42"/>
            </w:pPr>
            <w:r w:rsidRPr="0076424C">
              <w:t xml:space="preserve">“The landmass of England &amp; Wales and Scotland, including internal waters”.  </w:t>
            </w:r>
          </w:p>
        </w:tc>
      </w:tr>
      <w:tr w:rsidR="00637AA0" w:rsidRPr="0076424C" w14:paraId="40373E63" w14:textId="77777777" w:rsidTr="00EF0C57">
        <w:trPr>
          <w:gridAfter w:val="1"/>
          <w:wAfter w:w="23" w:type="dxa"/>
          <w:cantSplit/>
        </w:trPr>
        <w:tc>
          <w:tcPr>
            <w:tcW w:w="2658" w:type="dxa"/>
          </w:tcPr>
          <w:p w14:paraId="15A66C6F" w14:textId="77777777" w:rsidR="00637AA0" w:rsidRPr="0076424C" w:rsidRDefault="00637AA0" w:rsidP="00EF0C57">
            <w:pPr>
              <w:pStyle w:val="BodyText"/>
              <w:spacing w:beforeLines="40" w:before="96" w:afterLines="40" w:after="96" w:line="240" w:lineRule="auto"/>
              <w:ind w:left="0" w:firstLine="0"/>
              <w:jc w:val="left"/>
              <w:rPr>
                <w:b/>
              </w:rPr>
            </w:pPr>
            <w:bookmarkStart w:id="132" w:name="GridCode"/>
            <w:r w:rsidRPr="0076424C">
              <w:rPr>
                <w:b/>
              </w:rPr>
              <w:t>Grid Code</w:t>
            </w:r>
            <w:bookmarkEnd w:id="132"/>
          </w:p>
        </w:tc>
        <w:tc>
          <w:tcPr>
            <w:tcW w:w="6675" w:type="dxa"/>
            <w:gridSpan w:val="2"/>
          </w:tcPr>
          <w:p w14:paraId="2C9A8D9B" w14:textId="0D417DA7" w:rsidR="00637AA0" w:rsidRPr="0076424C" w:rsidRDefault="00637AA0" w:rsidP="00EF0C57">
            <w:pPr>
              <w:pStyle w:val="BodyText"/>
              <w:spacing w:beforeLines="40" w:before="96" w:afterLines="40" w:after="96" w:line="240" w:lineRule="auto"/>
              <w:ind w:left="0" w:firstLine="0"/>
              <w:rPr>
                <w:b/>
              </w:rPr>
            </w:pPr>
            <w:r w:rsidRPr="0076424C">
              <w:t>The code which</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rsidRPr="0076424C">
              <w:rPr>
                <w:b/>
                <w:bCs/>
              </w:rPr>
              <w:t xml:space="preserve"> </w:t>
            </w:r>
            <w:r w:rsidRPr="0076424C">
              <w:t xml:space="preserve">is required to prepare under its </w:t>
            </w:r>
            <w:r>
              <w:fldChar w:fldCharType="begin"/>
            </w:r>
            <w:r>
              <w:instrText xml:space="preserve"> REF TransmissionLicence \h  \* MERGEFORMAT </w:instrText>
            </w:r>
            <w:r>
              <w:fldChar w:fldCharType="separate"/>
            </w:r>
            <w:r w:rsidR="00D12039" w:rsidRPr="0076424C">
              <w:rPr>
                <w:b/>
              </w:rPr>
              <w:t>Transmission Licence</w:t>
            </w:r>
            <w:r>
              <w:fldChar w:fldCharType="end"/>
            </w:r>
            <w:r w:rsidRPr="0076424C">
              <w:t xml:space="preserve"> and have approved by the </w:t>
            </w:r>
            <w:r>
              <w:fldChar w:fldCharType="begin"/>
            </w:r>
            <w:r>
              <w:instrText xml:space="preserve"> REF Authority \h  \* MERGEFORMAT </w:instrText>
            </w:r>
            <w:r>
              <w:fldChar w:fldCharType="separate"/>
            </w:r>
            <w:r w:rsidR="00D12039" w:rsidRPr="0076424C">
              <w:rPr>
                <w:b/>
              </w:rPr>
              <w:t>Authority</w:t>
            </w:r>
            <w:r>
              <w:fldChar w:fldCharType="end"/>
            </w:r>
            <w:r w:rsidRPr="0076424C">
              <w:rPr>
                <w:b/>
              </w:rPr>
              <w:t xml:space="preserve"> </w:t>
            </w:r>
            <w:r w:rsidRPr="0076424C">
              <w:t xml:space="preserve">as from time to time revised with the approval of, or by the direction of, the </w:t>
            </w:r>
            <w:r>
              <w:fldChar w:fldCharType="begin"/>
            </w:r>
            <w:r>
              <w:instrText xml:space="preserve"> REF Authority \h  \* MERGEFORMAT </w:instrText>
            </w:r>
            <w:r>
              <w:fldChar w:fldCharType="separate"/>
            </w:r>
            <w:r w:rsidR="00D12039" w:rsidRPr="0076424C">
              <w:rPr>
                <w:b/>
              </w:rPr>
              <w:t>Authority</w:t>
            </w:r>
            <w:r>
              <w:fldChar w:fldCharType="end"/>
            </w:r>
            <w:r w:rsidRPr="0076424C">
              <w:t xml:space="preserve">. </w:t>
            </w:r>
          </w:p>
        </w:tc>
      </w:tr>
      <w:tr w:rsidR="00637AA0" w:rsidRPr="0076424C" w14:paraId="201FB566" w14:textId="77777777" w:rsidTr="00EF0C57">
        <w:trPr>
          <w:gridAfter w:val="1"/>
          <w:wAfter w:w="23" w:type="dxa"/>
          <w:cantSplit/>
        </w:trPr>
        <w:tc>
          <w:tcPr>
            <w:tcW w:w="2658" w:type="dxa"/>
          </w:tcPr>
          <w:p w14:paraId="226135F5" w14:textId="77777777" w:rsidR="00637AA0" w:rsidRPr="0076424C" w:rsidRDefault="00637AA0" w:rsidP="00EF0C57">
            <w:pPr>
              <w:pStyle w:val="BodyText"/>
              <w:spacing w:beforeLines="40" w:before="96" w:afterLines="40" w:after="96" w:line="240" w:lineRule="auto"/>
              <w:ind w:left="0" w:firstLine="0"/>
              <w:jc w:val="left"/>
              <w:rPr>
                <w:b/>
              </w:rPr>
            </w:pPr>
            <w:bookmarkStart w:id="133" w:name="GSP"/>
            <w:r w:rsidRPr="0076424C">
              <w:rPr>
                <w:b/>
              </w:rPr>
              <w:t>Grid Supply Point</w:t>
            </w:r>
            <w:bookmarkEnd w:id="133"/>
          </w:p>
        </w:tc>
        <w:tc>
          <w:tcPr>
            <w:tcW w:w="6675" w:type="dxa"/>
            <w:gridSpan w:val="2"/>
          </w:tcPr>
          <w:p w14:paraId="065FB141" w14:textId="0D45BD2C" w:rsidR="00637AA0" w:rsidRPr="0076424C" w:rsidRDefault="00637AA0" w:rsidP="00EF0C57">
            <w:pPr>
              <w:pStyle w:val="BodyText"/>
              <w:spacing w:beforeLines="40" w:before="96" w:afterLines="40" w:after="96" w:line="240" w:lineRule="auto"/>
              <w:ind w:left="0" w:firstLine="0"/>
            </w:pPr>
            <w:r w:rsidRPr="0076424C">
              <w:t xml:space="preserve">Any point at which electricity is delivered from the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r w:rsidRPr="0076424C">
              <w:t xml:space="preserve">to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w:t>
            </w:r>
          </w:p>
        </w:tc>
      </w:tr>
      <w:tr w:rsidR="00637AA0" w:rsidRPr="0076424C" w14:paraId="05AE929B" w14:textId="77777777" w:rsidTr="00EF0C57">
        <w:trPr>
          <w:gridAfter w:val="1"/>
          <w:wAfter w:w="23" w:type="dxa"/>
          <w:cantSplit/>
        </w:trPr>
        <w:tc>
          <w:tcPr>
            <w:tcW w:w="2658" w:type="dxa"/>
          </w:tcPr>
          <w:p w14:paraId="7B7ED907"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High Voltage  (</w:t>
            </w:r>
            <w:bookmarkStart w:id="134" w:name="HV"/>
            <w:r w:rsidRPr="0076424C">
              <w:rPr>
                <w:b/>
              </w:rPr>
              <w:t>HV</w:t>
            </w:r>
            <w:bookmarkEnd w:id="134"/>
            <w:r w:rsidRPr="0076424C">
              <w:rPr>
                <w:b/>
              </w:rPr>
              <w:t>)</w:t>
            </w:r>
          </w:p>
        </w:tc>
        <w:tc>
          <w:tcPr>
            <w:tcW w:w="6675" w:type="dxa"/>
            <w:gridSpan w:val="2"/>
          </w:tcPr>
          <w:p w14:paraId="4C58CC9D" w14:textId="77777777" w:rsidR="00637AA0" w:rsidRPr="0076424C" w:rsidRDefault="00637AA0" w:rsidP="00EF0C57">
            <w:pPr>
              <w:pStyle w:val="BodyText"/>
              <w:spacing w:beforeLines="40" w:before="96" w:afterLines="40" w:after="96" w:line="240" w:lineRule="auto"/>
              <w:ind w:left="0" w:firstLine="0"/>
              <w:rPr>
                <w:b/>
              </w:rPr>
            </w:pPr>
            <w:r w:rsidRPr="0076424C">
              <w:t>A voltage exceeding</w:t>
            </w:r>
            <w:r w:rsidRPr="0076424C">
              <w:rPr>
                <w:b/>
              </w:rPr>
              <w:t xml:space="preserve"> </w:t>
            </w:r>
            <w:r w:rsidRPr="0076424C">
              <w:t>1000 Volts</w:t>
            </w:r>
            <w:r w:rsidRPr="0076424C">
              <w:rPr>
                <w:b/>
              </w:rPr>
              <w:t>.</w:t>
            </w:r>
          </w:p>
        </w:tc>
      </w:tr>
      <w:tr w:rsidR="00637AA0" w:rsidRPr="0076424C" w14:paraId="6D3786C6" w14:textId="77777777" w:rsidTr="00EF0C57">
        <w:trPr>
          <w:gridAfter w:val="1"/>
          <w:wAfter w:w="23" w:type="dxa"/>
          <w:cantSplit/>
        </w:trPr>
        <w:tc>
          <w:tcPr>
            <w:tcW w:w="2658" w:type="dxa"/>
          </w:tcPr>
          <w:p w14:paraId="153B098C" w14:textId="77777777" w:rsidR="00637AA0" w:rsidRPr="0076424C" w:rsidRDefault="00637AA0" w:rsidP="00EF0C57">
            <w:pPr>
              <w:spacing w:beforeLines="40" w:before="96" w:afterLines="40" w:after="96"/>
              <w:ind w:left="0" w:firstLine="0"/>
              <w:jc w:val="left"/>
              <w:rPr>
                <w:b/>
                <w:spacing w:val="5"/>
              </w:rPr>
            </w:pPr>
            <w:bookmarkStart w:id="135" w:name="HVCustomer"/>
            <w:r w:rsidRPr="0076424C">
              <w:rPr>
                <w:b/>
                <w:spacing w:val="5"/>
              </w:rPr>
              <w:t>High Voltage Customer</w:t>
            </w:r>
            <w:bookmarkEnd w:id="135"/>
          </w:p>
        </w:tc>
        <w:tc>
          <w:tcPr>
            <w:tcW w:w="6675" w:type="dxa"/>
            <w:gridSpan w:val="2"/>
          </w:tcPr>
          <w:p w14:paraId="14E9ED0B" w14:textId="63784BAA" w:rsidR="00637AA0" w:rsidRPr="0076424C" w:rsidRDefault="00637AA0" w:rsidP="00EF0C57">
            <w:pPr>
              <w:tabs>
                <w:tab w:val="left" w:pos="36"/>
              </w:tabs>
              <w:spacing w:beforeLines="40" w:before="96" w:afterLines="40" w:after="96"/>
              <w:ind w:left="36" w:firstLine="0"/>
              <w:rPr>
                <w:spacing w:val="5"/>
              </w:rPr>
            </w:pPr>
            <w:r w:rsidRPr="0076424C">
              <w:rPr>
                <w:spacing w:val="5"/>
              </w:rPr>
              <w:t xml:space="preserve">A </w:t>
            </w:r>
            <w:r>
              <w:fldChar w:fldCharType="begin"/>
            </w:r>
            <w:r>
              <w:instrText xml:space="preserve"> REF Customer \h  \* MERGEFORMAT </w:instrText>
            </w:r>
            <w:r>
              <w:fldChar w:fldCharType="separate"/>
            </w:r>
            <w:r w:rsidR="00D12039" w:rsidRPr="0076424C">
              <w:rPr>
                <w:b/>
              </w:rPr>
              <w:t>Customer</w:t>
            </w:r>
            <w:r>
              <w:fldChar w:fldCharType="end"/>
            </w:r>
            <w:r w:rsidRPr="0076424C">
              <w:rPr>
                <w:spacing w:val="5"/>
              </w:rPr>
              <w:t xml:space="preserve"> connected to a part of the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spacing w:val="5"/>
              </w:rPr>
              <w:t xml:space="preserve"> </w:t>
            </w:r>
            <w:r w:rsidRPr="0076424C">
              <w:rPr>
                <w:spacing w:val="5"/>
              </w:rPr>
              <w:t xml:space="preserve">which is operating at </w:t>
            </w:r>
            <w:r>
              <w:fldChar w:fldCharType="begin"/>
            </w:r>
            <w:r>
              <w:instrText xml:space="preserve"> REF HV \h  \* MERGEFORMAT </w:instrText>
            </w:r>
            <w:r>
              <w:fldChar w:fldCharType="separate"/>
            </w:r>
            <w:r w:rsidR="00D12039" w:rsidRPr="0076424C">
              <w:rPr>
                <w:b/>
              </w:rPr>
              <w:t>HV</w:t>
            </w:r>
            <w:r>
              <w:fldChar w:fldCharType="end"/>
            </w:r>
            <w:r w:rsidRPr="0076424C">
              <w:rPr>
                <w:spacing w:val="5"/>
              </w:rPr>
              <w:t>.</w:t>
            </w:r>
          </w:p>
        </w:tc>
      </w:tr>
      <w:tr w:rsidR="00637AA0" w:rsidRPr="0076424C" w14:paraId="4D37C6C9" w14:textId="77777777" w:rsidTr="00EF0C57">
        <w:trPr>
          <w:gridAfter w:val="1"/>
          <w:wAfter w:w="23" w:type="dxa"/>
          <w:cantSplit/>
        </w:trPr>
        <w:tc>
          <w:tcPr>
            <w:tcW w:w="2658" w:type="dxa"/>
          </w:tcPr>
          <w:p w14:paraId="063A5A96" w14:textId="77777777" w:rsidR="00637AA0" w:rsidRPr="0076424C" w:rsidRDefault="00637AA0" w:rsidP="00EF0C57">
            <w:pPr>
              <w:spacing w:beforeLines="40" w:before="96" w:afterLines="40" w:after="96"/>
              <w:ind w:left="0" w:firstLine="0"/>
              <w:jc w:val="left"/>
              <w:rPr>
                <w:b/>
                <w:spacing w:val="5"/>
              </w:rPr>
            </w:pPr>
            <w:bookmarkStart w:id="136" w:name="_Hlt40969418"/>
            <w:bookmarkStart w:id="137" w:name="ImplementingControlPerson"/>
            <w:bookmarkEnd w:id="136"/>
            <w:r w:rsidRPr="0076424C">
              <w:rPr>
                <w:b/>
                <w:spacing w:val="5"/>
              </w:rPr>
              <w:lastRenderedPageBreak/>
              <w:t>Implementing Control Person</w:t>
            </w:r>
            <w:bookmarkEnd w:id="137"/>
          </w:p>
        </w:tc>
        <w:tc>
          <w:tcPr>
            <w:tcW w:w="6675" w:type="dxa"/>
            <w:gridSpan w:val="2"/>
          </w:tcPr>
          <w:p w14:paraId="07B1DB53" w14:textId="5AE24FA1" w:rsidR="00637AA0" w:rsidRPr="0076424C" w:rsidRDefault="00637AA0" w:rsidP="00EF0C57">
            <w:pPr>
              <w:tabs>
                <w:tab w:val="left" w:pos="36"/>
              </w:tabs>
              <w:spacing w:beforeLines="40" w:before="96" w:afterLines="40" w:after="96"/>
              <w:ind w:left="36" w:firstLine="0"/>
              <w:rPr>
                <w:spacing w:val="5"/>
              </w:rPr>
            </w:pPr>
            <w:r w:rsidRPr="0076424C">
              <w:rPr>
                <w:spacing w:val="5"/>
              </w:rPr>
              <w:t xml:space="preserve">Pursuant to </w:t>
            </w:r>
            <w:smartTag w:uri="urn:schemas-microsoft-com:office:smarttags" w:element="stockticker">
              <w:r w:rsidRPr="0076424C">
                <w:rPr>
                  <w:spacing w:val="5"/>
                </w:rPr>
                <w:t>DOC</w:t>
              </w:r>
            </w:smartTag>
            <w:r w:rsidRPr="0076424C">
              <w:rPr>
                <w:spacing w:val="5"/>
              </w:rPr>
              <w:t xml:space="preserve">8, the person implementing </w:t>
            </w:r>
            <w:r>
              <w:fldChar w:fldCharType="begin"/>
            </w:r>
            <w:r>
              <w:instrText xml:space="preserve"> REF SafetyPrecautions \h  \* MERGEFORMAT </w:instrText>
            </w:r>
            <w:r>
              <w:fldChar w:fldCharType="separate"/>
            </w:r>
            <w:r w:rsidR="00D12039" w:rsidRPr="0076424C">
              <w:rPr>
                <w:b/>
              </w:rPr>
              <w:t>Safety Precautions</w:t>
            </w:r>
            <w:r>
              <w:fldChar w:fldCharType="end"/>
            </w:r>
            <w:r w:rsidRPr="0076424C">
              <w:rPr>
                <w:spacing w:val="5"/>
              </w:rPr>
              <w:t xml:space="preserve"> at an Operational Boundary.</w:t>
            </w:r>
          </w:p>
        </w:tc>
      </w:tr>
      <w:tr w:rsidR="00637AA0" w:rsidRPr="0076424C" w14:paraId="19B4C771" w14:textId="77777777" w:rsidTr="00EF0C57">
        <w:trPr>
          <w:gridAfter w:val="2"/>
          <w:wAfter w:w="34" w:type="dxa"/>
          <w:cantSplit/>
        </w:trPr>
        <w:tc>
          <w:tcPr>
            <w:tcW w:w="2658" w:type="dxa"/>
          </w:tcPr>
          <w:p w14:paraId="6FD1D95E" w14:textId="77777777" w:rsidR="00637AA0" w:rsidRPr="0076424C" w:rsidRDefault="00637AA0" w:rsidP="00EF0C57">
            <w:pPr>
              <w:pStyle w:val="BodyText"/>
              <w:spacing w:beforeLines="40" w:before="96" w:afterLines="40" w:after="96" w:line="240" w:lineRule="auto"/>
              <w:ind w:left="0" w:firstLine="0"/>
              <w:jc w:val="left"/>
              <w:rPr>
                <w:b/>
              </w:rPr>
            </w:pPr>
            <w:bookmarkStart w:id="138" w:name="IndividualDNOStandard"/>
            <w:r w:rsidRPr="0076424C">
              <w:rPr>
                <w:b/>
              </w:rPr>
              <w:t>Individual DNO Standard</w:t>
            </w:r>
            <w:bookmarkEnd w:id="138"/>
          </w:p>
        </w:tc>
        <w:tc>
          <w:tcPr>
            <w:tcW w:w="6664" w:type="dxa"/>
          </w:tcPr>
          <w:p w14:paraId="608CEEDF" w14:textId="28B704E0" w:rsidR="00637AA0" w:rsidRPr="0076424C" w:rsidRDefault="00637AA0" w:rsidP="00EF0C57">
            <w:pPr>
              <w:pStyle w:val="BodyText"/>
              <w:spacing w:beforeLines="40" w:before="96" w:afterLines="40" w:after="96" w:line="240" w:lineRule="auto"/>
              <w:ind w:left="0" w:firstLine="0"/>
            </w:pPr>
            <w:r w:rsidRPr="0076424C">
              <w:t xml:space="preserve">A standard adopted by an individual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rsidRPr="0076424C">
              <w:t>and</w:t>
            </w:r>
            <w:r w:rsidRPr="0076424C">
              <w:rPr>
                <w:b/>
              </w:rPr>
              <w:t xml:space="preserve"> </w:t>
            </w:r>
            <w:r w:rsidRPr="0076424C">
              <w:t xml:space="preserve">which is published as such by an individual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rsidRPr="0076424C">
              <w:t xml:space="preserve">and that has a material effect on </w:t>
            </w:r>
            <w:r>
              <w:fldChar w:fldCharType="begin"/>
            </w:r>
            <w:r>
              <w:instrText xml:space="preserve"> REF User \h  \* MERGEFORMAT </w:instrText>
            </w:r>
            <w:r>
              <w:fldChar w:fldCharType="separate"/>
            </w:r>
            <w:r w:rsidR="00D12039" w:rsidRPr="0076424C">
              <w:rPr>
                <w:b/>
              </w:rPr>
              <w:t>User</w:t>
            </w:r>
            <w:r>
              <w:fldChar w:fldCharType="end"/>
            </w:r>
            <w:r w:rsidRPr="0076424C">
              <w:rPr>
                <w:b/>
              </w:rPr>
              <w:t>s.</w:t>
            </w:r>
          </w:p>
        </w:tc>
      </w:tr>
      <w:tr w:rsidR="00637AA0" w:rsidRPr="0076424C" w14:paraId="6C71D3EC" w14:textId="77777777" w:rsidTr="00EF0C57">
        <w:trPr>
          <w:gridAfter w:val="1"/>
          <w:wAfter w:w="23" w:type="dxa"/>
          <w:cantSplit/>
        </w:trPr>
        <w:tc>
          <w:tcPr>
            <w:tcW w:w="2658" w:type="dxa"/>
          </w:tcPr>
          <w:p w14:paraId="4753F924" w14:textId="77777777" w:rsidR="00637AA0" w:rsidRPr="0076424C" w:rsidRDefault="00637AA0" w:rsidP="00EF0C57">
            <w:pPr>
              <w:pStyle w:val="BodyText"/>
              <w:spacing w:beforeLines="40" w:before="96" w:afterLines="40" w:after="96" w:line="240" w:lineRule="auto"/>
              <w:ind w:left="0" w:firstLine="0"/>
              <w:jc w:val="left"/>
              <w:rPr>
                <w:b/>
              </w:rPr>
            </w:pPr>
            <w:bookmarkStart w:id="139" w:name="IEC"/>
            <w:r w:rsidRPr="0076424C">
              <w:rPr>
                <w:b/>
              </w:rPr>
              <w:t>IEC</w:t>
            </w:r>
            <w:bookmarkEnd w:id="139"/>
          </w:p>
        </w:tc>
        <w:tc>
          <w:tcPr>
            <w:tcW w:w="6675" w:type="dxa"/>
            <w:gridSpan w:val="2"/>
          </w:tcPr>
          <w:p w14:paraId="7B89B1AA" w14:textId="77777777" w:rsidR="00637AA0" w:rsidRPr="0076424C" w:rsidRDefault="00637AA0" w:rsidP="00EF0C57">
            <w:pPr>
              <w:pStyle w:val="BodyText"/>
              <w:spacing w:beforeLines="40" w:before="96" w:afterLines="40" w:after="96" w:line="240" w:lineRule="auto"/>
              <w:ind w:left="0" w:firstLine="0"/>
            </w:pPr>
            <w:r w:rsidRPr="0076424C">
              <w:t>International Electrotechnical Commission.</w:t>
            </w:r>
          </w:p>
        </w:tc>
      </w:tr>
      <w:tr w:rsidR="00637AA0" w:rsidRPr="0076424C" w14:paraId="172D615B" w14:textId="77777777" w:rsidTr="00EF0C57">
        <w:trPr>
          <w:gridAfter w:val="1"/>
          <w:wAfter w:w="23" w:type="dxa"/>
          <w:cantSplit/>
        </w:trPr>
        <w:tc>
          <w:tcPr>
            <w:tcW w:w="2658" w:type="dxa"/>
          </w:tcPr>
          <w:p w14:paraId="65DBE6AA" w14:textId="77777777" w:rsidR="00637AA0" w:rsidRPr="0076424C" w:rsidRDefault="00637AA0" w:rsidP="00EF0C57">
            <w:pPr>
              <w:pStyle w:val="BodyText"/>
              <w:spacing w:beforeLines="40" w:before="96" w:afterLines="40" w:after="96" w:line="240" w:lineRule="auto"/>
              <w:ind w:left="0" w:firstLine="0"/>
              <w:jc w:val="left"/>
              <w:rPr>
                <w:b/>
              </w:rPr>
            </w:pPr>
            <w:bookmarkStart w:id="140" w:name="IDNO"/>
            <w:r w:rsidRPr="0076424C">
              <w:rPr>
                <w:b/>
              </w:rPr>
              <w:t>Independent Distribution Network Operator</w:t>
            </w:r>
            <w:bookmarkEnd w:id="140"/>
          </w:p>
        </w:tc>
        <w:tc>
          <w:tcPr>
            <w:tcW w:w="6675" w:type="dxa"/>
            <w:gridSpan w:val="2"/>
          </w:tcPr>
          <w:p w14:paraId="402CF12F" w14:textId="0C2B35E7" w:rsidR="00637AA0" w:rsidRPr="0076424C" w:rsidRDefault="00637AA0" w:rsidP="00EF0C57">
            <w:pPr>
              <w:pStyle w:val="BodyText"/>
              <w:spacing w:beforeLines="40" w:before="96" w:afterLines="40" w:after="96" w:line="240" w:lineRule="auto"/>
              <w:ind w:left="0" w:firstLine="0"/>
            </w:pPr>
            <w:r w:rsidRPr="0076424C">
              <w:t xml:space="preserve">A </w:t>
            </w:r>
            <w:r>
              <w:fldChar w:fldCharType="begin"/>
            </w:r>
            <w:r>
              <w:instrText xml:space="preserve"> REF DNO \h  \* MERGEFORMAT </w:instrText>
            </w:r>
            <w:r>
              <w:fldChar w:fldCharType="separate"/>
            </w:r>
            <w:r w:rsidR="00D12039" w:rsidRPr="0076424C">
              <w:rPr>
                <w:b/>
              </w:rPr>
              <w:t>DNO</w:t>
            </w:r>
            <w:r>
              <w:fldChar w:fldCharType="end"/>
            </w:r>
            <w:r w:rsidRPr="0076424C">
              <w:t xml:space="preserve"> that does not have a Distribution Services Obligation Area in its </w:t>
            </w:r>
            <w:r>
              <w:fldChar w:fldCharType="begin"/>
            </w:r>
            <w:r>
              <w:instrText xml:space="preserve"> REF DistributionLicence \h  \* MERGEFORMAT </w:instrText>
            </w:r>
            <w:r>
              <w:fldChar w:fldCharType="separate"/>
            </w:r>
            <w:r w:rsidR="00D12039" w:rsidRPr="0076424C">
              <w:rPr>
                <w:b/>
              </w:rPr>
              <w:t>Distribution Licence</w:t>
            </w:r>
            <w:r>
              <w:fldChar w:fldCharType="end"/>
            </w:r>
            <w:r w:rsidRPr="0076424C">
              <w:t xml:space="preserve"> and is not an ex Public Electricity Supplier</w:t>
            </w:r>
          </w:p>
        </w:tc>
      </w:tr>
      <w:tr w:rsidR="00637AA0" w:rsidRPr="0076424C" w14:paraId="4E0C085C" w14:textId="77777777" w:rsidTr="00EF0C57">
        <w:trPr>
          <w:gridAfter w:val="1"/>
          <w:wAfter w:w="23" w:type="dxa"/>
          <w:cantSplit/>
        </w:trPr>
        <w:tc>
          <w:tcPr>
            <w:tcW w:w="2658" w:type="dxa"/>
          </w:tcPr>
          <w:p w14:paraId="42FCAC43"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Industry Codes Technical Group (</w:t>
            </w:r>
            <w:bookmarkStart w:id="141" w:name="ITCG"/>
            <w:r w:rsidRPr="0076424C">
              <w:rPr>
                <w:b/>
              </w:rPr>
              <w:t>ITCG</w:t>
            </w:r>
            <w:bookmarkEnd w:id="141"/>
            <w:r w:rsidRPr="0076424C">
              <w:rPr>
                <w:b/>
              </w:rPr>
              <w:t>)</w:t>
            </w:r>
          </w:p>
        </w:tc>
        <w:tc>
          <w:tcPr>
            <w:tcW w:w="6675" w:type="dxa"/>
            <w:gridSpan w:val="2"/>
          </w:tcPr>
          <w:p w14:paraId="726955C3" w14:textId="25F1AFB0" w:rsidR="00637AA0" w:rsidRPr="0076424C" w:rsidRDefault="00637AA0" w:rsidP="00EF0C57">
            <w:pPr>
              <w:pStyle w:val="BodyText"/>
              <w:spacing w:beforeLines="40" w:before="96" w:afterLines="40" w:after="96" w:line="240" w:lineRule="auto"/>
              <w:ind w:left="0" w:firstLine="0"/>
            </w:pPr>
            <w:r w:rsidRPr="0076424C">
              <w:t xml:space="preserve">A standing body comprised of representatives of all the </w:t>
            </w:r>
            <w:r>
              <w:fldChar w:fldCharType="begin"/>
            </w:r>
            <w:r>
              <w:instrText xml:space="preserve"> REF DNO \h  \* MERGEFORMAT </w:instrText>
            </w:r>
            <w:r>
              <w:fldChar w:fldCharType="separate"/>
            </w:r>
            <w:r w:rsidR="00D12039" w:rsidRPr="0076424C">
              <w:rPr>
                <w:b/>
              </w:rPr>
              <w:t>DNO</w:t>
            </w:r>
            <w:r>
              <w:fldChar w:fldCharType="end"/>
            </w:r>
            <w:r w:rsidRPr="0076424C">
              <w:t xml:space="preserve">s to carry out the functions referred to in its own Constitution and Rules </w:t>
            </w:r>
          </w:p>
        </w:tc>
      </w:tr>
      <w:tr w:rsidR="00637AA0" w:rsidRPr="0076424C" w14:paraId="2FBFCFDB" w14:textId="77777777" w:rsidTr="00EF0C57">
        <w:trPr>
          <w:gridAfter w:val="1"/>
          <w:wAfter w:w="23" w:type="dxa"/>
          <w:cantSplit/>
        </w:trPr>
        <w:tc>
          <w:tcPr>
            <w:tcW w:w="2658" w:type="dxa"/>
          </w:tcPr>
          <w:p w14:paraId="3EA98844" w14:textId="77777777" w:rsidR="00637AA0" w:rsidRPr="0076424C" w:rsidRDefault="00637AA0" w:rsidP="00EF0C57">
            <w:pPr>
              <w:pStyle w:val="BodyText"/>
              <w:spacing w:beforeLines="40" w:before="96" w:afterLines="40" w:after="96" w:line="240" w:lineRule="auto"/>
              <w:ind w:left="0" w:firstLine="0"/>
              <w:jc w:val="left"/>
              <w:rPr>
                <w:b/>
              </w:rPr>
            </w:pPr>
            <w:r>
              <w:rPr>
                <w:b/>
              </w:rPr>
              <w:t>IP Completion Day</w:t>
            </w:r>
          </w:p>
        </w:tc>
        <w:tc>
          <w:tcPr>
            <w:tcW w:w="6675" w:type="dxa"/>
            <w:gridSpan w:val="2"/>
          </w:tcPr>
          <w:p w14:paraId="08DD6030" w14:textId="77777777" w:rsidR="00637AA0" w:rsidRPr="00683081" w:rsidRDefault="00637AA0" w:rsidP="00EF0C57">
            <w:pPr>
              <w:keepLines w:val="0"/>
              <w:autoSpaceDE w:val="0"/>
              <w:autoSpaceDN w:val="0"/>
              <w:adjustRightInd w:val="0"/>
              <w:spacing w:before="8" w:after="8"/>
              <w:ind w:left="0" w:firstLine="0"/>
              <w:jc w:val="left"/>
              <w:rPr>
                <w:rFonts w:eastAsia="Calibri"/>
                <w:color w:val="FF0000"/>
                <w:szCs w:val="24"/>
                <w:lang w:eastAsia="en-GB"/>
              </w:rPr>
            </w:pPr>
            <w:r w:rsidRPr="0004421C">
              <w:rPr>
                <w:rFonts w:eastAsia="Calibri"/>
                <w:szCs w:val="24"/>
                <w:lang w:eastAsia="en-GB"/>
              </w:rPr>
              <w:t>31 December 2020 as defined in Section 39 of the European Union (Withdrawal Agreement) Act 2020.</w:t>
            </w:r>
          </w:p>
        </w:tc>
      </w:tr>
      <w:tr w:rsidR="00637AA0" w:rsidRPr="0076424C" w14:paraId="3D26A1DA" w14:textId="77777777" w:rsidTr="00EF0C57">
        <w:trPr>
          <w:gridAfter w:val="1"/>
          <w:wAfter w:w="23" w:type="dxa"/>
          <w:cantSplit/>
        </w:trPr>
        <w:tc>
          <w:tcPr>
            <w:tcW w:w="2658" w:type="dxa"/>
          </w:tcPr>
          <w:p w14:paraId="6C95C3CC" w14:textId="77777777" w:rsidR="00637AA0" w:rsidRPr="0076424C" w:rsidRDefault="00637AA0" w:rsidP="00EF0C57">
            <w:pPr>
              <w:pStyle w:val="BodyText"/>
              <w:spacing w:beforeLines="40" w:before="96" w:afterLines="40" w:after="96" w:line="240" w:lineRule="auto"/>
              <w:ind w:left="0" w:firstLine="0"/>
              <w:jc w:val="left"/>
              <w:rPr>
                <w:b/>
              </w:rPr>
            </w:pPr>
            <w:bookmarkStart w:id="142" w:name="Isolated"/>
            <w:r w:rsidRPr="0076424C">
              <w:rPr>
                <w:b/>
              </w:rPr>
              <w:t>Isolated</w:t>
            </w:r>
            <w:bookmarkEnd w:id="142"/>
          </w:p>
        </w:tc>
        <w:tc>
          <w:tcPr>
            <w:tcW w:w="6675" w:type="dxa"/>
            <w:gridSpan w:val="2"/>
          </w:tcPr>
          <w:p w14:paraId="48854EA3" w14:textId="31FA4520" w:rsidR="00637AA0" w:rsidRPr="0076424C" w:rsidRDefault="00637AA0" w:rsidP="00EF0C57">
            <w:pPr>
              <w:pStyle w:val="BodyText"/>
              <w:spacing w:beforeLines="40" w:before="96" w:afterLines="40" w:after="96" w:line="240" w:lineRule="auto"/>
              <w:ind w:left="0" w:firstLine="0"/>
              <w:rPr>
                <w:b/>
              </w:rPr>
            </w:pPr>
            <w:r w:rsidRPr="0076424C">
              <w:t>Disconnected from associated</w:t>
            </w:r>
            <w:r w:rsidRPr="0076424C">
              <w:rPr>
                <w:b/>
              </w:rPr>
              <w:t xml:space="preserve"> </w:t>
            </w:r>
            <w:r>
              <w:fldChar w:fldCharType="begin"/>
            </w:r>
            <w:r>
              <w:instrText xml:space="preserve"> REF Plant \h  \* MERGEFORMAT </w:instrText>
            </w:r>
            <w:r>
              <w:fldChar w:fldCharType="separate"/>
            </w:r>
            <w:r w:rsidR="00D12039" w:rsidRPr="0076424C">
              <w:rPr>
                <w:b/>
              </w:rPr>
              <w:t>Plant</w:t>
            </w:r>
            <w:r>
              <w:fldChar w:fldCharType="end"/>
            </w:r>
            <w:r w:rsidRPr="0076424C">
              <w:rPr>
                <w:b/>
              </w:rPr>
              <w:t xml:space="preserve"> </w:t>
            </w:r>
            <w:r w:rsidRPr="0076424C">
              <w:t>and</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by an</w:t>
            </w:r>
            <w:r w:rsidRPr="0076424C">
              <w:rPr>
                <w:b/>
              </w:rPr>
              <w:t xml:space="preserve"> </w:t>
            </w:r>
            <w:r>
              <w:fldChar w:fldCharType="begin"/>
            </w:r>
            <w:r>
              <w:instrText xml:space="preserve"> REF IsolatingDevice \h  \* MERGEFORMAT </w:instrText>
            </w:r>
            <w:r>
              <w:fldChar w:fldCharType="separate"/>
            </w:r>
            <w:r w:rsidR="00D12039" w:rsidRPr="0076424C">
              <w:rPr>
                <w:b/>
              </w:rPr>
              <w:t>Isolating Device</w:t>
            </w:r>
            <w:r>
              <w:fldChar w:fldCharType="end"/>
            </w:r>
            <w:r w:rsidRPr="0076424C">
              <w:rPr>
                <w:b/>
              </w:rPr>
              <w:t xml:space="preserve">(s) </w:t>
            </w:r>
            <w:r w:rsidRPr="0076424C">
              <w:t>in the isolating position or by adequate physical separation or sufficient gap.</w:t>
            </w:r>
          </w:p>
        </w:tc>
      </w:tr>
      <w:tr w:rsidR="00637AA0" w:rsidRPr="0076424C" w14:paraId="203F49DA" w14:textId="77777777" w:rsidTr="00EF0C57">
        <w:trPr>
          <w:gridAfter w:val="1"/>
          <w:wAfter w:w="23" w:type="dxa"/>
          <w:cantSplit/>
        </w:trPr>
        <w:tc>
          <w:tcPr>
            <w:tcW w:w="2658" w:type="dxa"/>
          </w:tcPr>
          <w:p w14:paraId="0E1BEB7C" w14:textId="77777777" w:rsidR="00637AA0" w:rsidRPr="0076424C" w:rsidRDefault="00637AA0" w:rsidP="00EF0C57">
            <w:pPr>
              <w:pStyle w:val="BodyText"/>
              <w:spacing w:beforeLines="40" w:before="96" w:afterLines="40" w:after="96" w:line="240" w:lineRule="auto"/>
              <w:ind w:left="0" w:firstLine="0"/>
              <w:jc w:val="left"/>
              <w:rPr>
                <w:b/>
              </w:rPr>
            </w:pPr>
            <w:bookmarkStart w:id="143" w:name="IsolatingDevice"/>
            <w:r w:rsidRPr="0076424C">
              <w:rPr>
                <w:b/>
              </w:rPr>
              <w:t>Isolating Device</w:t>
            </w:r>
            <w:bookmarkEnd w:id="143"/>
          </w:p>
        </w:tc>
        <w:tc>
          <w:tcPr>
            <w:tcW w:w="6675" w:type="dxa"/>
            <w:gridSpan w:val="2"/>
          </w:tcPr>
          <w:p w14:paraId="6025ABDE" w14:textId="72F71B43" w:rsidR="00637AA0" w:rsidRPr="0076424C" w:rsidRDefault="00637AA0" w:rsidP="00EF0C57">
            <w:pPr>
              <w:pStyle w:val="BodyText"/>
              <w:spacing w:beforeLines="40" w:before="96" w:afterLines="40" w:after="96" w:line="240" w:lineRule="auto"/>
              <w:ind w:left="0" w:firstLine="0"/>
            </w:pPr>
            <w:r w:rsidRPr="0076424C">
              <w:t>A device for rendering</w:t>
            </w:r>
            <w:r w:rsidRPr="0076424C">
              <w:rPr>
                <w:b/>
              </w:rPr>
              <w:t xml:space="preserve"> </w:t>
            </w:r>
            <w:r>
              <w:fldChar w:fldCharType="begin"/>
            </w:r>
            <w:r>
              <w:instrText xml:space="preserve"> REF Plant \h  \* MERGEFORMAT </w:instrText>
            </w:r>
            <w:r>
              <w:fldChar w:fldCharType="separate"/>
            </w:r>
            <w:r w:rsidR="00D12039" w:rsidRPr="0076424C">
              <w:rPr>
                <w:b/>
              </w:rPr>
              <w:t>Plant</w:t>
            </w:r>
            <w:r>
              <w:fldChar w:fldCharType="end"/>
            </w:r>
            <w:r w:rsidRPr="0076424C">
              <w:t xml:space="preserve"> and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w:t>
            </w:r>
            <w:r>
              <w:fldChar w:fldCharType="begin"/>
            </w:r>
            <w:r>
              <w:instrText xml:space="preserve"> REF Isolated \h  \* MERGEFORMAT </w:instrText>
            </w:r>
            <w:r>
              <w:fldChar w:fldCharType="separate"/>
            </w:r>
            <w:r w:rsidR="00D12039" w:rsidRPr="0076424C">
              <w:rPr>
                <w:b/>
              </w:rPr>
              <w:t>Isolated</w:t>
            </w:r>
            <w:r>
              <w:fldChar w:fldCharType="end"/>
            </w:r>
            <w:r w:rsidRPr="0076424C">
              <w:rPr>
                <w:b/>
              </w:rPr>
              <w:t>.</w:t>
            </w:r>
          </w:p>
        </w:tc>
      </w:tr>
      <w:tr w:rsidR="00637AA0" w:rsidRPr="0076424C" w14:paraId="09A9C880" w14:textId="77777777" w:rsidTr="00EF0C57">
        <w:trPr>
          <w:gridAfter w:val="1"/>
          <w:wAfter w:w="23" w:type="dxa"/>
          <w:cantSplit/>
        </w:trPr>
        <w:tc>
          <w:tcPr>
            <w:tcW w:w="2658" w:type="dxa"/>
          </w:tcPr>
          <w:p w14:paraId="370100BE" w14:textId="77777777" w:rsidR="00637AA0" w:rsidRPr="0076424C" w:rsidRDefault="00637AA0" w:rsidP="00EF0C57">
            <w:pPr>
              <w:pStyle w:val="BodyText"/>
              <w:spacing w:beforeLines="40" w:before="96" w:afterLines="40" w:after="96" w:line="240" w:lineRule="auto"/>
              <w:ind w:left="0" w:firstLine="0"/>
              <w:jc w:val="left"/>
              <w:rPr>
                <w:b/>
              </w:rPr>
            </w:pPr>
            <w:bookmarkStart w:id="144" w:name="JointSystemIncident"/>
            <w:r w:rsidRPr="0076424C">
              <w:rPr>
                <w:b/>
              </w:rPr>
              <w:t>Joint System Incident</w:t>
            </w:r>
            <w:bookmarkEnd w:id="144"/>
          </w:p>
        </w:tc>
        <w:tc>
          <w:tcPr>
            <w:tcW w:w="6675" w:type="dxa"/>
            <w:gridSpan w:val="2"/>
          </w:tcPr>
          <w:p w14:paraId="3C865CFA" w14:textId="590DE66D" w:rsidR="00637AA0" w:rsidRPr="0076424C" w:rsidRDefault="00637AA0" w:rsidP="00EF0C57">
            <w:pPr>
              <w:pStyle w:val="BodyText"/>
              <w:spacing w:beforeLines="40" w:before="96" w:afterLines="40" w:after="96" w:line="240" w:lineRule="auto"/>
              <w:ind w:left="0" w:firstLine="0"/>
            </w:pPr>
            <w:r w:rsidRPr="0076424C">
              <w:t xml:space="preserve">Is an </w:t>
            </w:r>
            <w:r>
              <w:fldChar w:fldCharType="begin"/>
            </w:r>
            <w:r>
              <w:instrText xml:space="preserve"> REF Event \h  \* MERGEFORMAT </w:instrText>
            </w:r>
            <w:r>
              <w:fldChar w:fldCharType="separate"/>
            </w:r>
            <w:r w:rsidR="00D12039" w:rsidRPr="0076424C">
              <w:rPr>
                <w:b/>
              </w:rPr>
              <w:t>Event</w:t>
            </w:r>
            <w:r>
              <w:fldChar w:fldCharType="end"/>
            </w:r>
            <w:r w:rsidRPr="0076424C">
              <w:t xml:space="preserve"> occurring on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or installation, which, in the opinion of 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t xml:space="preserve">, has or may have a serious and/or widespread effect on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or installation of another.</w:t>
            </w:r>
          </w:p>
        </w:tc>
      </w:tr>
      <w:tr w:rsidR="00637AA0" w:rsidRPr="0076424C" w14:paraId="164672F1" w14:textId="77777777" w:rsidTr="00EF0C57">
        <w:trPr>
          <w:gridAfter w:val="1"/>
          <w:wAfter w:w="23" w:type="dxa"/>
          <w:cantSplit/>
        </w:trPr>
        <w:tc>
          <w:tcPr>
            <w:tcW w:w="2658" w:type="dxa"/>
          </w:tcPr>
          <w:p w14:paraId="517D9CA2" w14:textId="77777777" w:rsidR="00637AA0" w:rsidRPr="0076424C" w:rsidRDefault="00637AA0" w:rsidP="00EF0C57">
            <w:pPr>
              <w:pStyle w:val="BodyText"/>
              <w:spacing w:beforeLines="40" w:before="96" w:afterLines="40" w:after="96" w:line="240" w:lineRule="auto"/>
              <w:ind w:left="0" w:firstLine="0"/>
              <w:jc w:val="left"/>
              <w:rPr>
                <w:b/>
              </w:rPr>
            </w:pPr>
            <w:bookmarkStart w:id="145" w:name="LargePowerStation"/>
            <w:r w:rsidRPr="0076424C">
              <w:rPr>
                <w:b/>
              </w:rPr>
              <w:t>Large Power Station</w:t>
            </w:r>
            <w:bookmarkEnd w:id="145"/>
          </w:p>
        </w:tc>
        <w:tc>
          <w:tcPr>
            <w:tcW w:w="6675" w:type="dxa"/>
            <w:gridSpan w:val="2"/>
          </w:tcPr>
          <w:p w14:paraId="5AEECD4A" w14:textId="4C9F8241" w:rsidR="00637AA0" w:rsidRPr="0076424C" w:rsidRDefault="00637AA0" w:rsidP="00EF0C57">
            <w:pPr>
              <w:pStyle w:val="BodyText"/>
              <w:spacing w:beforeLines="40" w:before="96" w:afterLines="40" w:after="96" w:line="240" w:lineRule="auto"/>
              <w:ind w:left="60" w:firstLine="0"/>
            </w:pPr>
            <w:r>
              <w:t xml:space="preserve">As defined in the </w:t>
            </w:r>
            <w:r>
              <w:fldChar w:fldCharType="begin"/>
            </w:r>
            <w:r>
              <w:instrText xml:space="preserve"> REF GridCode \h </w:instrText>
            </w:r>
            <w:r>
              <w:fldChar w:fldCharType="separate"/>
            </w:r>
            <w:r w:rsidR="00D12039" w:rsidRPr="0076424C">
              <w:rPr>
                <w:b/>
              </w:rPr>
              <w:t>Grid Code</w:t>
            </w:r>
            <w:r>
              <w:fldChar w:fldCharType="end"/>
            </w:r>
            <w:r>
              <w:t>.</w:t>
            </w:r>
          </w:p>
        </w:tc>
      </w:tr>
      <w:tr w:rsidR="00637AA0" w:rsidRPr="0076424C" w14:paraId="2D4B5D28" w14:textId="77777777" w:rsidTr="00EF0C57">
        <w:trPr>
          <w:gridAfter w:val="1"/>
          <w:wAfter w:w="23" w:type="dxa"/>
          <w:cantSplit/>
        </w:trPr>
        <w:tc>
          <w:tcPr>
            <w:tcW w:w="2658" w:type="dxa"/>
          </w:tcPr>
          <w:p w14:paraId="27B43FF9" w14:textId="77777777" w:rsidR="00637AA0" w:rsidRPr="0076424C" w:rsidRDefault="00637AA0" w:rsidP="00EF0C57">
            <w:pPr>
              <w:pStyle w:val="BodyText"/>
              <w:spacing w:beforeLines="40" w:before="96" w:afterLines="40" w:after="96" w:line="240" w:lineRule="auto"/>
              <w:ind w:left="0" w:firstLine="0"/>
              <w:jc w:val="left"/>
              <w:rPr>
                <w:b/>
              </w:rPr>
            </w:pPr>
            <w:r>
              <w:rPr>
                <w:b/>
              </w:rPr>
              <w:t>Legally Binding Decisions of the European Commission and/or the Agency</w:t>
            </w:r>
          </w:p>
        </w:tc>
        <w:tc>
          <w:tcPr>
            <w:tcW w:w="6675" w:type="dxa"/>
            <w:gridSpan w:val="2"/>
          </w:tcPr>
          <w:p w14:paraId="490704AE" w14:textId="77777777" w:rsidR="00637AA0" w:rsidRPr="00A22679" w:rsidRDefault="00637AA0" w:rsidP="00EF0C57">
            <w:pPr>
              <w:pStyle w:val="BodyText"/>
              <w:spacing w:beforeLines="40" w:before="96" w:afterLines="40" w:after="96" w:line="240" w:lineRule="auto"/>
              <w:ind w:left="0" w:firstLine="0"/>
            </w:pPr>
            <w:r>
              <w:t xml:space="preserve">Any relevant legally binding decision or decisions of the European Commission and/or the Agency, but a binding decision does not include decision that is not, or so much of a decision as is not, </w:t>
            </w:r>
            <w:r>
              <w:rPr>
                <w:b/>
                <w:bCs/>
              </w:rPr>
              <w:t>Retained EU Law</w:t>
            </w:r>
            <w:r>
              <w:t>.</w:t>
            </w:r>
          </w:p>
        </w:tc>
      </w:tr>
      <w:tr w:rsidR="00637AA0" w:rsidRPr="0076424C" w14:paraId="0AAEFE50" w14:textId="77777777" w:rsidTr="00EF0C57">
        <w:trPr>
          <w:gridAfter w:val="1"/>
          <w:wAfter w:w="23" w:type="dxa"/>
          <w:cantSplit/>
        </w:trPr>
        <w:tc>
          <w:tcPr>
            <w:tcW w:w="2658" w:type="dxa"/>
          </w:tcPr>
          <w:p w14:paraId="3F41881F" w14:textId="77777777" w:rsidR="00637AA0" w:rsidRPr="0076424C" w:rsidRDefault="00637AA0" w:rsidP="00EF0C57">
            <w:pPr>
              <w:pStyle w:val="BodyText"/>
              <w:spacing w:beforeLines="40" w:before="96" w:afterLines="40" w:after="96" w:line="240" w:lineRule="auto"/>
              <w:ind w:left="0" w:firstLine="0"/>
              <w:jc w:val="left"/>
              <w:rPr>
                <w:b/>
              </w:rPr>
            </w:pPr>
            <w:bookmarkStart w:id="146" w:name="LoadManagedArea"/>
            <w:r w:rsidRPr="0076424C">
              <w:rPr>
                <w:b/>
              </w:rPr>
              <w:t>Load Managed Area</w:t>
            </w:r>
            <w:bookmarkEnd w:id="146"/>
          </w:p>
        </w:tc>
        <w:tc>
          <w:tcPr>
            <w:tcW w:w="6675" w:type="dxa"/>
            <w:gridSpan w:val="2"/>
          </w:tcPr>
          <w:p w14:paraId="500FD6C4" w14:textId="14A72037" w:rsidR="00637AA0" w:rsidRPr="0076424C" w:rsidRDefault="00637AA0" w:rsidP="00EF0C57">
            <w:pPr>
              <w:pStyle w:val="BodyText"/>
              <w:spacing w:beforeLines="40" w:before="96" w:afterLines="40" w:after="96" w:line="240" w:lineRule="auto"/>
              <w:ind w:left="0" w:firstLine="0"/>
            </w:pPr>
            <w:r w:rsidRPr="0076424C">
              <w:t xml:space="preserve">Has the meaning given to that term in the </w:t>
            </w:r>
            <w:r w:rsidRPr="0076424C">
              <w:rPr>
                <w:b/>
              </w:rPr>
              <w:t xml:space="preserve">Distribution Use of </w:t>
            </w:r>
            <w:r>
              <w:fldChar w:fldCharType="begin"/>
            </w:r>
            <w:r>
              <w:instrText xml:space="preserve"> REF System \h  \* MERGEFORMAT </w:instrText>
            </w:r>
            <w:r>
              <w:fldChar w:fldCharType="separate"/>
            </w:r>
            <w:r w:rsidR="00D12039" w:rsidRPr="0076424C">
              <w:rPr>
                <w:b/>
              </w:rPr>
              <w:t>System</w:t>
            </w:r>
            <w:r>
              <w:fldChar w:fldCharType="end"/>
            </w:r>
            <w:r w:rsidRPr="0076424C">
              <w:rPr>
                <w:b/>
              </w:rPr>
              <w:t xml:space="preserve"> Agreement</w:t>
            </w:r>
            <w:r w:rsidRPr="0076424C">
              <w:t>.</w:t>
            </w:r>
          </w:p>
        </w:tc>
      </w:tr>
      <w:tr w:rsidR="00637AA0" w:rsidRPr="0076424C" w14:paraId="1E940AA3" w14:textId="77777777" w:rsidTr="00EF0C57">
        <w:trPr>
          <w:gridAfter w:val="1"/>
          <w:wAfter w:w="23" w:type="dxa"/>
          <w:cantSplit/>
        </w:trPr>
        <w:tc>
          <w:tcPr>
            <w:tcW w:w="2658" w:type="dxa"/>
          </w:tcPr>
          <w:p w14:paraId="765F061F" w14:textId="77777777" w:rsidR="00637AA0" w:rsidRPr="0076424C" w:rsidRDefault="00637AA0" w:rsidP="00EF0C57">
            <w:pPr>
              <w:pStyle w:val="BodyText"/>
              <w:spacing w:beforeLines="40" w:before="96" w:afterLines="40" w:after="96" w:line="240" w:lineRule="auto"/>
              <w:ind w:left="0" w:firstLine="0"/>
              <w:jc w:val="left"/>
              <w:rPr>
                <w:b/>
              </w:rPr>
            </w:pPr>
            <w:bookmarkStart w:id="147" w:name="LV"/>
            <w:r w:rsidRPr="0076424C">
              <w:rPr>
                <w:b/>
              </w:rPr>
              <w:t>Low Voltage</w:t>
            </w:r>
            <w:bookmarkEnd w:id="147"/>
            <w:r w:rsidRPr="0076424C">
              <w:rPr>
                <w:b/>
              </w:rPr>
              <w:t xml:space="preserve"> or LV</w:t>
            </w:r>
          </w:p>
        </w:tc>
        <w:tc>
          <w:tcPr>
            <w:tcW w:w="6675" w:type="dxa"/>
            <w:gridSpan w:val="2"/>
          </w:tcPr>
          <w:p w14:paraId="367AC2E8" w14:textId="77777777" w:rsidR="00637AA0" w:rsidRPr="0076424C" w:rsidRDefault="00637AA0" w:rsidP="00EF0C57">
            <w:pPr>
              <w:pStyle w:val="BodyText"/>
              <w:spacing w:beforeLines="40" w:before="96" w:afterLines="40" w:after="96" w:line="240" w:lineRule="auto"/>
              <w:ind w:left="0" w:firstLine="0"/>
              <w:rPr>
                <w:b/>
              </w:rPr>
            </w:pPr>
            <w:r w:rsidRPr="0076424C">
              <w:t>In relation to alternating current, a voltage exceeding 50 volts</w:t>
            </w:r>
            <w:r w:rsidRPr="0076424C">
              <w:rPr>
                <w:b/>
              </w:rPr>
              <w:t xml:space="preserve"> </w:t>
            </w:r>
            <w:r w:rsidRPr="0076424C">
              <w:t>but not exceeding 1 000 volts</w:t>
            </w:r>
            <w:r w:rsidRPr="0076424C">
              <w:rPr>
                <w:b/>
              </w:rPr>
              <w:t>.</w:t>
            </w:r>
          </w:p>
        </w:tc>
      </w:tr>
      <w:tr w:rsidR="00637AA0" w:rsidRPr="0076424C" w14:paraId="25CE87B6" w14:textId="77777777" w:rsidTr="00EF0C57">
        <w:trPr>
          <w:gridAfter w:val="1"/>
          <w:wAfter w:w="23" w:type="dxa"/>
          <w:cantSplit/>
        </w:trPr>
        <w:tc>
          <w:tcPr>
            <w:tcW w:w="2658" w:type="dxa"/>
          </w:tcPr>
          <w:p w14:paraId="3068C637" w14:textId="77777777" w:rsidR="00637AA0" w:rsidRPr="0076424C" w:rsidRDefault="00637AA0" w:rsidP="00EF0C57">
            <w:pPr>
              <w:spacing w:beforeLines="40" w:before="96" w:afterLines="40" w:after="96"/>
              <w:ind w:left="0" w:firstLine="0"/>
              <w:jc w:val="left"/>
              <w:rPr>
                <w:b/>
                <w:spacing w:val="5"/>
              </w:rPr>
            </w:pPr>
            <w:bookmarkStart w:id="148" w:name="manufacturersinformation"/>
            <w:r>
              <w:rPr>
                <w:b/>
                <w:spacing w:val="5"/>
              </w:rPr>
              <w:t>Manufacturers’ Information</w:t>
            </w:r>
            <w:bookmarkEnd w:id="148"/>
          </w:p>
        </w:tc>
        <w:tc>
          <w:tcPr>
            <w:tcW w:w="6675" w:type="dxa"/>
            <w:gridSpan w:val="2"/>
          </w:tcPr>
          <w:p w14:paraId="3E88EBE5" w14:textId="57E602FF" w:rsidR="00637AA0" w:rsidRPr="0076424C" w:rsidRDefault="00637AA0" w:rsidP="00EF0C57">
            <w:pPr>
              <w:spacing w:beforeLines="40" w:before="96" w:afterLines="40" w:after="96"/>
              <w:ind w:left="36" w:hanging="36"/>
              <w:jc w:val="left"/>
              <w:rPr>
                <w:spacing w:val="5"/>
              </w:rPr>
            </w:pPr>
            <w:r w:rsidRPr="0075224E">
              <w:t xml:space="preserve">Information in suitable form provided by a </w:t>
            </w:r>
            <w:r>
              <w:t>m</w:t>
            </w:r>
            <w:r w:rsidRPr="0075224E">
              <w:t xml:space="preserve">anufacturer in order to demonstrate compliance with one or more of the requirements of </w:t>
            </w:r>
            <w:r>
              <w:t xml:space="preserve">the </w:t>
            </w:r>
            <w:r>
              <w:fldChar w:fldCharType="begin"/>
            </w:r>
            <w:r>
              <w:instrText xml:space="preserve"> REF DistributionCode \h </w:instrText>
            </w:r>
            <w:r>
              <w:fldChar w:fldCharType="separate"/>
            </w:r>
            <w:r w:rsidR="00D12039" w:rsidRPr="0076424C">
              <w:rPr>
                <w:b/>
              </w:rPr>
              <w:t>Distribution Code</w:t>
            </w:r>
            <w:r>
              <w:fldChar w:fldCharType="end"/>
            </w:r>
            <w:r w:rsidRPr="0075224E">
              <w:t xml:space="preserve">.  Where </w:t>
            </w:r>
            <w:r>
              <w:t>e</w:t>
            </w:r>
            <w:r w:rsidRPr="0075224E">
              <w:t xml:space="preserve">quipment </w:t>
            </w:r>
            <w:r>
              <w:t>c</w:t>
            </w:r>
            <w:r w:rsidRPr="0075224E">
              <w:t xml:space="preserve">ertificate(s) as defined in </w:t>
            </w:r>
            <w:r>
              <w:rPr>
                <w:b/>
                <w:bCs/>
              </w:rPr>
              <w:t xml:space="preserve">Retained </w:t>
            </w:r>
            <w:r w:rsidRPr="00837A89">
              <w:rPr>
                <w:b/>
                <w:bCs/>
              </w:rPr>
              <w:t>EU Law</w:t>
            </w:r>
            <w:r>
              <w:t xml:space="preserve"> (Commission Regulation (</w:t>
            </w:r>
            <w:r w:rsidRPr="00A22679">
              <w:t>EU</w:t>
            </w:r>
            <w:r>
              <w:t>)</w:t>
            </w:r>
            <w:r w:rsidRPr="0075224E">
              <w:t xml:space="preserve"> 2016/631</w:t>
            </w:r>
            <w:r>
              <w:t>, (Network Requirements for Connections of Generators)), or (Commission Regulation (EU) 2016/1388</w:t>
            </w:r>
            <w:r w:rsidRPr="0075224E">
              <w:t xml:space="preserve"> </w:t>
            </w:r>
            <w:r>
              <w:t xml:space="preserve">(Network Code on Demand Connection)) </w:t>
            </w:r>
            <w:r w:rsidRPr="0075224E">
              <w:t xml:space="preserve">cover all or part of the relevant compliance points, the </w:t>
            </w:r>
            <w:r>
              <w:t>e</w:t>
            </w:r>
            <w:r w:rsidRPr="0075224E">
              <w:t xml:space="preserve">quipment </w:t>
            </w:r>
            <w:r>
              <w:t>c</w:t>
            </w:r>
            <w:r w:rsidRPr="0075224E">
              <w:t xml:space="preserve">ertificate(s) demonstrate compliance without need for further evidence for those aspects within the scope of the </w:t>
            </w:r>
            <w:r>
              <w:t>e</w:t>
            </w:r>
            <w:r w:rsidRPr="0075224E">
              <w:t xml:space="preserve">quipment </w:t>
            </w:r>
            <w:r>
              <w:t>c</w:t>
            </w:r>
            <w:r w:rsidRPr="0075224E">
              <w:t>ertificate</w:t>
            </w:r>
          </w:p>
        </w:tc>
      </w:tr>
      <w:tr w:rsidR="00637AA0" w:rsidRPr="0076424C" w14:paraId="2D66779F" w14:textId="77777777" w:rsidTr="00EF0C57">
        <w:trPr>
          <w:gridAfter w:val="1"/>
          <w:wAfter w:w="23" w:type="dxa"/>
          <w:cantSplit/>
        </w:trPr>
        <w:tc>
          <w:tcPr>
            <w:tcW w:w="2658" w:type="dxa"/>
          </w:tcPr>
          <w:p w14:paraId="7F390A95" w14:textId="77777777" w:rsidR="00637AA0" w:rsidRPr="0076424C" w:rsidRDefault="00637AA0" w:rsidP="00EF0C57">
            <w:pPr>
              <w:spacing w:beforeLines="40" w:before="96" w:afterLines="40" w:after="96"/>
              <w:jc w:val="left"/>
              <w:rPr>
                <w:b/>
                <w:sz w:val="22"/>
              </w:rPr>
            </w:pPr>
            <w:bookmarkStart w:id="149" w:name="MaximumGeneration"/>
            <w:r w:rsidRPr="0076424C">
              <w:rPr>
                <w:b/>
                <w:spacing w:val="5"/>
              </w:rPr>
              <w:t>Maximum Generation</w:t>
            </w:r>
            <w:bookmarkEnd w:id="149"/>
          </w:p>
        </w:tc>
        <w:tc>
          <w:tcPr>
            <w:tcW w:w="6675" w:type="dxa"/>
            <w:gridSpan w:val="2"/>
          </w:tcPr>
          <w:p w14:paraId="4A58028B" w14:textId="0AC4E964" w:rsidR="00637AA0" w:rsidRPr="0076424C" w:rsidRDefault="00637AA0" w:rsidP="00EF0C57">
            <w:pPr>
              <w:spacing w:beforeLines="40" w:before="96" w:afterLines="40" w:after="96"/>
              <w:ind w:left="36" w:hanging="36"/>
              <w:jc w:val="left"/>
              <w:rPr>
                <w:spacing w:val="5"/>
              </w:rPr>
            </w:pPr>
            <w:r w:rsidRPr="0076424C">
              <w:rPr>
                <w:spacing w:val="5"/>
              </w:rPr>
              <w:t>The additional output obtainable from</w:t>
            </w:r>
            <w:r>
              <w:rPr>
                <w:spacing w:val="5"/>
              </w:rPr>
              <w:t xml:space="preserve"> a</w:t>
            </w:r>
            <w:r w:rsidRPr="0076424C">
              <w:rPr>
                <w:spacing w:val="5"/>
              </w:rPr>
              <w:t xml:space="preserve"> </w:t>
            </w:r>
            <w:r>
              <w:rPr>
                <w:spacing w:val="5"/>
              </w:rPr>
              <w:fldChar w:fldCharType="begin"/>
            </w:r>
            <w:r>
              <w:rPr>
                <w:spacing w:val="5"/>
              </w:rPr>
              <w:instrText xml:space="preserve"> REF pgm \h </w:instrText>
            </w:r>
            <w:r>
              <w:rPr>
                <w:spacing w:val="5"/>
              </w:rPr>
            </w:r>
            <w:r>
              <w:rPr>
                <w:spacing w:val="5"/>
              </w:rPr>
              <w:fldChar w:fldCharType="separate"/>
            </w:r>
            <w:r w:rsidR="00D12039">
              <w:rPr>
                <w:b/>
              </w:rPr>
              <w:t>Power Generating Module</w:t>
            </w:r>
            <w:r>
              <w:rPr>
                <w:spacing w:val="5"/>
              </w:rPr>
              <w:fldChar w:fldCharType="end"/>
            </w:r>
            <w:r w:rsidRPr="0076424C">
              <w:rPr>
                <w:spacing w:val="5"/>
              </w:rPr>
              <w:t xml:space="preserve"> in excess of </w:t>
            </w:r>
            <w:r>
              <w:fldChar w:fldCharType="begin"/>
            </w:r>
            <w:r>
              <w:instrText xml:space="preserve"> REF RegisteredCapacity \h  \* MERGEFORMAT </w:instrText>
            </w:r>
            <w:r>
              <w:fldChar w:fldCharType="separate"/>
            </w:r>
            <w:r w:rsidR="00D12039" w:rsidRPr="0076424C">
              <w:rPr>
                <w:b/>
              </w:rPr>
              <w:t>Registered Capacity</w:t>
            </w:r>
            <w:r>
              <w:fldChar w:fldCharType="end"/>
            </w:r>
            <w:r w:rsidRPr="0076424C">
              <w:rPr>
                <w:b/>
                <w:spacing w:val="5"/>
              </w:rPr>
              <w:t>.</w:t>
            </w:r>
          </w:p>
        </w:tc>
      </w:tr>
      <w:tr w:rsidR="00637AA0" w:rsidRPr="0076424C" w14:paraId="72D5B62E" w14:textId="77777777" w:rsidTr="00EF0C57">
        <w:trPr>
          <w:gridAfter w:val="1"/>
          <w:wAfter w:w="23" w:type="dxa"/>
          <w:cantSplit/>
        </w:trPr>
        <w:tc>
          <w:tcPr>
            <w:tcW w:w="2658" w:type="dxa"/>
          </w:tcPr>
          <w:p w14:paraId="4F07E288" w14:textId="77777777" w:rsidR="00637AA0" w:rsidRPr="0076424C" w:rsidRDefault="00637AA0" w:rsidP="00EF0C57">
            <w:pPr>
              <w:pStyle w:val="BodyText"/>
              <w:spacing w:beforeLines="40" w:before="96" w:afterLines="40" w:after="96" w:line="240" w:lineRule="auto"/>
              <w:ind w:left="0" w:firstLine="0"/>
              <w:jc w:val="left"/>
              <w:rPr>
                <w:b/>
              </w:rPr>
            </w:pPr>
            <w:bookmarkStart w:id="150" w:name="MediumPowerStation"/>
            <w:r w:rsidRPr="0076424C">
              <w:rPr>
                <w:b/>
              </w:rPr>
              <w:lastRenderedPageBreak/>
              <w:t>Medium Power Station</w:t>
            </w:r>
            <w:bookmarkEnd w:id="150"/>
            <w:r w:rsidRPr="0076424C">
              <w:rPr>
                <w:b/>
              </w:rPr>
              <w:br/>
            </w:r>
          </w:p>
        </w:tc>
        <w:tc>
          <w:tcPr>
            <w:tcW w:w="6675" w:type="dxa"/>
            <w:gridSpan w:val="2"/>
          </w:tcPr>
          <w:p w14:paraId="7C8A5817" w14:textId="583A79B8" w:rsidR="00637AA0" w:rsidRPr="0076424C" w:rsidRDefault="00637AA0" w:rsidP="00EF0C57">
            <w:pPr>
              <w:pStyle w:val="BodyText"/>
              <w:spacing w:beforeLines="40" w:before="96" w:afterLines="40" w:after="96" w:line="240" w:lineRule="auto"/>
              <w:ind w:left="0" w:firstLine="0"/>
            </w:pPr>
            <w:r w:rsidRPr="0076424C">
              <w:t xml:space="preserve">A </w:t>
            </w:r>
            <w:r>
              <w:fldChar w:fldCharType="begin"/>
            </w:r>
            <w:r>
              <w:instrText xml:space="preserve"> REF PowerStation \h  \* MERGEFORMAT </w:instrText>
            </w:r>
            <w:r>
              <w:fldChar w:fldCharType="separate"/>
            </w:r>
            <w:r w:rsidR="00D12039" w:rsidRPr="0076424C">
              <w:rPr>
                <w:b/>
              </w:rPr>
              <w:t>Power Station</w:t>
            </w:r>
            <w:r>
              <w:fldChar w:fldCharType="end"/>
            </w:r>
            <w:r w:rsidRPr="0076424C">
              <w:t xml:space="preserve"> which is connected to a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notionally connected to a </w:t>
            </w:r>
            <w:r>
              <w:fldChar w:fldCharType="begin"/>
            </w:r>
            <w:r>
              <w:instrText xml:space="preserve"> REF GSP \h  \* MERGEFORMAT </w:instrText>
            </w:r>
            <w:r>
              <w:fldChar w:fldCharType="separate"/>
            </w:r>
            <w:r w:rsidR="00D12039" w:rsidRPr="0076424C">
              <w:rPr>
                <w:b/>
              </w:rPr>
              <w:t>Grid Supply Point</w:t>
            </w:r>
            <w:r>
              <w:fldChar w:fldCharType="end"/>
            </w:r>
            <w:r w:rsidRPr="0076424C">
              <w:t xml:space="preserve"> in</w:t>
            </w:r>
            <w:r>
              <w:rPr>
                <w:noProof/>
                <w:szCs w:val="22"/>
              </w:rPr>
              <w:t xml:space="preserve"> </w:t>
            </w:r>
            <w:r>
              <w:fldChar w:fldCharType="begin"/>
            </w:r>
            <w:r>
              <w:rPr>
                <w:noProof/>
                <w:szCs w:val="22"/>
              </w:rPr>
              <w:instrText xml:space="preserve"> REF NGET \h </w:instrText>
            </w:r>
            <w:r>
              <w:fldChar w:fldCharType="separate"/>
            </w:r>
            <w:r w:rsidR="00D12039">
              <w:rPr>
                <w:b/>
              </w:rPr>
              <w:t>NGET</w:t>
            </w:r>
            <w:r>
              <w:fldChar w:fldCharType="end"/>
            </w:r>
            <w:r w:rsidRPr="0076424C">
              <w:t xml:space="preserve">’s Transmission Area with a </w:t>
            </w:r>
            <w:r>
              <w:fldChar w:fldCharType="begin"/>
            </w:r>
            <w:r>
              <w:instrText xml:space="preserve"> REF RegisteredCapacity \h  \* MERGEFORMAT </w:instrText>
            </w:r>
            <w:r>
              <w:fldChar w:fldCharType="separate"/>
            </w:r>
            <w:r w:rsidR="00D12039" w:rsidRPr="0076424C">
              <w:rPr>
                <w:b/>
              </w:rPr>
              <w:t>Registered Capacity</w:t>
            </w:r>
            <w:r>
              <w:fldChar w:fldCharType="end"/>
            </w:r>
            <w:r w:rsidRPr="0076424C">
              <w:t xml:space="preserve"> of 50 MW or more but less than 100 MW.  </w:t>
            </w:r>
          </w:p>
          <w:p w14:paraId="62625EA4" w14:textId="29733FB0" w:rsidR="00637AA0" w:rsidRPr="0076424C" w:rsidRDefault="00637AA0" w:rsidP="00EF0C57">
            <w:pPr>
              <w:pStyle w:val="BodyText"/>
              <w:spacing w:beforeLines="40" w:before="96" w:afterLines="40" w:after="96" w:line="240" w:lineRule="auto"/>
              <w:ind w:left="0" w:firstLine="0"/>
            </w:pPr>
            <w:r w:rsidRPr="0076424C">
              <w:t xml:space="preserve">For the avoidance of doubt an installation comprising one or more </w:t>
            </w:r>
            <w:r>
              <w:fldChar w:fldCharType="begin"/>
            </w:r>
            <w:r>
              <w:instrText xml:space="preserve"> REF DCConverter \h  \* MERGEFORMAT </w:instrText>
            </w:r>
            <w:r>
              <w:fldChar w:fldCharType="separate"/>
            </w:r>
            <w:r w:rsidR="00D12039" w:rsidRPr="0076424C">
              <w:rPr>
                <w:b/>
              </w:rPr>
              <w:t>DC Converter</w:t>
            </w:r>
            <w:r>
              <w:fldChar w:fldCharType="end"/>
            </w:r>
            <w:r w:rsidRPr="0076424C">
              <w:rPr>
                <w:b/>
                <w:bCs/>
              </w:rPr>
              <w:t>s</w:t>
            </w:r>
            <w:r w:rsidRPr="0076424C">
              <w:t xml:space="preserve"> with an aggregate capacity of between 50 and 100MW will be classed as a Medium Power Station for the purposes of this Distribution Code.</w:t>
            </w:r>
          </w:p>
        </w:tc>
      </w:tr>
      <w:tr w:rsidR="00637AA0" w:rsidRPr="0076424C" w14:paraId="6F0CD283" w14:textId="77777777" w:rsidTr="00EF0C57">
        <w:trPr>
          <w:gridAfter w:val="1"/>
          <w:wAfter w:w="23" w:type="dxa"/>
          <w:cantSplit/>
        </w:trPr>
        <w:tc>
          <w:tcPr>
            <w:tcW w:w="2658" w:type="dxa"/>
          </w:tcPr>
          <w:p w14:paraId="0BBB058A" w14:textId="77777777" w:rsidR="00637AA0" w:rsidRPr="0076424C" w:rsidRDefault="00637AA0" w:rsidP="00EF0C57">
            <w:pPr>
              <w:pStyle w:val="BodyText"/>
              <w:spacing w:beforeLines="40" w:before="96" w:afterLines="40" w:after="96" w:line="240" w:lineRule="auto"/>
              <w:ind w:left="0" w:firstLine="0"/>
              <w:jc w:val="left"/>
              <w:rPr>
                <w:b/>
              </w:rPr>
            </w:pPr>
            <w:bookmarkStart w:id="151" w:name="MOCOPA"/>
            <w:r w:rsidRPr="0076424C">
              <w:rPr>
                <w:b/>
              </w:rPr>
              <w:t>Meter Operation Code of Practice Agreement</w:t>
            </w:r>
            <w:bookmarkEnd w:id="151"/>
          </w:p>
        </w:tc>
        <w:tc>
          <w:tcPr>
            <w:tcW w:w="6675" w:type="dxa"/>
            <w:gridSpan w:val="2"/>
          </w:tcPr>
          <w:p w14:paraId="20D0384E" w14:textId="77777777" w:rsidR="00637AA0" w:rsidRPr="0076424C" w:rsidRDefault="00637AA0" w:rsidP="00EF0C57">
            <w:pPr>
              <w:pStyle w:val="BodyText"/>
              <w:spacing w:beforeLines="40" w:before="96" w:afterLines="40" w:after="96" w:line="240" w:lineRule="auto"/>
              <w:ind w:left="0" w:firstLine="0"/>
            </w:pPr>
            <w:r w:rsidRPr="0076424C">
              <w:t>The agreement of that name, as amended from time to time.</w:t>
            </w:r>
          </w:p>
        </w:tc>
      </w:tr>
      <w:tr w:rsidR="00637AA0" w:rsidRPr="0076424C" w14:paraId="11EFA636" w14:textId="77777777" w:rsidTr="00EF0C57">
        <w:trPr>
          <w:gridAfter w:val="1"/>
          <w:wAfter w:w="23" w:type="dxa"/>
          <w:cantSplit/>
        </w:trPr>
        <w:tc>
          <w:tcPr>
            <w:tcW w:w="2658" w:type="dxa"/>
          </w:tcPr>
          <w:p w14:paraId="59F4E50C" w14:textId="77777777" w:rsidR="00637AA0" w:rsidRPr="0076424C" w:rsidRDefault="00637AA0" w:rsidP="00EF0C57">
            <w:pPr>
              <w:pStyle w:val="BodyText"/>
              <w:spacing w:beforeLines="40" w:before="96" w:afterLines="40" w:after="96" w:line="240" w:lineRule="auto"/>
              <w:jc w:val="left"/>
              <w:rPr>
                <w:b/>
                <w:u w:val="single"/>
              </w:rPr>
            </w:pPr>
            <w:bookmarkStart w:id="152" w:name="MO"/>
            <w:r w:rsidRPr="0076424C">
              <w:rPr>
                <w:b/>
              </w:rPr>
              <w:t>Meter Operator</w:t>
            </w:r>
            <w:bookmarkEnd w:id="152"/>
          </w:p>
          <w:p w14:paraId="2303E822" w14:textId="77777777" w:rsidR="00637AA0" w:rsidRPr="0076424C" w:rsidRDefault="00637AA0" w:rsidP="00EF0C57">
            <w:pPr>
              <w:pStyle w:val="BodyText"/>
              <w:spacing w:beforeLines="40" w:before="96" w:afterLines="40" w:after="96" w:line="240" w:lineRule="auto"/>
              <w:ind w:left="0" w:firstLine="0"/>
              <w:jc w:val="left"/>
              <w:rPr>
                <w:b/>
                <w:u w:val="single"/>
              </w:rPr>
            </w:pPr>
          </w:p>
        </w:tc>
        <w:tc>
          <w:tcPr>
            <w:tcW w:w="6675" w:type="dxa"/>
            <w:gridSpan w:val="2"/>
          </w:tcPr>
          <w:p w14:paraId="67ED33F8" w14:textId="486FCF1E" w:rsidR="00637AA0" w:rsidRPr="0076424C" w:rsidRDefault="00637AA0" w:rsidP="00EF0C57">
            <w:pPr>
              <w:pStyle w:val="BodyText"/>
              <w:spacing w:beforeLines="40" w:before="96" w:afterLines="40" w:after="96" w:line="240" w:lineRule="auto"/>
              <w:ind w:left="0" w:firstLine="0"/>
              <w:rPr>
                <w:u w:val="single"/>
              </w:rPr>
            </w:pPr>
            <w:r w:rsidRPr="0076424C">
              <w:t xml:space="preserve">A person, registered with the Registration </w:t>
            </w:r>
            <w:r>
              <w:fldChar w:fldCharType="begin"/>
            </w:r>
            <w:r>
              <w:instrText xml:space="preserve"> REF Authority \h  \* MERGEFORMAT </w:instrText>
            </w:r>
            <w:r>
              <w:fldChar w:fldCharType="separate"/>
            </w:r>
            <w:r w:rsidR="00D12039" w:rsidRPr="0076424C">
              <w:rPr>
                <w:b/>
              </w:rPr>
              <w:t>Authority</w:t>
            </w:r>
            <w:r>
              <w:fldChar w:fldCharType="end"/>
            </w:r>
            <w:r w:rsidRPr="0076424C">
              <w:t xml:space="preserve">, appointed by either a </w:t>
            </w:r>
            <w:r>
              <w:fldChar w:fldCharType="begin"/>
            </w:r>
            <w:r>
              <w:instrText xml:space="preserve"> REF Supplier \h  \* MERGEFORMAT </w:instrText>
            </w:r>
            <w:r>
              <w:fldChar w:fldCharType="separate"/>
            </w:r>
            <w:r w:rsidR="00D12039" w:rsidRPr="0076424C">
              <w:rPr>
                <w:b/>
              </w:rPr>
              <w:t>Supplier</w:t>
            </w:r>
            <w:r>
              <w:fldChar w:fldCharType="end"/>
            </w:r>
            <w:r w:rsidRPr="0076424C">
              <w:t xml:space="preserve"> or </w:t>
            </w:r>
            <w:r>
              <w:fldChar w:fldCharType="begin"/>
            </w:r>
            <w:r>
              <w:instrText xml:space="preserve"> REF Customer \h  \* MERGEFORMAT </w:instrText>
            </w:r>
            <w:r>
              <w:fldChar w:fldCharType="separate"/>
            </w:r>
            <w:r w:rsidR="00D12039" w:rsidRPr="0076424C">
              <w:rPr>
                <w:b/>
              </w:rPr>
              <w:t>Customer</w:t>
            </w:r>
            <w:r>
              <w:fldChar w:fldCharType="end"/>
            </w:r>
            <w:r w:rsidRPr="0076424C">
              <w:rPr>
                <w:b/>
              </w:rPr>
              <w:t xml:space="preserve"> </w:t>
            </w:r>
            <w:r w:rsidRPr="0076424C">
              <w:t xml:space="preserve">to provide electricity meter operation services.  (This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does not place any direct obligation on </w:t>
            </w:r>
            <w:r>
              <w:fldChar w:fldCharType="begin"/>
            </w:r>
            <w:r>
              <w:instrText xml:space="preserve"> REF MO \h  \* MERGEFORMAT </w:instrText>
            </w:r>
            <w:r>
              <w:fldChar w:fldCharType="separate"/>
            </w:r>
            <w:r w:rsidR="00D12039" w:rsidRPr="0076424C">
              <w:rPr>
                <w:b/>
              </w:rPr>
              <w:t>Meter Operator</w:t>
            </w:r>
            <w:r>
              <w:fldChar w:fldCharType="end"/>
            </w:r>
            <w:r w:rsidRPr="0076424C">
              <w:rPr>
                <w:b/>
              </w:rPr>
              <w:t xml:space="preserve">s </w:t>
            </w:r>
            <w:r w:rsidRPr="0076424C">
              <w:t>other than</w:t>
            </w:r>
            <w:r w:rsidRPr="0076424C">
              <w:rPr>
                <w:b/>
              </w:rPr>
              <w:t xml:space="preserve"> </w:t>
            </w:r>
            <w:r w:rsidRPr="0076424C">
              <w:t>through the</w:t>
            </w:r>
            <w:r w:rsidRPr="0076424C">
              <w:rPr>
                <w:b/>
              </w:rPr>
              <w:t xml:space="preserve"> </w:t>
            </w:r>
            <w:r w:rsidRPr="0076424C">
              <w:t>appointment by either</w:t>
            </w:r>
            <w:r w:rsidRPr="0076424C">
              <w:rPr>
                <w:b/>
              </w:rPr>
              <w:t xml:space="preserve"> </w:t>
            </w:r>
            <w:r w:rsidRPr="0076424C">
              <w:t xml:space="preserve">a </w:t>
            </w:r>
            <w:r>
              <w:fldChar w:fldCharType="begin"/>
            </w:r>
            <w:r>
              <w:instrText xml:space="preserve"> REF Supplier \h  \* MERGEFORMAT </w:instrText>
            </w:r>
            <w:r>
              <w:fldChar w:fldCharType="separate"/>
            </w:r>
            <w:r w:rsidR="00D12039" w:rsidRPr="0076424C">
              <w:rPr>
                <w:b/>
              </w:rPr>
              <w:t>Supplier</w:t>
            </w:r>
            <w:r>
              <w:fldChar w:fldCharType="end"/>
            </w:r>
            <w:r w:rsidRPr="0076424C">
              <w:t xml:space="preserve"> or a </w:t>
            </w:r>
            <w:r>
              <w:fldChar w:fldCharType="begin"/>
            </w:r>
            <w:r>
              <w:instrText xml:space="preserve"> REF Customer \h  \* MERGEFORMAT </w:instrText>
            </w:r>
            <w:r>
              <w:fldChar w:fldCharType="separate"/>
            </w:r>
            <w:r w:rsidR="00D12039" w:rsidRPr="0076424C">
              <w:rPr>
                <w:b/>
              </w:rPr>
              <w:t>Customer</w:t>
            </w:r>
            <w:r>
              <w:fldChar w:fldCharType="end"/>
            </w:r>
            <w:r w:rsidRPr="0076424C">
              <w:t>.)</w:t>
            </w:r>
          </w:p>
        </w:tc>
      </w:tr>
      <w:tr w:rsidR="00637AA0" w:rsidRPr="0076424C" w14:paraId="3BE4B413" w14:textId="77777777" w:rsidTr="00EF0C57">
        <w:trPr>
          <w:gridAfter w:val="1"/>
          <w:wAfter w:w="23" w:type="dxa"/>
          <w:cantSplit/>
        </w:trPr>
        <w:tc>
          <w:tcPr>
            <w:tcW w:w="2658" w:type="dxa"/>
          </w:tcPr>
          <w:p w14:paraId="31C8156C" w14:textId="77777777" w:rsidR="00637AA0" w:rsidRPr="0076424C" w:rsidRDefault="00637AA0" w:rsidP="00EF0C57">
            <w:pPr>
              <w:pStyle w:val="BodyText"/>
              <w:spacing w:beforeLines="40" w:before="96" w:afterLines="40" w:after="96" w:line="240" w:lineRule="auto"/>
              <w:ind w:left="0" w:firstLine="0"/>
              <w:jc w:val="left"/>
              <w:rPr>
                <w:b/>
              </w:rPr>
            </w:pPr>
            <w:bookmarkStart w:id="153" w:name="MinimumGeneration"/>
            <w:r w:rsidRPr="0076424C">
              <w:rPr>
                <w:b/>
              </w:rPr>
              <w:t>Minimum Generation</w:t>
            </w:r>
            <w:bookmarkEnd w:id="153"/>
          </w:p>
        </w:tc>
        <w:tc>
          <w:tcPr>
            <w:tcW w:w="6675" w:type="dxa"/>
            <w:gridSpan w:val="2"/>
          </w:tcPr>
          <w:p w14:paraId="63EAA5BA" w14:textId="250EFB94" w:rsidR="00637AA0" w:rsidRPr="0076424C" w:rsidRDefault="00637AA0" w:rsidP="00EF0C57">
            <w:pPr>
              <w:pStyle w:val="BodyText"/>
              <w:spacing w:beforeLines="40" w:before="96" w:afterLines="40" w:after="96" w:line="240" w:lineRule="auto"/>
              <w:ind w:left="0" w:firstLine="0"/>
              <w:rPr>
                <w:b/>
              </w:rPr>
            </w:pPr>
            <w:r w:rsidRPr="0076424C">
              <w:t>The minimum output which a</w:t>
            </w:r>
            <w:r w:rsidRPr="0076424C">
              <w:rPr>
                <w:b/>
              </w:rPr>
              <w:t xml:space="preserve"> </w:t>
            </w:r>
            <w:r>
              <w:fldChar w:fldCharType="begin"/>
            </w:r>
            <w:r>
              <w:instrText xml:space="preserve"> REF pgm \h </w:instrText>
            </w:r>
            <w:r>
              <w:fldChar w:fldCharType="separate"/>
            </w:r>
            <w:r w:rsidR="00D12039">
              <w:rPr>
                <w:b/>
              </w:rPr>
              <w:t>Power Generating Module</w:t>
            </w:r>
            <w:r>
              <w:fldChar w:fldCharType="end"/>
            </w:r>
            <w:r w:rsidRPr="0076424C">
              <w:t xml:space="preserve"> can reasonably generate as registered under the </w:t>
            </w:r>
            <w:r>
              <w:fldChar w:fldCharType="begin"/>
            </w:r>
            <w:r>
              <w:instrText xml:space="preserve"> REF DDRC \h  \* MERGEFORMAT </w:instrText>
            </w:r>
            <w:r>
              <w:fldChar w:fldCharType="separate"/>
            </w:r>
            <w:r w:rsidR="00D12039" w:rsidRPr="0076424C">
              <w:rPr>
                <w:b/>
              </w:rPr>
              <w:t>Distribution Data Registration Code</w:t>
            </w:r>
            <w:r>
              <w:fldChar w:fldCharType="end"/>
            </w:r>
            <w:r w:rsidRPr="0076424C">
              <w:t xml:space="preserve">, </w:t>
            </w:r>
            <w:r w:rsidRPr="0076424C">
              <w:rPr>
                <w:b/>
              </w:rPr>
              <w:t xml:space="preserve"> </w:t>
            </w:r>
          </w:p>
        </w:tc>
      </w:tr>
      <w:tr w:rsidR="00637AA0" w:rsidRPr="0076424C" w14:paraId="30C601CF" w14:textId="77777777" w:rsidTr="00EF0C57">
        <w:trPr>
          <w:gridAfter w:val="1"/>
          <w:wAfter w:w="23" w:type="dxa"/>
          <w:cantSplit/>
        </w:trPr>
        <w:tc>
          <w:tcPr>
            <w:tcW w:w="2658" w:type="dxa"/>
          </w:tcPr>
          <w:p w14:paraId="4FDD1F22" w14:textId="77777777" w:rsidR="00637AA0" w:rsidRPr="0076424C" w:rsidRDefault="00637AA0" w:rsidP="00EF0C57">
            <w:pPr>
              <w:pStyle w:val="BodyText"/>
              <w:spacing w:beforeLines="40" w:before="96" w:afterLines="40" w:after="96" w:line="240" w:lineRule="auto"/>
              <w:ind w:left="0" w:firstLine="0"/>
              <w:jc w:val="left"/>
              <w:rPr>
                <w:b/>
              </w:rPr>
            </w:pPr>
            <w:bookmarkStart w:id="154" w:name="NETS"/>
            <w:r w:rsidRPr="0076424C">
              <w:rPr>
                <w:b/>
              </w:rPr>
              <w:t>National Electricity Transmission System</w:t>
            </w:r>
            <w:bookmarkEnd w:id="154"/>
          </w:p>
        </w:tc>
        <w:tc>
          <w:tcPr>
            <w:tcW w:w="6675" w:type="dxa"/>
            <w:gridSpan w:val="2"/>
          </w:tcPr>
          <w:p w14:paraId="71003A35" w14:textId="4583AF33" w:rsidR="00637AA0" w:rsidRPr="0076424C" w:rsidRDefault="00637AA0" w:rsidP="00EF0C57">
            <w:pPr>
              <w:pStyle w:val="BodyText"/>
              <w:spacing w:beforeLines="40" w:before="96" w:afterLines="40" w:after="96" w:line="240" w:lineRule="auto"/>
              <w:ind w:left="0" w:firstLine="0"/>
            </w:pPr>
            <w:r w:rsidRPr="0076424C">
              <w:t xml:space="preserve">The </w:t>
            </w:r>
            <w:r>
              <w:fldChar w:fldCharType="begin"/>
            </w:r>
            <w:r>
              <w:instrText xml:space="preserve"> REF OnshoreTransmissionSystem \h  \* MERGEFORMAT </w:instrText>
            </w:r>
            <w:r>
              <w:fldChar w:fldCharType="separate"/>
            </w:r>
            <w:r w:rsidR="00D12039" w:rsidRPr="0076424C">
              <w:rPr>
                <w:b/>
              </w:rPr>
              <w:t>Onshore Transmission System</w:t>
            </w:r>
            <w:r>
              <w:fldChar w:fldCharType="end"/>
            </w:r>
            <w:r w:rsidRPr="0076424C">
              <w:t xml:space="preserve"> and </w:t>
            </w:r>
            <w:r>
              <w:fldChar w:fldCharType="begin"/>
            </w:r>
            <w:r>
              <w:instrText xml:space="preserve"> REF OffshoreTransmisisonSystem \h  \* MERGEFORMAT </w:instrText>
            </w:r>
            <w:r>
              <w:fldChar w:fldCharType="separate"/>
            </w:r>
            <w:r w:rsidR="00D12039" w:rsidRPr="0076424C">
              <w:rPr>
                <w:b/>
              </w:rPr>
              <w:t xml:space="preserve">Offshore Transmission System </w:t>
            </w:r>
            <w:r>
              <w:fldChar w:fldCharType="end"/>
            </w:r>
            <w:r w:rsidRPr="0076424C">
              <w:rPr>
                <w:b/>
              </w:rPr>
              <w:t>.</w:t>
            </w:r>
            <w:r w:rsidRPr="0076424C">
              <w:t xml:space="preserve"> </w:t>
            </w:r>
          </w:p>
        </w:tc>
      </w:tr>
      <w:tr w:rsidR="00637AA0" w:rsidRPr="0076424C" w14:paraId="2FFB024E" w14:textId="77777777" w:rsidTr="00EF0C57">
        <w:trPr>
          <w:gridAfter w:val="1"/>
          <w:wAfter w:w="23" w:type="dxa"/>
          <w:cantSplit/>
        </w:trPr>
        <w:tc>
          <w:tcPr>
            <w:tcW w:w="2658" w:type="dxa"/>
          </w:tcPr>
          <w:p w14:paraId="37403419" w14:textId="77777777" w:rsidR="00637AA0" w:rsidRPr="0076424C" w:rsidRDefault="00637AA0" w:rsidP="00EF0C57">
            <w:pPr>
              <w:pStyle w:val="BodyText"/>
              <w:spacing w:beforeLines="40" w:before="96" w:afterLines="40" w:after="96" w:line="240" w:lineRule="auto"/>
              <w:ind w:left="0" w:firstLine="0"/>
              <w:jc w:val="left"/>
              <w:rPr>
                <w:b/>
              </w:rPr>
            </w:pPr>
            <w:bookmarkStart w:id="155" w:name="NETSDemand"/>
            <w:r w:rsidRPr="0076424C">
              <w:rPr>
                <w:b/>
                <w:noProof/>
              </w:rPr>
              <w:t>National Electricity Transmission System Demand</w:t>
            </w:r>
            <w:bookmarkEnd w:id="155"/>
          </w:p>
        </w:tc>
        <w:tc>
          <w:tcPr>
            <w:tcW w:w="6675" w:type="dxa"/>
            <w:gridSpan w:val="2"/>
          </w:tcPr>
          <w:p w14:paraId="351B6B04" w14:textId="77777777" w:rsidR="00637AA0" w:rsidRDefault="00637AA0" w:rsidP="00EF0C57">
            <w:pPr>
              <w:autoSpaceDE w:val="0"/>
              <w:autoSpaceDN w:val="0"/>
              <w:adjustRightInd w:val="0"/>
              <w:spacing w:after="20"/>
              <w:ind w:left="0" w:firstLine="0"/>
              <w:rPr>
                <w:noProof/>
                <w:szCs w:val="22"/>
              </w:rPr>
            </w:pPr>
          </w:p>
          <w:p w14:paraId="77E53A50" w14:textId="0A7192A0" w:rsidR="00637AA0" w:rsidRPr="0076424C" w:rsidRDefault="00637AA0" w:rsidP="00EF0C57">
            <w:pPr>
              <w:autoSpaceDE w:val="0"/>
              <w:autoSpaceDN w:val="0"/>
              <w:adjustRightInd w:val="0"/>
              <w:spacing w:after="20"/>
              <w:ind w:left="0" w:firstLine="0"/>
              <w:rPr>
                <w:noProof/>
                <w:szCs w:val="22"/>
              </w:rPr>
            </w:pPr>
            <w:r>
              <w:rPr>
                <w:noProof/>
                <w:szCs w:val="22"/>
              </w:rPr>
              <w:t xml:space="preserve">As defined in the </w:t>
            </w:r>
            <w:r>
              <w:rPr>
                <w:noProof/>
                <w:szCs w:val="22"/>
              </w:rPr>
              <w:fldChar w:fldCharType="begin"/>
            </w:r>
            <w:r>
              <w:rPr>
                <w:noProof/>
                <w:szCs w:val="22"/>
              </w:rPr>
              <w:instrText xml:space="preserve"> REF GridCode \h </w:instrText>
            </w:r>
            <w:r>
              <w:rPr>
                <w:noProof/>
                <w:szCs w:val="22"/>
              </w:rPr>
            </w:r>
            <w:r>
              <w:rPr>
                <w:noProof/>
                <w:szCs w:val="22"/>
              </w:rPr>
              <w:fldChar w:fldCharType="separate"/>
            </w:r>
            <w:r w:rsidR="00D12039" w:rsidRPr="0076424C">
              <w:rPr>
                <w:b/>
              </w:rPr>
              <w:t>Grid Code</w:t>
            </w:r>
            <w:r>
              <w:rPr>
                <w:noProof/>
                <w:szCs w:val="22"/>
              </w:rPr>
              <w:fldChar w:fldCharType="end"/>
            </w:r>
            <w:r>
              <w:rPr>
                <w:noProof/>
                <w:szCs w:val="22"/>
              </w:rPr>
              <w:t>.</w:t>
            </w:r>
          </w:p>
        </w:tc>
      </w:tr>
      <w:tr w:rsidR="00637AA0" w:rsidRPr="0076424C" w14:paraId="510848A1" w14:textId="77777777" w:rsidTr="00EF0C57">
        <w:trPr>
          <w:gridAfter w:val="1"/>
          <w:wAfter w:w="23" w:type="dxa"/>
          <w:cantSplit/>
        </w:trPr>
        <w:tc>
          <w:tcPr>
            <w:tcW w:w="2658" w:type="dxa"/>
          </w:tcPr>
          <w:p w14:paraId="4B942BE6" w14:textId="77777777" w:rsidR="00637AA0" w:rsidRPr="0076424C" w:rsidRDefault="00637AA0" w:rsidP="00EF0C57">
            <w:pPr>
              <w:pStyle w:val="BodyText"/>
              <w:spacing w:beforeLines="40" w:before="96" w:afterLines="40" w:after="96" w:line="240" w:lineRule="auto"/>
              <w:ind w:left="0" w:firstLine="0"/>
              <w:jc w:val="left"/>
              <w:rPr>
                <w:b/>
              </w:rPr>
            </w:pPr>
            <w:bookmarkStart w:id="156" w:name="NGESO"/>
            <w:r>
              <w:rPr>
                <w:b/>
              </w:rPr>
              <w:t>NGESO</w:t>
            </w:r>
            <w:bookmarkEnd w:id="156"/>
          </w:p>
        </w:tc>
        <w:tc>
          <w:tcPr>
            <w:tcW w:w="6675" w:type="dxa"/>
            <w:gridSpan w:val="2"/>
          </w:tcPr>
          <w:p w14:paraId="0E64EDED" w14:textId="77777777" w:rsidR="00637AA0" w:rsidRPr="0076424C" w:rsidRDefault="00637AA0" w:rsidP="00EF0C57">
            <w:pPr>
              <w:pStyle w:val="BodyText"/>
              <w:spacing w:beforeLines="40" w:before="96" w:afterLines="40" w:after="96" w:line="240" w:lineRule="auto"/>
              <w:ind w:left="0" w:firstLine="0"/>
            </w:pPr>
            <w:r w:rsidRPr="0076424C">
              <w:t xml:space="preserve">National Grid Electricity </w:t>
            </w:r>
            <w:r>
              <w:t>System Operator</w:t>
            </w:r>
            <w:r w:rsidRPr="0076424C">
              <w:t xml:space="preserve"> </w:t>
            </w:r>
            <w:r>
              <w:t>Limited.</w:t>
            </w:r>
          </w:p>
        </w:tc>
      </w:tr>
      <w:tr w:rsidR="00637AA0" w:rsidRPr="0076424C" w14:paraId="59D970FA" w14:textId="77777777" w:rsidTr="00EF0C57">
        <w:trPr>
          <w:gridAfter w:val="1"/>
          <w:wAfter w:w="23" w:type="dxa"/>
          <w:cantSplit/>
        </w:trPr>
        <w:tc>
          <w:tcPr>
            <w:tcW w:w="2658" w:type="dxa"/>
          </w:tcPr>
          <w:p w14:paraId="45D736C8" w14:textId="77777777" w:rsidR="00637AA0" w:rsidRPr="0076424C" w:rsidRDefault="00637AA0" w:rsidP="00EF0C57">
            <w:pPr>
              <w:pStyle w:val="BodyText"/>
              <w:spacing w:beforeLines="40" w:before="96" w:afterLines="40" w:after="96" w:line="240" w:lineRule="auto"/>
              <w:ind w:left="0" w:firstLine="0"/>
              <w:jc w:val="left"/>
              <w:rPr>
                <w:b/>
              </w:rPr>
            </w:pPr>
            <w:bookmarkStart w:id="157" w:name="NGET"/>
            <w:r>
              <w:rPr>
                <w:b/>
              </w:rPr>
              <w:t>NGET</w:t>
            </w:r>
            <w:bookmarkEnd w:id="157"/>
          </w:p>
        </w:tc>
        <w:tc>
          <w:tcPr>
            <w:tcW w:w="6675" w:type="dxa"/>
            <w:gridSpan w:val="2"/>
          </w:tcPr>
          <w:p w14:paraId="6C5D7EE1" w14:textId="77777777" w:rsidR="00637AA0" w:rsidRPr="0076424C" w:rsidRDefault="00637AA0" w:rsidP="00EF0C57">
            <w:pPr>
              <w:pStyle w:val="BodyText"/>
              <w:spacing w:beforeLines="40" w:before="96" w:afterLines="40" w:after="96" w:line="240" w:lineRule="auto"/>
              <w:ind w:left="0" w:firstLine="0"/>
            </w:pPr>
            <w:r w:rsidRPr="0076424C">
              <w:t>National Grid Electricity Transmission plc.</w:t>
            </w:r>
          </w:p>
        </w:tc>
      </w:tr>
      <w:tr w:rsidR="00637AA0" w:rsidRPr="0076424C" w14:paraId="3D6E9A03" w14:textId="77777777" w:rsidTr="00EF0C57">
        <w:trPr>
          <w:gridAfter w:val="1"/>
          <w:wAfter w:w="23" w:type="dxa"/>
          <w:cantSplit/>
        </w:trPr>
        <w:tc>
          <w:tcPr>
            <w:tcW w:w="2658" w:type="dxa"/>
          </w:tcPr>
          <w:p w14:paraId="05D00EC0" w14:textId="77777777" w:rsidR="00637AA0" w:rsidRPr="0076424C" w:rsidRDefault="00637AA0" w:rsidP="00EF0C57">
            <w:pPr>
              <w:pStyle w:val="BodyText"/>
              <w:spacing w:beforeLines="40" w:before="96" w:afterLines="40" w:after="96" w:line="240" w:lineRule="auto"/>
              <w:ind w:left="0" w:firstLine="0"/>
              <w:jc w:val="left"/>
              <w:rPr>
                <w:b/>
              </w:rPr>
            </w:pPr>
            <w:bookmarkStart w:id="158" w:name="NormalOperatingFrequency"/>
            <w:r w:rsidRPr="0076424C">
              <w:rPr>
                <w:b/>
              </w:rPr>
              <w:t>Normal Operating Frequency</w:t>
            </w:r>
            <w:bookmarkEnd w:id="158"/>
          </w:p>
        </w:tc>
        <w:tc>
          <w:tcPr>
            <w:tcW w:w="6675" w:type="dxa"/>
            <w:gridSpan w:val="2"/>
          </w:tcPr>
          <w:p w14:paraId="19D28CC1" w14:textId="6E4FEC1D" w:rsidR="00637AA0" w:rsidRPr="0076424C" w:rsidRDefault="00637AA0" w:rsidP="00EF0C57">
            <w:pPr>
              <w:pStyle w:val="BodyText"/>
              <w:spacing w:beforeLines="40" w:before="96" w:afterLines="40" w:after="96" w:line="240" w:lineRule="auto"/>
              <w:ind w:left="0" w:firstLine="0"/>
              <w:rPr>
                <w:b/>
              </w:rPr>
            </w:pPr>
            <w:r w:rsidRPr="0076424C">
              <w:t>The number of Alternating Current cycles per second, expressed in Hertz at which the</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normally operates, ie 50 Hertz.</w:t>
            </w:r>
          </w:p>
        </w:tc>
      </w:tr>
      <w:tr w:rsidR="00637AA0" w:rsidRPr="0076424C" w14:paraId="065FCFE0" w14:textId="77777777" w:rsidTr="00EF0C57">
        <w:trPr>
          <w:gridAfter w:val="1"/>
          <w:wAfter w:w="23" w:type="dxa"/>
          <w:cantSplit/>
        </w:trPr>
        <w:tc>
          <w:tcPr>
            <w:tcW w:w="2658" w:type="dxa"/>
          </w:tcPr>
          <w:p w14:paraId="57172D05" w14:textId="77777777" w:rsidR="00637AA0" w:rsidRPr="0076424C" w:rsidRDefault="00637AA0" w:rsidP="00EF0C57">
            <w:pPr>
              <w:pStyle w:val="BodyText"/>
              <w:spacing w:beforeLines="40" w:before="96" w:afterLines="40" w:after="96" w:line="240" w:lineRule="auto"/>
              <w:ind w:left="0" w:firstLine="0"/>
              <w:jc w:val="left"/>
              <w:rPr>
                <w:b/>
              </w:rPr>
            </w:pPr>
            <w:bookmarkStart w:id="159" w:name="Offhsore"/>
            <w:r w:rsidRPr="0076424C">
              <w:rPr>
                <w:b/>
              </w:rPr>
              <w:t>Offshore</w:t>
            </w:r>
            <w:bookmarkEnd w:id="159"/>
          </w:p>
        </w:tc>
        <w:tc>
          <w:tcPr>
            <w:tcW w:w="6675" w:type="dxa"/>
            <w:gridSpan w:val="2"/>
          </w:tcPr>
          <w:p w14:paraId="2F27010B" w14:textId="77777777" w:rsidR="00637AA0" w:rsidRPr="0076424C" w:rsidRDefault="00637AA0" w:rsidP="00EF0C57">
            <w:pPr>
              <w:pStyle w:val="BodyText"/>
              <w:spacing w:beforeLines="40" w:before="96" w:afterLines="40" w:after="96" w:line="240" w:lineRule="auto"/>
              <w:ind w:left="0" w:firstLine="0"/>
              <w:rPr>
                <w:szCs w:val="24"/>
              </w:rPr>
            </w:pPr>
            <w:r w:rsidRPr="0076424C">
              <w:rPr>
                <w:szCs w:val="24"/>
              </w:rPr>
              <w:t>Means in Offshore Waters, as defined in Section 90(9) of the Energy Act 2004.</w:t>
            </w:r>
          </w:p>
        </w:tc>
      </w:tr>
      <w:tr w:rsidR="00637AA0" w:rsidRPr="0076424C" w14:paraId="2C6388B4" w14:textId="77777777" w:rsidTr="00EF0C57">
        <w:trPr>
          <w:gridAfter w:val="1"/>
          <w:wAfter w:w="23" w:type="dxa"/>
          <w:cantSplit/>
        </w:trPr>
        <w:tc>
          <w:tcPr>
            <w:tcW w:w="2658" w:type="dxa"/>
          </w:tcPr>
          <w:p w14:paraId="24B685CA" w14:textId="77777777" w:rsidR="00637AA0" w:rsidRPr="0076424C" w:rsidRDefault="00637AA0" w:rsidP="00EF0C57">
            <w:pPr>
              <w:pStyle w:val="BodyText"/>
              <w:spacing w:beforeLines="40" w:before="96" w:afterLines="40" w:after="96" w:line="240" w:lineRule="auto"/>
              <w:ind w:left="0" w:firstLine="0"/>
              <w:jc w:val="left"/>
              <w:rPr>
                <w:b/>
              </w:rPr>
            </w:pPr>
            <w:bookmarkStart w:id="160" w:name="OffshoreImplementationPlan"/>
            <w:r w:rsidRPr="0076424C">
              <w:rPr>
                <w:b/>
              </w:rPr>
              <w:t>Offshore Transmission Implementation Plan</w:t>
            </w:r>
            <w:bookmarkEnd w:id="160"/>
          </w:p>
        </w:tc>
        <w:tc>
          <w:tcPr>
            <w:tcW w:w="6675" w:type="dxa"/>
            <w:gridSpan w:val="2"/>
          </w:tcPr>
          <w:p w14:paraId="09375FD1" w14:textId="5CEA9314"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As defined in the </w:t>
            </w:r>
            <w:r>
              <w:rPr>
                <w:szCs w:val="24"/>
              </w:rPr>
              <w:fldChar w:fldCharType="begin"/>
            </w:r>
            <w:r>
              <w:rPr>
                <w:szCs w:val="24"/>
              </w:rPr>
              <w:instrText xml:space="preserve"> REF TransmissionLicence \h </w:instrText>
            </w:r>
            <w:r>
              <w:rPr>
                <w:szCs w:val="24"/>
              </w:rPr>
            </w:r>
            <w:r>
              <w:rPr>
                <w:szCs w:val="24"/>
              </w:rPr>
              <w:fldChar w:fldCharType="separate"/>
            </w:r>
            <w:r w:rsidR="00D12039" w:rsidRPr="0076424C">
              <w:rPr>
                <w:b/>
              </w:rPr>
              <w:t>Transmission Licence</w:t>
            </w:r>
            <w:r>
              <w:rPr>
                <w:szCs w:val="24"/>
              </w:rPr>
              <w:fldChar w:fldCharType="end"/>
            </w:r>
          </w:p>
        </w:tc>
      </w:tr>
      <w:tr w:rsidR="00637AA0" w:rsidRPr="0076424C" w14:paraId="44C59E6D" w14:textId="77777777" w:rsidTr="00EF0C57">
        <w:trPr>
          <w:gridAfter w:val="1"/>
          <w:wAfter w:w="23" w:type="dxa"/>
          <w:cantSplit/>
        </w:trPr>
        <w:tc>
          <w:tcPr>
            <w:tcW w:w="2658" w:type="dxa"/>
          </w:tcPr>
          <w:p w14:paraId="01802894"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Offshore Transmission System Operator (</w:t>
            </w:r>
            <w:bookmarkStart w:id="161" w:name="OTSO"/>
            <w:r w:rsidRPr="0076424C">
              <w:rPr>
                <w:b/>
              </w:rPr>
              <w:t>OTSO</w:t>
            </w:r>
            <w:bookmarkEnd w:id="161"/>
            <w:r w:rsidRPr="0076424C">
              <w:rPr>
                <w:b/>
              </w:rPr>
              <w:t>)</w:t>
            </w:r>
          </w:p>
        </w:tc>
        <w:tc>
          <w:tcPr>
            <w:tcW w:w="6675" w:type="dxa"/>
            <w:gridSpan w:val="2"/>
          </w:tcPr>
          <w:p w14:paraId="2CA1584F" w14:textId="6B2C022A"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The </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Pr>
                <w:szCs w:val="24"/>
              </w:rPr>
              <w:t xml:space="preserve"> </w:t>
            </w:r>
            <w:r w:rsidRPr="0076424C">
              <w:rPr>
                <w:szCs w:val="24"/>
              </w:rPr>
              <w:t xml:space="preserve">acting as operator of an </w:t>
            </w:r>
            <w:r>
              <w:fldChar w:fldCharType="begin"/>
            </w:r>
            <w:r>
              <w:instrText xml:space="preserve"> REF OffshoreTransmisisonSystem \h  \* MERGEFORMAT </w:instrText>
            </w:r>
            <w:r>
              <w:fldChar w:fldCharType="separate"/>
            </w:r>
            <w:r w:rsidR="00D12039" w:rsidRPr="0076424C">
              <w:rPr>
                <w:b/>
              </w:rPr>
              <w:t xml:space="preserve">Offshore Transmission System </w:t>
            </w:r>
            <w:r>
              <w:fldChar w:fldCharType="end"/>
            </w:r>
            <w:r w:rsidRPr="0076424C">
              <w:rPr>
                <w:b/>
                <w:szCs w:val="24"/>
              </w:rPr>
              <w:t>.</w:t>
            </w:r>
          </w:p>
        </w:tc>
      </w:tr>
      <w:tr w:rsidR="00637AA0" w:rsidRPr="0076424C" w14:paraId="5D6EF939" w14:textId="77777777" w:rsidTr="00EF0C57">
        <w:trPr>
          <w:gridAfter w:val="1"/>
          <w:wAfter w:w="23" w:type="dxa"/>
          <w:cantSplit/>
        </w:trPr>
        <w:tc>
          <w:tcPr>
            <w:tcW w:w="2658" w:type="dxa"/>
          </w:tcPr>
          <w:p w14:paraId="6C5B84C3" w14:textId="77777777" w:rsidR="00637AA0" w:rsidRPr="0076424C" w:rsidRDefault="00637AA0" w:rsidP="00EF0C57">
            <w:pPr>
              <w:pStyle w:val="BodyText"/>
              <w:spacing w:beforeLines="40" w:before="96" w:afterLines="40" w:after="96" w:line="240" w:lineRule="auto"/>
              <w:ind w:left="0" w:firstLine="0"/>
              <w:jc w:val="left"/>
              <w:rPr>
                <w:b/>
              </w:rPr>
            </w:pPr>
            <w:bookmarkStart w:id="162" w:name="OffshoreTransmisisonLicensee"/>
            <w:smartTag w:uri="urn:schemas-microsoft-com:office:smarttags" w:element="PersonName">
              <w:r w:rsidRPr="0076424C">
                <w:rPr>
                  <w:b/>
                </w:rPr>
                <w:t>Offshore Transmission</w:t>
              </w:r>
            </w:smartTag>
            <w:r w:rsidRPr="0076424C">
              <w:rPr>
                <w:b/>
              </w:rPr>
              <w:t xml:space="preserve"> Licensee</w:t>
            </w:r>
            <w:bookmarkEnd w:id="162"/>
          </w:p>
        </w:tc>
        <w:tc>
          <w:tcPr>
            <w:tcW w:w="6675" w:type="dxa"/>
            <w:gridSpan w:val="2"/>
          </w:tcPr>
          <w:p w14:paraId="0E01282D" w14:textId="72099AB3"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The holder of a licence granted under Section 6 (1)(b) of the </w:t>
            </w:r>
            <w:r>
              <w:fldChar w:fldCharType="begin"/>
            </w:r>
            <w:r>
              <w:instrText xml:space="preserve"> REF Act \h  \* MERGEFORMAT </w:instrText>
            </w:r>
            <w:r>
              <w:fldChar w:fldCharType="separate"/>
            </w:r>
            <w:r w:rsidR="00D12039" w:rsidRPr="0076424C">
              <w:rPr>
                <w:b/>
              </w:rPr>
              <w:t>Act</w:t>
            </w:r>
            <w:r>
              <w:fldChar w:fldCharType="end"/>
            </w:r>
            <w:r w:rsidRPr="0076424C">
              <w:rPr>
                <w:b/>
                <w:szCs w:val="24"/>
              </w:rPr>
              <w:t xml:space="preserve"> </w:t>
            </w:r>
            <w:r w:rsidRPr="0076424C">
              <w:rPr>
                <w:szCs w:val="24"/>
              </w:rPr>
              <w:t xml:space="preserve">excluding </w:t>
            </w:r>
            <w:r>
              <w:rPr>
                <w:szCs w:val="24"/>
              </w:rPr>
              <w:fldChar w:fldCharType="begin"/>
            </w:r>
            <w:r>
              <w:rPr>
                <w:szCs w:val="24"/>
              </w:rPr>
              <w:instrText xml:space="preserve"> REF NGET \h </w:instrText>
            </w:r>
            <w:r>
              <w:rPr>
                <w:szCs w:val="24"/>
              </w:rPr>
            </w:r>
            <w:r>
              <w:rPr>
                <w:szCs w:val="24"/>
              </w:rPr>
              <w:fldChar w:fldCharType="separate"/>
            </w:r>
            <w:r w:rsidR="00D12039">
              <w:rPr>
                <w:b/>
              </w:rPr>
              <w:t>NGET</w:t>
            </w:r>
            <w:r>
              <w:rPr>
                <w:szCs w:val="24"/>
              </w:rPr>
              <w:fldChar w:fldCharType="end"/>
            </w:r>
            <w:r>
              <w:rPr>
                <w:szCs w:val="24"/>
              </w:rPr>
              <w:t>,</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sidRPr="0076424C">
              <w:rPr>
                <w:szCs w:val="24"/>
              </w:rPr>
              <w:t xml:space="preserve">, </w:t>
            </w:r>
            <w:r>
              <w:fldChar w:fldCharType="begin"/>
            </w:r>
            <w:r>
              <w:instrText xml:space="preserve"> REF SPT \h  \* MERGEFORMAT </w:instrText>
            </w:r>
            <w:r>
              <w:fldChar w:fldCharType="separate"/>
            </w:r>
            <w:r w:rsidR="00D12039" w:rsidRPr="0076424C">
              <w:rPr>
                <w:b/>
              </w:rPr>
              <w:t>SPT</w:t>
            </w:r>
            <w:r>
              <w:fldChar w:fldCharType="end"/>
            </w:r>
            <w:r w:rsidRPr="0076424C">
              <w:rPr>
                <w:szCs w:val="24"/>
              </w:rPr>
              <w:t xml:space="preserve"> and </w:t>
            </w:r>
            <w:r>
              <w:fldChar w:fldCharType="begin"/>
            </w:r>
            <w:r>
              <w:instrText xml:space="preserve"> REF SHETL \h  \* MERGEFORMAT </w:instrText>
            </w:r>
            <w:r>
              <w:fldChar w:fldCharType="separate"/>
            </w:r>
            <w:r w:rsidR="00D12039" w:rsidRPr="0076424C">
              <w:rPr>
                <w:b/>
              </w:rPr>
              <w:t>SHETL</w:t>
            </w:r>
            <w:r>
              <w:fldChar w:fldCharType="end"/>
            </w:r>
            <w:r w:rsidRPr="0076424C">
              <w:rPr>
                <w:szCs w:val="24"/>
              </w:rPr>
              <w:t xml:space="preserve">. </w:t>
            </w:r>
          </w:p>
        </w:tc>
      </w:tr>
      <w:tr w:rsidR="00637AA0" w:rsidRPr="0076424C" w14:paraId="454B6E02" w14:textId="77777777" w:rsidTr="00EF0C57">
        <w:trPr>
          <w:gridAfter w:val="1"/>
          <w:wAfter w:w="23" w:type="dxa"/>
          <w:cantSplit/>
        </w:trPr>
        <w:tc>
          <w:tcPr>
            <w:tcW w:w="2658" w:type="dxa"/>
          </w:tcPr>
          <w:p w14:paraId="055BE65D" w14:textId="77777777" w:rsidR="00637AA0" w:rsidRPr="0076424C" w:rsidRDefault="00637AA0" w:rsidP="00EF0C57">
            <w:pPr>
              <w:pStyle w:val="BodyText"/>
              <w:spacing w:beforeLines="40" w:before="96" w:afterLines="40" w:after="96" w:line="240" w:lineRule="auto"/>
              <w:ind w:left="0" w:firstLine="0"/>
              <w:jc w:val="left"/>
              <w:rPr>
                <w:b/>
              </w:rPr>
            </w:pPr>
            <w:bookmarkStart w:id="163" w:name="OffshoreTransmisisonSystem"/>
            <w:smartTag w:uri="urn:schemas-microsoft-com:office:smarttags" w:element="PersonName">
              <w:r w:rsidRPr="0076424C">
                <w:rPr>
                  <w:b/>
                </w:rPr>
                <w:t>Offshore Transmission</w:t>
              </w:r>
            </w:smartTag>
            <w:r w:rsidRPr="0076424C">
              <w:rPr>
                <w:b/>
              </w:rPr>
              <w:t xml:space="preserve"> System </w:t>
            </w:r>
            <w:bookmarkEnd w:id="163"/>
          </w:p>
        </w:tc>
        <w:tc>
          <w:tcPr>
            <w:tcW w:w="6675" w:type="dxa"/>
            <w:gridSpan w:val="2"/>
          </w:tcPr>
          <w:p w14:paraId="31A12B6B" w14:textId="511BF5D1" w:rsidR="00637AA0" w:rsidRPr="0076424C" w:rsidRDefault="00637AA0" w:rsidP="00EF0C57">
            <w:pPr>
              <w:pStyle w:val="BodyText"/>
              <w:spacing w:beforeLines="40" w:before="96" w:afterLines="40" w:after="96" w:line="240" w:lineRule="auto"/>
              <w:ind w:left="0" w:firstLine="0"/>
              <w:rPr>
                <w:szCs w:val="24"/>
              </w:rPr>
            </w:pPr>
            <w:r w:rsidRPr="0076424C">
              <w:t>Has the meaning set out in the</w:t>
            </w:r>
            <w:r w:rsidRPr="0076424C">
              <w:rPr>
                <w:b/>
              </w:rPr>
              <w:t xml:space="preserve"> </w:t>
            </w:r>
            <w:r>
              <w:fldChar w:fldCharType="begin"/>
            </w:r>
            <w:r>
              <w:instrText xml:space="preserve"> REF GridCode \h  \* MERGEFORMAT </w:instrText>
            </w:r>
            <w:r>
              <w:fldChar w:fldCharType="separate"/>
            </w:r>
            <w:r w:rsidR="00D12039" w:rsidRPr="0076424C">
              <w:rPr>
                <w:b/>
              </w:rPr>
              <w:t>Grid Code</w:t>
            </w:r>
            <w:r>
              <w:fldChar w:fldCharType="end"/>
            </w:r>
            <w:r w:rsidRPr="0076424C">
              <w:t xml:space="preserve">. </w:t>
            </w:r>
          </w:p>
          <w:p w14:paraId="0F0B731A" w14:textId="77777777"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    </w:t>
            </w:r>
          </w:p>
        </w:tc>
      </w:tr>
      <w:tr w:rsidR="00637AA0" w:rsidRPr="0076424C" w14:paraId="1F256168" w14:textId="77777777" w:rsidTr="00EF0C57">
        <w:trPr>
          <w:gridAfter w:val="1"/>
          <w:wAfter w:w="23" w:type="dxa"/>
          <w:cantSplit/>
        </w:trPr>
        <w:tc>
          <w:tcPr>
            <w:tcW w:w="2658" w:type="dxa"/>
          </w:tcPr>
          <w:p w14:paraId="79C81A17" w14:textId="77777777" w:rsidR="00637AA0" w:rsidRPr="0076424C" w:rsidRDefault="00637AA0" w:rsidP="00EF0C57">
            <w:pPr>
              <w:pStyle w:val="BodyText"/>
              <w:spacing w:beforeLines="40" w:before="96" w:afterLines="40" w:after="96" w:line="240" w:lineRule="auto"/>
              <w:ind w:left="0" w:firstLine="0"/>
              <w:jc w:val="left"/>
              <w:rPr>
                <w:b/>
              </w:rPr>
            </w:pPr>
            <w:bookmarkStart w:id="164" w:name="OnshoreTransmissionLicensee"/>
            <w:bookmarkStart w:id="165" w:name="OnshoreTransmissionLicensees"/>
            <w:r w:rsidRPr="0076424C">
              <w:rPr>
                <w:b/>
              </w:rPr>
              <w:t>Onshore Transmission Licensee</w:t>
            </w:r>
            <w:bookmarkEnd w:id="164"/>
            <w:r w:rsidRPr="0076424C">
              <w:rPr>
                <w:b/>
              </w:rPr>
              <w:t>s</w:t>
            </w:r>
            <w:bookmarkEnd w:id="165"/>
          </w:p>
        </w:tc>
        <w:tc>
          <w:tcPr>
            <w:tcW w:w="6675" w:type="dxa"/>
            <w:gridSpan w:val="2"/>
          </w:tcPr>
          <w:p w14:paraId="0C9DDC9E" w14:textId="02F032BC" w:rsidR="00637AA0" w:rsidRPr="0076424C" w:rsidRDefault="00637AA0" w:rsidP="00EF0C57">
            <w:pPr>
              <w:pStyle w:val="BodyText"/>
              <w:spacing w:beforeLines="40" w:before="96" w:afterLines="40" w:after="96" w:line="240" w:lineRule="auto"/>
              <w:ind w:left="0" w:firstLine="0"/>
              <w:rPr>
                <w:szCs w:val="24"/>
              </w:rPr>
            </w:pPr>
            <w:r>
              <w:rPr>
                <w:szCs w:val="24"/>
              </w:rPr>
              <w:fldChar w:fldCharType="begin"/>
            </w:r>
            <w:r>
              <w:rPr>
                <w:szCs w:val="24"/>
              </w:rPr>
              <w:instrText xml:space="preserve"> REF NGET \h </w:instrText>
            </w:r>
            <w:r>
              <w:rPr>
                <w:szCs w:val="24"/>
              </w:rPr>
            </w:r>
            <w:r>
              <w:rPr>
                <w:szCs w:val="24"/>
              </w:rPr>
              <w:fldChar w:fldCharType="separate"/>
            </w:r>
            <w:r w:rsidR="00D12039">
              <w:rPr>
                <w:b/>
              </w:rPr>
              <w:t>NGET</w:t>
            </w:r>
            <w:r>
              <w:rPr>
                <w:szCs w:val="24"/>
              </w:rPr>
              <w:fldChar w:fldCharType="end"/>
            </w:r>
            <w:r w:rsidRPr="0076424C">
              <w:rPr>
                <w:szCs w:val="24"/>
              </w:rPr>
              <w:t xml:space="preserve">, </w:t>
            </w:r>
            <w:r>
              <w:fldChar w:fldCharType="begin"/>
            </w:r>
            <w:r>
              <w:instrText xml:space="preserve"> REF SHETL \h  \* MERGEFORMAT </w:instrText>
            </w:r>
            <w:r>
              <w:fldChar w:fldCharType="separate"/>
            </w:r>
            <w:r w:rsidR="00D12039" w:rsidRPr="0076424C">
              <w:rPr>
                <w:b/>
              </w:rPr>
              <w:t>SHETL</w:t>
            </w:r>
            <w:r>
              <w:fldChar w:fldCharType="end"/>
            </w:r>
            <w:r w:rsidRPr="0076424C">
              <w:rPr>
                <w:szCs w:val="24"/>
              </w:rPr>
              <w:t xml:space="preserve"> and </w:t>
            </w:r>
            <w:r>
              <w:fldChar w:fldCharType="begin"/>
            </w:r>
            <w:r>
              <w:instrText xml:space="preserve"> REF SPT \h  \* MERGEFORMAT </w:instrText>
            </w:r>
            <w:r>
              <w:fldChar w:fldCharType="separate"/>
            </w:r>
            <w:r w:rsidR="00D12039" w:rsidRPr="0076424C">
              <w:rPr>
                <w:b/>
              </w:rPr>
              <w:t>SPT</w:t>
            </w:r>
            <w:r>
              <w:fldChar w:fldCharType="end"/>
            </w:r>
            <w:r w:rsidRPr="0076424C">
              <w:rPr>
                <w:b/>
                <w:szCs w:val="24"/>
              </w:rPr>
              <w:t xml:space="preserve"> </w:t>
            </w:r>
          </w:p>
        </w:tc>
      </w:tr>
      <w:tr w:rsidR="00637AA0" w:rsidRPr="0076424C" w14:paraId="33DF948D" w14:textId="77777777" w:rsidTr="00EF0C57">
        <w:trPr>
          <w:gridAfter w:val="1"/>
          <w:wAfter w:w="23" w:type="dxa"/>
          <w:cantSplit/>
        </w:trPr>
        <w:tc>
          <w:tcPr>
            <w:tcW w:w="2658" w:type="dxa"/>
          </w:tcPr>
          <w:p w14:paraId="78169B9C" w14:textId="77777777" w:rsidR="00637AA0" w:rsidRPr="0076424C" w:rsidRDefault="00637AA0" w:rsidP="00EF0C57">
            <w:pPr>
              <w:pStyle w:val="BodyText"/>
              <w:spacing w:beforeLines="40" w:before="96" w:afterLines="40" w:after="96" w:line="240" w:lineRule="auto"/>
              <w:ind w:left="0" w:firstLine="0"/>
              <w:jc w:val="left"/>
              <w:rPr>
                <w:b/>
              </w:rPr>
            </w:pPr>
            <w:bookmarkStart w:id="166" w:name="OnshoreTransmissionSystem"/>
            <w:r w:rsidRPr="0076424C">
              <w:rPr>
                <w:b/>
              </w:rPr>
              <w:lastRenderedPageBreak/>
              <w:t>Onshore Transmission System</w:t>
            </w:r>
            <w:bookmarkEnd w:id="166"/>
          </w:p>
        </w:tc>
        <w:tc>
          <w:tcPr>
            <w:tcW w:w="6675" w:type="dxa"/>
            <w:gridSpan w:val="2"/>
          </w:tcPr>
          <w:p w14:paraId="165C9ECB" w14:textId="11F1C0AD"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Has the meaning set out in the </w:t>
            </w:r>
            <w:r>
              <w:fldChar w:fldCharType="begin"/>
            </w:r>
            <w:r>
              <w:instrText xml:space="preserve"> REF GridCode \h  \* MERGEFORMAT </w:instrText>
            </w:r>
            <w:r>
              <w:fldChar w:fldCharType="separate"/>
            </w:r>
            <w:r w:rsidR="00D12039" w:rsidRPr="0076424C">
              <w:rPr>
                <w:b/>
              </w:rPr>
              <w:t>Grid Code</w:t>
            </w:r>
            <w:r>
              <w:fldChar w:fldCharType="end"/>
            </w:r>
            <w:r w:rsidRPr="0076424C">
              <w:rPr>
                <w:b/>
                <w:szCs w:val="24"/>
              </w:rPr>
              <w:t xml:space="preserve">. </w:t>
            </w:r>
          </w:p>
          <w:p w14:paraId="7A44939B" w14:textId="77777777"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 </w:t>
            </w:r>
          </w:p>
        </w:tc>
      </w:tr>
      <w:tr w:rsidR="00637AA0" w:rsidRPr="0076424C" w14:paraId="74AD5BDC" w14:textId="77777777" w:rsidTr="00EF0C57">
        <w:trPr>
          <w:gridAfter w:val="1"/>
          <w:wAfter w:w="23" w:type="dxa"/>
          <w:cantSplit/>
        </w:trPr>
        <w:tc>
          <w:tcPr>
            <w:tcW w:w="2658" w:type="dxa"/>
          </w:tcPr>
          <w:p w14:paraId="2352A6C9" w14:textId="77777777" w:rsidR="00637AA0" w:rsidRPr="0076424C" w:rsidRDefault="00637AA0" w:rsidP="00EF0C57">
            <w:pPr>
              <w:pStyle w:val="BodyText"/>
              <w:spacing w:beforeLines="40" w:before="96" w:afterLines="40" w:after="96" w:line="240" w:lineRule="auto"/>
              <w:ind w:left="0" w:firstLine="0"/>
              <w:jc w:val="left"/>
              <w:rPr>
                <w:b/>
              </w:rPr>
            </w:pPr>
            <w:bookmarkStart w:id="167" w:name="Operation"/>
            <w:r w:rsidRPr="0076424C">
              <w:rPr>
                <w:b/>
              </w:rPr>
              <w:t>Operation</w:t>
            </w:r>
            <w:bookmarkEnd w:id="167"/>
          </w:p>
        </w:tc>
        <w:tc>
          <w:tcPr>
            <w:tcW w:w="6675" w:type="dxa"/>
            <w:gridSpan w:val="2"/>
          </w:tcPr>
          <w:p w14:paraId="34D54463" w14:textId="11094433" w:rsidR="00637AA0" w:rsidRPr="0076424C" w:rsidRDefault="00637AA0" w:rsidP="00EF0C57">
            <w:pPr>
              <w:pStyle w:val="BodyText"/>
              <w:spacing w:beforeLines="40" w:before="96" w:afterLines="40" w:after="96" w:line="240" w:lineRule="auto"/>
              <w:ind w:left="0" w:firstLine="0"/>
              <w:rPr>
                <w:b/>
              </w:rPr>
            </w:pPr>
            <w:r w:rsidRPr="0076424C">
              <w:t>A scheduled or planned action relating to the operation of the</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rPr>
                <w:b/>
              </w:rPr>
              <w:t>.</w:t>
            </w:r>
          </w:p>
        </w:tc>
      </w:tr>
      <w:tr w:rsidR="00637AA0" w:rsidRPr="0076424C" w14:paraId="20B9E922" w14:textId="77777777" w:rsidTr="00EF0C57">
        <w:trPr>
          <w:gridAfter w:val="1"/>
          <w:wAfter w:w="23" w:type="dxa"/>
          <w:cantSplit/>
        </w:trPr>
        <w:tc>
          <w:tcPr>
            <w:tcW w:w="2658" w:type="dxa"/>
          </w:tcPr>
          <w:p w14:paraId="39A9F538" w14:textId="77777777" w:rsidR="00637AA0" w:rsidRPr="0076424C" w:rsidRDefault="00637AA0" w:rsidP="00EF0C57">
            <w:pPr>
              <w:pStyle w:val="BodyText"/>
              <w:spacing w:beforeLines="40" w:before="96" w:afterLines="40" w:after="96" w:line="240" w:lineRule="auto"/>
              <w:ind w:left="0" w:firstLine="0"/>
              <w:jc w:val="left"/>
              <w:rPr>
                <w:b/>
              </w:rPr>
            </w:pPr>
            <w:bookmarkStart w:id="168" w:name="_Hlt50256336"/>
            <w:bookmarkStart w:id="169" w:name="OperationDiagrams"/>
            <w:bookmarkEnd w:id="168"/>
            <w:r w:rsidRPr="0076424C">
              <w:rPr>
                <w:b/>
              </w:rPr>
              <w:t>Operation Diagrams</w:t>
            </w:r>
            <w:bookmarkEnd w:id="169"/>
          </w:p>
        </w:tc>
        <w:tc>
          <w:tcPr>
            <w:tcW w:w="6675" w:type="dxa"/>
            <w:gridSpan w:val="2"/>
          </w:tcPr>
          <w:p w14:paraId="48312735" w14:textId="2F9FAA42" w:rsidR="00637AA0" w:rsidRPr="0076424C" w:rsidRDefault="00637AA0" w:rsidP="00EF0C57">
            <w:pPr>
              <w:pStyle w:val="BodyText"/>
              <w:spacing w:beforeLines="40" w:before="96" w:afterLines="40" w:after="96" w:line="240" w:lineRule="auto"/>
              <w:ind w:left="0" w:firstLine="0"/>
            </w:pPr>
            <w:r w:rsidRPr="0076424C">
              <w:t>Diagrams which are a schematic representation of the</w:t>
            </w:r>
            <w:r w:rsidRPr="0076424C">
              <w:rPr>
                <w:b/>
              </w:rPr>
              <w:t xml:space="preserve"> </w:t>
            </w:r>
            <w:bookmarkStart w:id="170" w:name="_Hlt40996663"/>
            <w:r w:rsidRPr="0076424C">
              <w:rPr>
                <w:b/>
              </w:rPr>
              <w:fldChar w:fldCharType="begin"/>
            </w:r>
            <w:r w:rsidRPr="0076424C">
              <w:rPr>
                <w:b/>
              </w:rPr>
              <w:instrText xml:space="preserve"> REF HV \h  \* MERGEFORMAT </w:instrText>
            </w:r>
            <w:r w:rsidRPr="0076424C">
              <w:rPr>
                <w:b/>
              </w:rPr>
            </w:r>
            <w:r w:rsidRPr="0076424C">
              <w:rPr>
                <w:b/>
              </w:rPr>
              <w:fldChar w:fldCharType="separate"/>
            </w:r>
            <w:r w:rsidR="00D12039" w:rsidRPr="0076424C">
              <w:rPr>
                <w:b/>
              </w:rPr>
              <w:t>HV</w:t>
            </w:r>
            <w:r w:rsidRPr="0076424C">
              <w:rPr>
                <w:b/>
              </w:rPr>
              <w:fldChar w:fldCharType="end"/>
            </w:r>
            <w:bookmarkEnd w:id="170"/>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and the connections to all external circuits at a</w:t>
            </w:r>
            <w:r w:rsidRPr="0076424C">
              <w:rPr>
                <w:b/>
              </w:rPr>
              <w:t xml:space="preserve"> </w:t>
            </w:r>
            <w:hyperlink w:anchor="ConnectionPoint" w:history="1">
              <w:r>
                <w:fldChar w:fldCharType="begin"/>
              </w:r>
              <w:r>
                <w:instrText xml:space="preserve"> REF ConnectionPoint \h  \* MERGEFORMAT </w:instrText>
              </w:r>
              <w:r>
                <w:fldChar w:fldCharType="separate"/>
              </w:r>
              <w:r w:rsidR="00D12039" w:rsidRPr="0076424C">
                <w:rPr>
                  <w:b/>
                </w:rPr>
                <w:t>Connection Point</w:t>
              </w:r>
              <w:r>
                <w:fldChar w:fldCharType="end"/>
              </w:r>
            </w:hyperlink>
            <w:r w:rsidRPr="0076424C">
              <w:rPr>
                <w:b/>
              </w:rPr>
              <w:t>,</w:t>
            </w:r>
            <w:r w:rsidRPr="0076424C">
              <w:t xml:space="preserve"> incorporating its numbering, nomenclature and labelling.</w:t>
            </w:r>
          </w:p>
        </w:tc>
      </w:tr>
      <w:tr w:rsidR="00637AA0" w:rsidRPr="0076424C" w14:paraId="7D4796FD" w14:textId="77777777" w:rsidTr="00EF0C57">
        <w:trPr>
          <w:gridAfter w:val="1"/>
          <w:wAfter w:w="23" w:type="dxa"/>
          <w:cantSplit/>
        </w:trPr>
        <w:tc>
          <w:tcPr>
            <w:tcW w:w="2658" w:type="dxa"/>
          </w:tcPr>
          <w:p w14:paraId="17317EC4" w14:textId="77777777" w:rsidR="00637AA0" w:rsidRPr="0076424C" w:rsidRDefault="00637AA0" w:rsidP="00EF0C57">
            <w:pPr>
              <w:pStyle w:val="BodyText"/>
              <w:spacing w:beforeLines="40" w:before="96" w:afterLines="40" w:after="96" w:line="240" w:lineRule="auto"/>
              <w:ind w:left="0" w:firstLine="0"/>
              <w:jc w:val="left"/>
              <w:rPr>
                <w:b/>
              </w:rPr>
            </w:pPr>
            <w:bookmarkStart w:id="171" w:name="OperationalBoundary"/>
            <w:r w:rsidRPr="0076424C">
              <w:rPr>
                <w:b/>
              </w:rPr>
              <w:t>Operational Boundary</w:t>
            </w:r>
            <w:bookmarkEnd w:id="171"/>
          </w:p>
        </w:tc>
        <w:tc>
          <w:tcPr>
            <w:tcW w:w="6675" w:type="dxa"/>
            <w:gridSpan w:val="2"/>
          </w:tcPr>
          <w:p w14:paraId="60D8EEA2" w14:textId="23C9D4E3" w:rsidR="00637AA0" w:rsidRPr="0076424C" w:rsidRDefault="00637AA0" w:rsidP="00EF0C57">
            <w:pPr>
              <w:pStyle w:val="BodyText"/>
              <w:spacing w:beforeLines="40" w:before="96" w:afterLines="40" w:after="96" w:line="240" w:lineRule="auto"/>
              <w:ind w:left="0" w:firstLine="0"/>
              <w:rPr>
                <w:b/>
              </w:rPr>
            </w:pPr>
            <w:r w:rsidRPr="0076424C">
              <w:t>The boundary between the</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operated by</w:t>
            </w:r>
            <w:r w:rsidRPr="0076424C">
              <w:rPr>
                <w:b/>
              </w:rPr>
              <w:t xml:space="preserve"> </w:t>
            </w:r>
            <w:r w:rsidRPr="0076424C">
              <w:t>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t xml:space="preserve"> or a</w:t>
            </w:r>
            <w:r w:rsidRPr="0076424C">
              <w:rPr>
                <w:b/>
              </w:rPr>
              <w:t xml:space="preserve">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and the</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operated by </w:t>
            </w:r>
            <w:r>
              <w:fldChar w:fldCharType="begin"/>
            </w:r>
            <w:r>
              <w:instrText xml:space="preserve"> REF OtherAuthorisedDistributor \h  \* MERGEFORMAT </w:instrText>
            </w:r>
            <w:r>
              <w:fldChar w:fldCharType="separate"/>
            </w:r>
            <w:r w:rsidR="00D12039" w:rsidRPr="0076424C">
              <w:rPr>
                <w:b/>
              </w:rPr>
              <w:t>Other Authorised Distributor</w:t>
            </w:r>
            <w:r>
              <w:fldChar w:fldCharType="end"/>
            </w:r>
            <w:r w:rsidRPr="0076424C">
              <w:rPr>
                <w:b/>
              </w:rPr>
              <w:t>(s)</w:t>
            </w:r>
            <w:r w:rsidRPr="0076424C">
              <w:t xml:space="preserve"> or other </w:t>
            </w:r>
            <w:r>
              <w:fldChar w:fldCharType="begin"/>
            </w:r>
            <w:r>
              <w:instrText xml:space="preserve"> REF User \h  \* MERGEFORMAT </w:instrText>
            </w:r>
            <w:r>
              <w:fldChar w:fldCharType="separate"/>
            </w:r>
            <w:r w:rsidR="00D12039" w:rsidRPr="0076424C">
              <w:rPr>
                <w:b/>
              </w:rPr>
              <w:t>User</w:t>
            </w:r>
            <w:r>
              <w:fldChar w:fldCharType="end"/>
            </w:r>
            <w:r w:rsidRPr="0076424C">
              <w:rPr>
                <w:b/>
              </w:rPr>
              <w:t>(s)</w:t>
            </w:r>
            <w:r w:rsidRPr="0076424C">
              <w:t xml:space="preserve">, as specified in the relevant </w:t>
            </w:r>
            <w:r>
              <w:fldChar w:fldCharType="begin"/>
            </w:r>
            <w:r>
              <w:instrText xml:space="preserve"> REF SiteResponsibilitySchedule \h  \* MERGEFORMAT </w:instrText>
            </w:r>
            <w:r>
              <w:fldChar w:fldCharType="separate"/>
            </w:r>
            <w:r w:rsidR="00D12039" w:rsidRPr="0076424C">
              <w:rPr>
                <w:b/>
              </w:rPr>
              <w:t>Site Responsibility Schedule</w:t>
            </w:r>
            <w:r>
              <w:fldChar w:fldCharType="end"/>
            </w:r>
            <w:r w:rsidRPr="0076424C">
              <w:t>.</w:t>
            </w:r>
          </w:p>
        </w:tc>
      </w:tr>
      <w:tr w:rsidR="00637AA0" w:rsidRPr="0076424C" w14:paraId="4367759C" w14:textId="77777777" w:rsidTr="00EF0C57">
        <w:trPr>
          <w:gridAfter w:val="1"/>
          <w:wAfter w:w="23" w:type="dxa"/>
          <w:cantSplit/>
        </w:trPr>
        <w:tc>
          <w:tcPr>
            <w:tcW w:w="2658" w:type="dxa"/>
          </w:tcPr>
          <w:p w14:paraId="3E785575" w14:textId="77777777" w:rsidR="00637AA0" w:rsidRPr="0076424C" w:rsidRDefault="00637AA0" w:rsidP="00EF0C57">
            <w:pPr>
              <w:pStyle w:val="BodyText"/>
              <w:spacing w:beforeLines="40" w:before="96" w:afterLines="40" w:after="96" w:line="240" w:lineRule="auto"/>
              <w:ind w:left="0" w:firstLine="0"/>
              <w:jc w:val="left"/>
              <w:rPr>
                <w:b/>
              </w:rPr>
            </w:pPr>
            <w:bookmarkStart w:id="172" w:name="OperationalData"/>
            <w:r w:rsidRPr="0076424C">
              <w:rPr>
                <w:b/>
              </w:rPr>
              <w:t>Operational Data</w:t>
            </w:r>
            <w:bookmarkEnd w:id="172"/>
            <w:r w:rsidRPr="0076424C">
              <w:rPr>
                <w:b/>
              </w:rPr>
              <w:br/>
              <w:t>(</w:t>
            </w:r>
            <w:bookmarkStart w:id="173" w:name="_Hlt49084496"/>
            <w:bookmarkStart w:id="174" w:name="OD"/>
            <w:bookmarkEnd w:id="173"/>
            <w:r w:rsidRPr="0076424C">
              <w:rPr>
                <w:b/>
              </w:rPr>
              <w:t>OD</w:t>
            </w:r>
            <w:bookmarkEnd w:id="174"/>
            <w:r w:rsidRPr="0076424C">
              <w:rPr>
                <w:b/>
              </w:rPr>
              <w:t>)</w:t>
            </w:r>
          </w:p>
        </w:tc>
        <w:tc>
          <w:tcPr>
            <w:tcW w:w="6675" w:type="dxa"/>
            <w:gridSpan w:val="2"/>
          </w:tcPr>
          <w:p w14:paraId="29733290" w14:textId="5AC960CD" w:rsidR="00637AA0" w:rsidRPr="0076424C" w:rsidRDefault="00637AA0" w:rsidP="00EF0C57">
            <w:pPr>
              <w:pStyle w:val="BodyText"/>
              <w:spacing w:beforeLines="40" w:before="96" w:afterLines="40" w:after="96" w:line="240" w:lineRule="auto"/>
              <w:ind w:left="0" w:firstLine="0"/>
            </w:pPr>
            <w:r w:rsidRPr="0076424C">
              <w:t xml:space="preserve">Information to be supplied pursuant to the </w:t>
            </w:r>
            <w:r>
              <w:fldChar w:fldCharType="begin"/>
            </w:r>
            <w:r>
              <w:instrText xml:space="preserve"> REF DOC \h  \* MERGEFORMAT </w:instrText>
            </w:r>
            <w:r>
              <w:fldChar w:fldCharType="separate"/>
            </w:r>
            <w:r w:rsidR="00D12039" w:rsidRPr="0076424C">
              <w:rPr>
                <w:b/>
              </w:rPr>
              <w:t>Distribution Operating Code</w:t>
            </w:r>
            <w:r>
              <w:fldChar w:fldCharType="end"/>
            </w:r>
            <w:r w:rsidRPr="0076424C">
              <w:rPr>
                <w:b/>
              </w:rPr>
              <w:t xml:space="preserve">s </w:t>
            </w:r>
            <w:r w:rsidRPr="0076424C">
              <w:t xml:space="preserve">and as set out in the Schedules to the </w:t>
            </w:r>
            <w:r w:rsidRPr="0076424C">
              <w:rPr>
                <w:b/>
              </w:rPr>
              <w:t>DDRC</w:t>
            </w:r>
            <w:r w:rsidRPr="0076424C">
              <w:t>.</w:t>
            </w:r>
          </w:p>
        </w:tc>
      </w:tr>
      <w:tr w:rsidR="00637AA0" w:rsidRPr="0076424C" w14:paraId="61CA3EE3" w14:textId="77777777" w:rsidTr="00EF0C57">
        <w:trPr>
          <w:gridAfter w:val="1"/>
          <w:wAfter w:w="23" w:type="dxa"/>
          <w:cantSplit/>
        </w:trPr>
        <w:tc>
          <w:tcPr>
            <w:tcW w:w="2658" w:type="dxa"/>
          </w:tcPr>
          <w:p w14:paraId="7317BD75" w14:textId="77777777" w:rsidR="00637AA0" w:rsidRPr="0076424C" w:rsidRDefault="00637AA0" w:rsidP="00EF0C57">
            <w:pPr>
              <w:pStyle w:val="BodyText"/>
              <w:spacing w:beforeLines="40" w:before="96" w:afterLines="40" w:after="96" w:line="240" w:lineRule="auto"/>
              <w:ind w:left="0" w:firstLine="0"/>
              <w:jc w:val="left"/>
              <w:rPr>
                <w:b/>
              </w:rPr>
            </w:pPr>
            <w:bookmarkStart w:id="175" w:name="OperationalDay"/>
            <w:r w:rsidRPr="0076424C">
              <w:rPr>
                <w:b/>
              </w:rPr>
              <w:t>Operational Day</w:t>
            </w:r>
            <w:bookmarkEnd w:id="175"/>
            <w:r w:rsidRPr="0076424C">
              <w:rPr>
                <w:b/>
              </w:rPr>
              <w:br/>
            </w:r>
          </w:p>
        </w:tc>
        <w:tc>
          <w:tcPr>
            <w:tcW w:w="6675" w:type="dxa"/>
            <w:gridSpan w:val="2"/>
          </w:tcPr>
          <w:p w14:paraId="70CC1EE6" w14:textId="77777777" w:rsidR="00637AA0" w:rsidRPr="0076424C" w:rsidRDefault="00637AA0" w:rsidP="00EF0C57">
            <w:pPr>
              <w:pStyle w:val="BodyText"/>
              <w:spacing w:beforeLines="40" w:before="96" w:afterLines="40" w:after="96" w:line="240" w:lineRule="auto"/>
              <w:ind w:left="0" w:firstLine="0"/>
            </w:pPr>
            <w:r w:rsidRPr="0076424C">
              <w:t>The period from 0500 hours on one day to 0500 on the following day.</w:t>
            </w:r>
          </w:p>
        </w:tc>
      </w:tr>
      <w:tr w:rsidR="00637AA0" w:rsidRPr="0076424C" w14:paraId="56BBF6BD" w14:textId="77777777" w:rsidTr="00EF0C57">
        <w:trPr>
          <w:gridAfter w:val="1"/>
          <w:wAfter w:w="23" w:type="dxa"/>
          <w:cantSplit/>
        </w:trPr>
        <w:tc>
          <w:tcPr>
            <w:tcW w:w="2658" w:type="dxa"/>
          </w:tcPr>
          <w:p w14:paraId="26DB6282" w14:textId="77777777" w:rsidR="00637AA0" w:rsidRPr="0076424C" w:rsidRDefault="00637AA0" w:rsidP="00EF0C57">
            <w:pPr>
              <w:pStyle w:val="BodyText"/>
              <w:spacing w:beforeLines="40" w:before="96" w:afterLines="40" w:after="96" w:line="240" w:lineRule="auto"/>
              <w:ind w:left="0" w:firstLine="0"/>
              <w:jc w:val="left"/>
              <w:rPr>
                <w:b/>
              </w:rPr>
            </w:pPr>
            <w:bookmarkStart w:id="176" w:name="OperationalEffect"/>
            <w:r w:rsidRPr="0076424C">
              <w:rPr>
                <w:b/>
              </w:rPr>
              <w:t>Operational Effect</w:t>
            </w:r>
            <w:bookmarkEnd w:id="176"/>
          </w:p>
        </w:tc>
        <w:tc>
          <w:tcPr>
            <w:tcW w:w="6675" w:type="dxa"/>
            <w:gridSpan w:val="2"/>
          </w:tcPr>
          <w:p w14:paraId="495ED91D" w14:textId="7406FDCC" w:rsidR="00637AA0" w:rsidRPr="0076424C" w:rsidRDefault="00637AA0" w:rsidP="00EF0C57">
            <w:pPr>
              <w:pStyle w:val="BodyText"/>
              <w:spacing w:beforeLines="40" w:before="96" w:afterLines="40" w:after="96" w:line="240" w:lineRule="auto"/>
              <w:ind w:left="0" w:firstLine="0"/>
              <w:rPr>
                <w:b/>
              </w:rPr>
            </w:pPr>
            <w:r w:rsidRPr="0076424C">
              <w:t xml:space="preserve">Any effect on the </w:t>
            </w:r>
            <w:r>
              <w:fldChar w:fldCharType="begin"/>
            </w:r>
            <w:r>
              <w:instrText xml:space="preserve"> REF Operation \h  \* MERGEFORMAT </w:instrText>
            </w:r>
            <w:r>
              <w:fldChar w:fldCharType="separate"/>
            </w:r>
            <w:r w:rsidR="00D12039" w:rsidRPr="0076424C">
              <w:rPr>
                <w:b/>
              </w:rPr>
              <w:t>Operation</w:t>
            </w:r>
            <w:r>
              <w:fldChar w:fldCharType="end"/>
            </w:r>
            <w:r w:rsidRPr="0076424C">
              <w:t xml:space="preserve"> of the relevant other</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rPr>
                <w:b/>
              </w:rPr>
              <w:t xml:space="preserve"> </w:t>
            </w:r>
            <w:r w:rsidRPr="0076424C">
              <w:t>which causes the</w:t>
            </w:r>
            <w:r w:rsidRPr="0076424C">
              <w:rPr>
                <w:b/>
              </w:rPr>
              <w:t xml:space="preserv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r w:rsidRPr="0076424C">
              <w:rPr>
                <w:noProof/>
                <w:szCs w:val="22"/>
              </w:rPr>
              <w:t xml:space="preserve">or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t xml:space="preserve">or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of the other </w:t>
            </w:r>
            <w:r>
              <w:fldChar w:fldCharType="begin"/>
            </w:r>
            <w:r>
              <w:instrText xml:space="preserve"> REF User \h  \* MERGEFORMAT </w:instrText>
            </w:r>
            <w:r>
              <w:fldChar w:fldCharType="separate"/>
            </w:r>
            <w:r w:rsidR="00D12039" w:rsidRPr="0076424C">
              <w:rPr>
                <w:b/>
              </w:rPr>
              <w:t>User</w:t>
            </w:r>
            <w:r>
              <w:fldChar w:fldCharType="end"/>
            </w:r>
            <w:r w:rsidRPr="0076424C">
              <w:rPr>
                <w:b/>
                <w:bCs/>
              </w:rPr>
              <w:t xml:space="preserve"> </w:t>
            </w:r>
            <w:r w:rsidRPr="0076424C">
              <w:t>or</w:t>
            </w:r>
            <w:r w:rsidRPr="0076424C">
              <w:rPr>
                <w:b/>
              </w:rPr>
              <w:t xml:space="preserve">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rsidRPr="0076424C">
              <w:t xml:space="preserve">as the case may be, to operate (or be at a materially increased risk of operating) differently from the way in which they would or may have operated in the absence of such an effect. </w:t>
            </w:r>
          </w:p>
        </w:tc>
      </w:tr>
      <w:tr w:rsidR="00637AA0" w:rsidRPr="0076424C" w14:paraId="258ED377" w14:textId="77777777" w:rsidTr="00EF0C57">
        <w:trPr>
          <w:gridAfter w:val="1"/>
          <w:wAfter w:w="23" w:type="dxa"/>
          <w:cantSplit/>
        </w:trPr>
        <w:tc>
          <w:tcPr>
            <w:tcW w:w="2658" w:type="dxa"/>
          </w:tcPr>
          <w:p w14:paraId="03F59C43" w14:textId="77777777" w:rsidR="00637AA0" w:rsidRPr="0076424C" w:rsidRDefault="00637AA0" w:rsidP="00EF0C57">
            <w:pPr>
              <w:pStyle w:val="BodyText"/>
              <w:spacing w:beforeLines="40" w:before="96" w:afterLines="40" w:after="96" w:line="240" w:lineRule="auto"/>
              <w:ind w:left="0" w:firstLine="0"/>
              <w:jc w:val="left"/>
              <w:rPr>
                <w:b/>
              </w:rPr>
            </w:pPr>
            <w:bookmarkStart w:id="177" w:name="OperationalPlanning"/>
            <w:r w:rsidRPr="0076424C">
              <w:rPr>
                <w:b/>
              </w:rPr>
              <w:t>Operational Planning</w:t>
            </w:r>
            <w:bookmarkEnd w:id="177"/>
          </w:p>
        </w:tc>
        <w:tc>
          <w:tcPr>
            <w:tcW w:w="6675" w:type="dxa"/>
            <w:gridSpan w:val="2"/>
          </w:tcPr>
          <w:p w14:paraId="00786387" w14:textId="6AD623F5" w:rsidR="00637AA0" w:rsidRPr="0076424C" w:rsidRDefault="00637AA0" w:rsidP="00EF0C57">
            <w:pPr>
              <w:pStyle w:val="BodyText"/>
              <w:spacing w:beforeLines="40" w:before="96" w:afterLines="40" w:after="96" w:line="240" w:lineRule="auto"/>
              <w:ind w:left="0" w:firstLine="0"/>
            </w:pPr>
            <w:r w:rsidRPr="0076424C">
              <w:t xml:space="preserve">The procedure set out in </w:t>
            </w:r>
            <w:r>
              <w:fldChar w:fldCharType="begin"/>
            </w:r>
            <w:r>
              <w:instrText xml:space="preserve"> REF DOC \h  \* MERGEFORMAT </w:instrText>
            </w:r>
            <w:r>
              <w:fldChar w:fldCharType="separate"/>
            </w:r>
            <w:r w:rsidR="00D12039" w:rsidRPr="0076424C">
              <w:rPr>
                <w:b/>
              </w:rPr>
              <w:t>Distribution Operating Code</w:t>
            </w:r>
            <w:r>
              <w:fldChar w:fldCharType="end"/>
            </w:r>
            <w:r w:rsidRPr="0076424C">
              <w:rPr>
                <w:b/>
              </w:rPr>
              <w:t xml:space="preserve"> </w:t>
            </w:r>
            <w:smartTag w:uri="urn:schemas-microsoft-com:office:smarttags" w:element="stockticker">
              <w:r w:rsidRPr="0076424C">
                <w:t>DOC</w:t>
              </w:r>
            </w:smartTag>
            <w:r w:rsidRPr="0076424C">
              <w:t xml:space="preserve">2 comprising, through various timescales, the co-ordination of planned outages of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D12039" w:rsidRPr="0076424C">
              <w:rPr>
                <w:b/>
              </w:rPr>
              <w:t>Plant</w:t>
            </w:r>
            <w:r>
              <w:fldChar w:fldCharType="end"/>
            </w:r>
            <w:r w:rsidRPr="0076424C">
              <w:t xml:space="preserve"> and </w:t>
            </w:r>
            <w:r>
              <w:fldChar w:fldCharType="begin"/>
            </w:r>
            <w:r>
              <w:instrText xml:space="preserve"> REF Apparatus \h  \* MERGEFORMAT </w:instrText>
            </w:r>
            <w:r>
              <w:fldChar w:fldCharType="separate"/>
            </w:r>
            <w:r w:rsidR="00D12039" w:rsidRPr="0076424C">
              <w:rPr>
                <w:b/>
              </w:rPr>
              <w:t>Apparatus</w:t>
            </w:r>
            <w:r>
              <w:fldChar w:fldCharType="end"/>
            </w:r>
            <w:r w:rsidRPr="0076424C">
              <w:t>.</w:t>
            </w:r>
          </w:p>
        </w:tc>
      </w:tr>
      <w:tr w:rsidR="00637AA0" w:rsidRPr="0076424C" w14:paraId="04C85A85" w14:textId="77777777" w:rsidTr="00EF0C57">
        <w:trPr>
          <w:gridAfter w:val="1"/>
          <w:wAfter w:w="23" w:type="dxa"/>
          <w:cantSplit/>
        </w:trPr>
        <w:tc>
          <w:tcPr>
            <w:tcW w:w="2658" w:type="dxa"/>
          </w:tcPr>
          <w:p w14:paraId="73533027" w14:textId="77777777" w:rsidR="00637AA0" w:rsidRPr="0076424C" w:rsidRDefault="00637AA0" w:rsidP="00EF0C57">
            <w:pPr>
              <w:pStyle w:val="BodyText"/>
              <w:spacing w:beforeLines="40" w:before="96" w:afterLines="40" w:after="96" w:line="240" w:lineRule="auto"/>
              <w:ind w:left="0" w:firstLine="0"/>
              <w:jc w:val="left"/>
              <w:rPr>
                <w:b/>
                <w:u w:val="single"/>
              </w:rPr>
            </w:pPr>
            <w:bookmarkStart w:id="178" w:name="OperationalPlanningPhase"/>
            <w:r w:rsidRPr="0076424C">
              <w:rPr>
                <w:b/>
              </w:rPr>
              <w:t>Operational Planning Phase</w:t>
            </w:r>
            <w:bookmarkEnd w:id="178"/>
          </w:p>
        </w:tc>
        <w:tc>
          <w:tcPr>
            <w:tcW w:w="6675" w:type="dxa"/>
            <w:gridSpan w:val="2"/>
          </w:tcPr>
          <w:p w14:paraId="596B4F26" w14:textId="77777777" w:rsidR="00637AA0" w:rsidRPr="0076424C" w:rsidRDefault="00637AA0" w:rsidP="00EF0C57">
            <w:pPr>
              <w:pStyle w:val="BodyText"/>
              <w:spacing w:beforeLines="40" w:before="96" w:afterLines="40" w:after="96" w:line="240" w:lineRule="auto"/>
              <w:ind w:left="0" w:firstLine="0"/>
              <w:rPr>
                <w:u w:val="single"/>
              </w:rPr>
            </w:pPr>
            <w:r w:rsidRPr="0076424C">
              <w:t>The period from 8 weeks to 3 years inclusive ahead of real time operation.</w:t>
            </w:r>
          </w:p>
        </w:tc>
      </w:tr>
      <w:tr w:rsidR="00637AA0" w:rsidRPr="0076424C" w14:paraId="07EAE841" w14:textId="77777777" w:rsidTr="00EF0C57">
        <w:trPr>
          <w:gridAfter w:val="1"/>
          <w:wAfter w:w="23" w:type="dxa"/>
          <w:cantSplit/>
        </w:trPr>
        <w:tc>
          <w:tcPr>
            <w:tcW w:w="2658" w:type="dxa"/>
          </w:tcPr>
          <w:p w14:paraId="15456182" w14:textId="77777777" w:rsidR="00637AA0" w:rsidRPr="0076424C" w:rsidRDefault="00637AA0" w:rsidP="00EF0C57">
            <w:pPr>
              <w:pStyle w:val="BodyText"/>
              <w:spacing w:beforeLines="40" w:before="96" w:afterLines="40" w:after="96" w:line="240" w:lineRule="auto"/>
              <w:ind w:left="0" w:firstLine="0"/>
              <w:jc w:val="left"/>
              <w:rPr>
                <w:b/>
              </w:rPr>
            </w:pPr>
            <w:bookmarkStart w:id="179" w:name="OtherAuthorisedDistributor"/>
            <w:r w:rsidRPr="0076424C">
              <w:rPr>
                <w:b/>
              </w:rPr>
              <w:t>Other Authorised Distributor</w:t>
            </w:r>
            <w:bookmarkEnd w:id="179"/>
          </w:p>
        </w:tc>
        <w:tc>
          <w:tcPr>
            <w:tcW w:w="6675" w:type="dxa"/>
            <w:gridSpan w:val="2"/>
          </w:tcPr>
          <w:p w14:paraId="21BA6CC1" w14:textId="32E11773" w:rsidR="00637AA0" w:rsidRPr="0076424C" w:rsidRDefault="00637AA0" w:rsidP="00EF0C57">
            <w:pPr>
              <w:pStyle w:val="BodyText"/>
              <w:spacing w:beforeLines="40" w:before="96" w:afterLines="40" w:after="96" w:line="240" w:lineRule="auto"/>
              <w:ind w:left="0" w:firstLine="0"/>
            </w:pPr>
            <w:r w:rsidRPr="0076424C">
              <w:t xml:space="preserve">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authorised by Licence or exemption to distribute electricity and having a </w:t>
            </w:r>
            <w:bookmarkStart w:id="180" w:name="_Hlt51671793"/>
            <w:r w:rsidRPr="0076424C">
              <w:rPr>
                <w:b/>
              </w:rPr>
              <w:fldChar w:fldCharType="begin"/>
            </w:r>
            <w:r w:rsidRPr="0076424C">
              <w:instrText xml:space="preserve"> REF User \h </w:instrText>
            </w:r>
            <w:r w:rsidRPr="0076424C">
              <w:rPr>
                <w:b/>
              </w:rPr>
              <w:instrText xml:space="preserve"> \* MERGEFORMAT </w:instrText>
            </w:r>
            <w:r w:rsidRPr="0076424C">
              <w:rPr>
                <w:b/>
              </w:rPr>
            </w:r>
            <w:r w:rsidRPr="0076424C">
              <w:rPr>
                <w:b/>
              </w:rPr>
              <w:fldChar w:fldCharType="separate"/>
            </w:r>
            <w:r w:rsidR="00D12039" w:rsidRPr="0076424C">
              <w:rPr>
                <w:b/>
              </w:rPr>
              <w:t>User</w:t>
            </w:r>
            <w:r w:rsidRPr="0076424C">
              <w:rPr>
                <w:b/>
              </w:rPr>
              <w:fldChar w:fldCharType="end"/>
            </w:r>
            <w:bookmarkEnd w:id="180"/>
            <w:r w:rsidRPr="0076424C">
              <w:rPr>
                <w:b/>
              </w:rPr>
              <w:t xml:space="preserv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rPr>
              <w:t xml:space="preserve"> </w:t>
            </w:r>
            <w:r w:rsidRPr="0076424C">
              <w:t xml:space="preserve">connected to the </w:t>
            </w:r>
            <w:bookmarkStart w:id="181" w:name="_Hlt5167166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fldChar w:fldCharType="end"/>
            </w:r>
            <w:bookmarkEnd w:id="181"/>
            <w:r w:rsidRPr="0076424C">
              <w:rPr>
                <w:b/>
              </w:rPr>
              <w:t>.</w:t>
            </w:r>
          </w:p>
        </w:tc>
      </w:tr>
      <w:tr w:rsidR="00637AA0" w:rsidRPr="0076424C" w14:paraId="38276FD1" w14:textId="77777777" w:rsidTr="00EF0C57">
        <w:trPr>
          <w:gridAfter w:val="1"/>
          <w:wAfter w:w="23" w:type="dxa"/>
          <w:cantSplit/>
        </w:trPr>
        <w:tc>
          <w:tcPr>
            <w:tcW w:w="2658" w:type="dxa"/>
          </w:tcPr>
          <w:p w14:paraId="59DCCBAC" w14:textId="77777777" w:rsidR="00637AA0" w:rsidRPr="0076424C" w:rsidRDefault="00637AA0" w:rsidP="00EF0C57">
            <w:pPr>
              <w:pStyle w:val="BodyText"/>
              <w:spacing w:beforeLines="40" w:before="96" w:afterLines="40" w:after="96" w:line="240" w:lineRule="auto"/>
              <w:ind w:left="0" w:firstLine="0"/>
              <w:jc w:val="left"/>
              <w:rPr>
                <w:b/>
              </w:rPr>
            </w:pPr>
            <w:bookmarkStart w:id="182" w:name="OutputUsable"/>
            <w:r w:rsidRPr="0076424C">
              <w:rPr>
                <w:b/>
              </w:rPr>
              <w:t xml:space="preserve">Output Usable </w:t>
            </w:r>
            <w:bookmarkEnd w:id="182"/>
            <w:r w:rsidRPr="0076424C">
              <w:rPr>
                <w:b/>
              </w:rPr>
              <w:t>or OU</w:t>
            </w:r>
          </w:p>
        </w:tc>
        <w:tc>
          <w:tcPr>
            <w:tcW w:w="6675" w:type="dxa"/>
            <w:gridSpan w:val="2"/>
          </w:tcPr>
          <w:p w14:paraId="067E58F5" w14:textId="1E846A17" w:rsidR="00637AA0" w:rsidRPr="0076424C" w:rsidRDefault="00637AA0" w:rsidP="00EF0C57">
            <w:pPr>
              <w:pStyle w:val="BodyText"/>
              <w:spacing w:beforeLines="40" w:before="96" w:afterLines="40" w:after="96" w:line="240" w:lineRule="auto"/>
              <w:ind w:left="0" w:firstLine="0"/>
              <w:rPr>
                <w:b/>
              </w:rPr>
            </w:pPr>
            <w:r w:rsidRPr="0076424C">
              <w:t>That portion of</w:t>
            </w:r>
            <w:r w:rsidRPr="0076424C">
              <w:rPr>
                <w:b/>
              </w:rPr>
              <w:t xml:space="preserve"> </w:t>
            </w:r>
            <w:r>
              <w:fldChar w:fldCharType="begin"/>
            </w:r>
            <w:r>
              <w:instrText xml:space="preserve"> REF RegisteredCapacity \h  \* MERGEFORMAT </w:instrText>
            </w:r>
            <w:r>
              <w:fldChar w:fldCharType="separate"/>
            </w:r>
            <w:r w:rsidR="00D12039" w:rsidRPr="0076424C">
              <w:rPr>
                <w:b/>
              </w:rPr>
              <w:t>Registered Capacity</w:t>
            </w:r>
            <w:r>
              <w:fldChar w:fldCharType="end"/>
            </w:r>
            <w:r w:rsidRPr="0076424C">
              <w:t xml:space="preserve"> which is not unavailable due to a</w:t>
            </w:r>
            <w:r w:rsidRPr="0076424C">
              <w:rPr>
                <w:b/>
              </w:rPr>
              <w:t xml:space="preserve"> </w:t>
            </w:r>
            <w:r>
              <w:fldChar w:fldCharType="begin"/>
            </w:r>
            <w:r>
              <w:instrText xml:space="preserve"> REF PlannedOutage \h  \* MERGEFORMAT </w:instrText>
            </w:r>
            <w:r>
              <w:fldChar w:fldCharType="separate"/>
            </w:r>
            <w:r w:rsidR="00D12039" w:rsidRPr="0076424C">
              <w:rPr>
                <w:b/>
              </w:rPr>
              <w:t>Planned Outage</w:t>
            </w:r>
            <w:r>
              <w:fldChar w:fldCharType="end"/>
            </w:r>
            <w:r w:rsidRPr="0076424C">
              <w:t xml:space="preserve"> or breakdown.</w:t>
            </w:r>
          </w:p>
        </w:tc>
      </w:tr>
      <w:tr w:rsidR="00637AA0" w:rsidRPr="0076424C" w14:paraId="6E530418" w14:textId="77777777" w:rsidTr="00EF0C57">
        <w:trPr>
          <w:gridAfter w:val="1"/>
          <w:wAfter w:w="23" w:type="dxa"/>
          <w:cantSplit/>
        </w:trPr>
        <w:tc>
          <w:tcPr>
            <w:tcW w:w="2658" w:type="dxa"/>
          </w:tcPr>
          <w:p w14:paraId="5BF98356" w14:textId="77777777" w:rsidR="00637AA0" w:rsidRPr="0076424C" w:rsidRDefault="00637AA0" w:rsidP="00EF0C57">
            <w:pPr>
              <w:pStyle w:val="BodyText"/>
              <w:spacing w:beforeLines="40" w:before="96" w:afterLines="40" w:after="96" w:line="240" w:lineRule="auto"/>
              <w:ind w:left="0" w:firstLine="0"/>
              <w:jc w:val="left"/>
              <w:rPr>
                <w:b/>
              </w:rPr>
            </w:pPr>
            <w:bookmarkStart w:id="183" w:name="OwnershipBoundary"/>
            <w:r w:rsidRPr="0076424C">
              <w:rPr>
                <w:b/>
              </w:rPr>
              <w:t>Ownership Boundary</w:t>
            </w:r>
            <w:bookmarkEnd w:id="183"/>
          </w:p>
        </w:tc>
        <w:tc>
          <w:tcPr>
            <w:tcW w:w="6675" w:type="dxa"/>
            <w:gridSpan w:val="2"/>
          </w:tcPr>
          <w:p w14:paraId="0E304EFD" w14:textId="548DE8F3" w:rsidR="00637AA0" w:rsidRPr="0076424C" w:rsidRDefault="00637AA0" w:rsidP="00EF0C57">
            <w:pPr>
              <w:pStyle w:val="BodyText"/>
              <w:spacing w:beforeLines="40" w:before="96" w:afterLines="40" w:after="96" w:line="240" w:lineRule="auto"/>
              <w:ind w:left="0" w:firstLine="0"/>
              <w:rPr>
                <w:b/>
              </w:rPr>
            </w:pPr>
            <w:r w:rsidRPr="0076424C">
              <w:t xml:space="preserve">The electrical boundary between the </w:t>
            </w:r>
            <w:r>
              <w:fldChar w:fldCharType="begin"/>
            </w:r>
            <w:r>
              <w:instrText xml:space="preserve"> REF Equipment \h  \* MERGEFORMAT </w:instrText>
            </w:r>
            <w:r>
              <w:fldChar w:fldCharType="separate"/>
            </w:r>
            <w:r w:rsidR="00D12039" w:rsidRPr="0076424C">
              <w:rPr>
                <w:b/>
              </w:rPr>
              <w:t>Equipment</w:t>
            </w:r>
            <w:r>
              <w:fldChar w:fldCharType="end"/>
            </w:r>
            <w:r w:rsidRPr="0076424C">
              <w:t xml:space="preserve"> owned by one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t xml:space="preserve"> or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and the </w:t>
            </w:r>
            <w:r>
              <w:fldChar w:fldCharType="begin"/>
            </w:r>
            <w:r>
              <w:instrText xml:space="preserve"> REF Equipment \h  \* MERGEFORMAT </w:instrText>
            </w:r>
            <w:r>
              <w:fldChar w:fldCharType="separate"/>
            </w:r>
            <w:r w:rsidR="00D12039" w:rsidRPr="0076424C">
              <w:rPr>
                <w:b/>
              </w:rPr>
              <w:t>Equipment</w:t>
            </w:r>
            <w:r>
              <w:fldChar w:fldCharType="end"/>
            </w:r>
            <w:r w:rsidRPr="0076424C">
              <w:t xml:space="preserve"> owned by another </w:t>
            </w:r>
            <w:r>
              <w:fldChar w:fldCharType="begin"/>
            </w:r>
            <w:r>
              <w:instrText xml:space="preserve"> REF User \h  \* MERGEFORMAT </w:instrText>
            </w:r>
            <w:r>
              <w:fldChar w:fldCharType="separate"/>
            </w:r>
            <w:r w:rsidR="00D12039" w:rsidRPr="0076424C">
              <w:rPr>
                <w:b/>
              </w:rPr>
              <w:t>User</w:t>
            </w:r>
            <w:r>
              <w:fldChar w:fldCharType="end"/>
            </w:r>
            <w:r w:rsidRPr="0076424C">
              <w:t>.</w:t>
            </w:r>
          </w:p>
        </w:tc>
      </w:tr>
      <w:tr w:rsidR="00637AA0" w:rsidRPr="0076424C" w14:paraId="6A07119F" w14:textId="77777777" w:rsidTr="00EF0C57">
        <w:trPr>
          <w:gridAfter w:val="1"/>
          <w:wAfter w:w="23" w:type="dxa"/>
          <w:cantSplit/>
        </w:trPr>
        <w:tc>
          <w:tcPr>
            <w:tcW w:w="2658" w:type="dxa"/>
          </w:tcPr>
          <w:p w14:paraId="01D0F1CD" w14:textId="77777777" w:rsidR="00637AA0" w:rsidRPr="0076424C" w:rsidRDefault="00637AA0" w:rsidP="00EF0C57">
            <w:pPr>
              <w:pStyle w:val="BodyText"/>
              <w:spacing w:beforeLines="40" w:before="96" w:afterLines="40" w:after="96" w:line="240" w:lineRule="auto"/>
              <w:ind w:left="0" w:firstLine="0"/>
              <w:jc w:val="left"/>
              <w:rPr>
                <w:b/>
              </w:rPr>
            </w:pPr>
            <w:bookmarkStart w:id="184" w:name="PartialShutdown"/>
            <w:r w:rsidRPr="0076424C">
              <w:rPr>
                <w:b/>
              </w:rPr>
              <w:t>Partial Shutdown</w:t>
            </w:r>
            <w:bookmarkEnd w:id="184"/>
          </w:p>
        </w:tc>
        <w:tc>
          <w:tcPr>
            <w:tcW w:w="6675" w:type="dxa"/>
            <w:gridSpan w:val="2"/>
          </w:tcPr>
          <w:p w14:paraId="47D8FA4C" w14:textId="6D04745F" w:rsidR="00637AA0" w:rsidRPr="0076424C" w:rsidRDefault="00637AA0" w:rsidP="00EF0C57">
            <w:pPr>
              <w:pStyle w:val="BodyText"/>
              <w:spacing w:beforeLines="40" w:before="96" w:afterLines="40" w:after="96" w:line="240" w:lineRule="auto"/>
              <w:ind w:left="0" w:firstLine="0"/>
            </w:pPr>
            <w:r w:rsidRPr="0076424C">
              <w:t xml:space="preserve">The same as a </w:t>
            </w:r>
            <w:r>
              <w:fldChar w:fldCharType="begin"/>
            </w:r>
            <w:r>
              <w:instrText xml:space="preserve"> REF TotalShutdown \h  \* MERGEFORMAT </w:instrText>
            </w:r>
            <w:r>
              <w:fldChar w:fldCharType="separate"/>
            </w:r>
            <w:r w:rsidR="00D12039" w:rsidRPr="0076424C">
              <w:rPr>
                <w:b/>
              </w:rPr>
              <w:t>Total Shutdown</w:t>
            </w:r>
            <w:r>
              <w:fldChar w:fldCharType="end"/>
            </w:r>
            <w:r w:rsidRPr="0076424C">
              <w:t xml:space="preserve"> except that all generation has ceased in a separated part of the </w:t>
            </w:r>
            <w:r>
              <w:fldChar w:fldCharType="begin"/>
            </w:r>
            <w:r>
              <w:instrText xml:space="preserve"> REF TotalSystem \h  \* MERGEFORMAT </w:instrText>
            </w:r>
            <w:r>
              <w:fldChar w:fldCharType="separate"/>
            </w:r>
            <w:r w:rsidR="00D12039" w:rsidRPr="0076424C">
              <w:rPr>
                <w:b/>
              </w:rPr>
              <w:t>Total System</w:t>
            </w:r>
            <w:r>
              <w:fldChar w:fldCharType="end"/>
            </w:r>
            <w:r w:rsidRPr="0076424C">
              <w:rPr>
                <w:b/>
              </w:rPr>
              <w:t xml:space="preserve"> </w:t>
            </w:r>
            <w:r w:rsidRPr="0076424C">
              <w:t xml:space="preserve">and there is no electricity supply from </w:t>
            </w:r>
            <w:r>
              <w:fldChar w:fldCharType="begin"/>
            </w:r>
            <w:r>
              <w:instrText xml:space="preserve"> REF ExternalInterconnection \h  \* MERGEFORMAT </w:instrText>
            </w:r>
            <w:r>
              <w:fldChar w:fldCharType="separate"/>
            </w:r>
            <w:r w:rsidR="00D12039" w:rsidRPr="0076424C">
              <w:rPr>
                <w:b/>
              </w:rPr>
              <w:t>External Interconnection</w:t>
            </w:r>
            <w:r>
              <w:fldChar w:fldCharType="end"/>
            </w:r>
            <w:r w:rsidRPr="0076424C">
              <w:rPr>
                <w:b/>
              </w:rPr>
              <w:t xml:space="preserve">s </w:t>
            </w:r>
            <w:r w:rsidRPr="0076424C">
              <w:t xml:space="preserve">or other parts of </w:t>
            </w:r>
            <w:r w:rsidRPr="0076424C">
              <w:rPr>
                <w:b/>
                <w:bCs/>
              </w:rPr>
              <w:t>Total System</w:t>
            </w:r>
            <w:r w:rsidRPr="0076424C">
              <w:t xml:space="preserve"> to that part of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w:t>
            </w:r>
            <w:r w:rsidRPr="0076424C">
              <w:rPr>
                <w:noProof/>
                <w:szCs w:val="22"/>
              </w:rPr>
              <w:t xml:space="preserve">and, therefore, that part of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w:t>
            </w:r>
            <w:r w:rsidRPr="0076424C">
              <w:rPr>
                <w:noProof/>
                <w:szCs w:val="22"/>
              </w:rPr>
              <w:t>is shutdown</w:t>
            </w:r>
            <w:r w:rsidRPr="0076424C">
              <w:rPr>
                <w:b/>
              </w:rPr>
              <w:t xml:space="preserve"> </w:t>
            </w:r>
            <w:r w:rsidRPr="0076424C">
              <w:t xml:space="preserve">with the result that </w:t>
            </w:r>
            <w:r w:rsidRPr="0076424C">
              <w:rPr>
                <w:noProof/>
                <w:szCs w:val="22"/>
              </w:rPr>
              <w:t xml:space="preserve">it is not possible for that part of the </w:t>
            </w:r>
            <w:r>
              <w:fldChar w:fldCharType="begin"/>
            </w:r>
            <w:r>
              <w:instrText xml:space="preserve"> REF TotalSystem \h  \* MERGEFORMAT </w:instrText>
            </w:r>
            <w:r>
              <w:fldChar w:fldCharType="separate"/>
            </w:r>
            <w:r w:rsidR="00D12039" w:rsidRPr="0076424C">
              <w:rPr>
                <w:b/>
              </w:rPr>
              <w:t>Total System</w:t>
            </w:r>
            <w:r>
              <w:fldChar w:fldCharType="end"/>
            </w:r>
            <w:r w:rsidRPr="0076424C">
              <w:rPr>
                <w:b/>
                <w:bCs/>
                <w:noProof/>
                <w:szCs w:val="22"/>
              </w:rPr>
              <w:t xml:space="preserve"> </w:t>
            </w:r>
            <w:r w:rsidRPr="0076424C">
              <w:rPr>
                <w:noProof/>
                <w:szCs w:val="22"/>
              </w:rPr>
              <w:t xml:space="preserve">to begin to function again without </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sidRPr="0076424C">
              <w:rPr>
                <w:b/>
                <w:bCs/>
                <w:noProof/>
                <w:szCs w:val="22"/>
              </w:rPr>
              <w:t xml:space="preserve">’s </w:t>
            </w:r>
            <w:r w:rsidRPr="0076424C">
              <w:rPr>
                <w:noProof/>
                <w:szCs w:val="22"/>
              </w:rPr>
              <w:t xml:space="preserve">directions relating to a </w:t>
            </w:r>
            <w:r>
              <w:fldChar w:fldCharType="begin"/>
            </w:r>
            <w:r>
              <w:instrText xml:space="preserve"> REF BlackStart \h  \* MERGEFORMAT </w:instrText>
            </w:r>
            <w:r>
              <w:fldChar w:fldCharType="separate"/>
            </w:r>
            <w:r w:rsidR="00D12039" w:rsidRPr="0076424C">
              <w:rPr>
                <w:b/>
              </w:rPr>
              <w:t>Black Start</w:t>
            </w:r>
            <w:r>
              <w:fldChar w:fldCharType="end"/>
            </w:r>
            <w:r w:rsidRPr="0076424C">
              <w:rPr>
                <w:noProof/>
                <w:szCs w:val="22"/>
              </w:rPr>
              <w:t>.</w:t>
            </w:r>
          </w:p>
        </w:tc>
      </w:tr>
      <w:tr w:rsidR="00637AA0" w:rsidRPr="0076424C" w14:paraId="2A417329" w14:textId="77777777" w:rsidTr="00EF0C57">
        <w:trPr>
          <w:gridAfter w:val="1"/>
          <w:wAfter w:w="23" w:type="dxa"/>
          <w:cantSplit/>
        </w:trPr>
        <w:tc>
          <w:tcPr>
            <w:tcW w:w="2658" w:type="dxa"/>
          </w:tcPr>
          <w:p w14:paraId="2C3BF3B4" w14:textId="77777777" w:rsidR="00637AA0" w:rsidRPr="0076424C" w:rsidRDefault="00637AA0" w:rsidP="00EF0C57">
            <w:pPr>
              <w:spacing w:beforeLines="40" w:before="96" w:afterLines="40" w:after="96"/>
              <w:jc w:val="left"/>
              <w:rPr>
                <w:b/>
                <w:sz w:val="22"/>
              </w:rPr>
            </w:pPr>
            <w:bookmarkStart w:id="185" w:name="_Hlt41031108"/>
            <w:bookmarkStart w:id="186" w:name="PeakDemand"/>
            <w:bookmarkEnd w:id="185"/>
            <w:r w:rsidRPr="0076424C">
              <w:rPr>
                <w:b/>
                <w:spacing w:val="5"/>
              </w:rPr>
              <w:lastRenderedPageBreak/>
              <w:t>Peak Demand</w:t>
            </w:r>
            <w:bookmarkEnd w:id="186"/>
          </w:p>
        </w:tc>
        <w:tc>
          <w:tcPr>
            <w:tcW w:w="6675" w:type="dxa"/>
            <w:gridSpan w:val="2"/>
          </w:tcPr>
          <w:p w14:paraId="13010C4C" w14:textId="22A16405" w:rsidR="00637AA0" w:rsidRPr="0076424C" w:rsidRDefault="00637AA0" w:rsidP="00EF0C57">
            <w:pPr>
              <w:pStyle w:val="BodyText"/>
              <w:spacing w:beforeLines="40" w:before="96" w:afterLines="40" w:after="96" w:line="240" w:lineRule="auto"/>
              <w:ind w:left="36" w:hanging="36"/>
            </w:pPr>
            <w:r w:rsidRPr="0076424C">
              <w:t xml:space="preserve">The highest level of </w:t>
            </w:r>
            <w:r>
              <w:fldChar w:fldCharType="begin"/>
            </w:r>
            <w:r>
              <w:instrText xml:space="preserve"> REF Demand \h  \* MERGEFORMAT </w:instrText>
            </w:r>
            <w:r>
              <w:fldChar w:fldCharType="separate"/>
            </w:r>
            <w:r w:rsidR="00D12039" w:rsidRPr="0076424C">
              <w:rPr>
                <w:b/>
              </w:rPr>
              <w:t>Demand</w:t>
            </w:r>
            <w:r>
              <w:fldChar w:fldCharType="end"/>
            </w:r>
            <w:r w:rsidRPr="0076424C">
              <w:rPr>
                <w:b/>
              </w:rPr>
              <w:t xml:space="preserve"> </w:t>
            </w:r>
            <w:r w:rsidRPr="0076424C">
              <w:t>recorded/forecast for a 12</w:t>
            </w:r>
            <w:r w:rsidRPr="0076424C">
              <w:noBreakHyphen/>
              <w:t xml:space="preserve">month period, as specified in the relevant sections of the </w:t>
            </w:r>
            <w:r w:rsidRPr="0076424C">
              <w:rPr>
                <w:b/>
              </w:rPr>
              <w:t>Distribution</w:t>
            </w:r>
            <w:r w:rsidRPr="0076424C">
              <w:t xml:space="preserve"> </w:t>
            </w:r>
            <w:r w:rsidRPr="0076424C">
              <w:rPr>
                <w:b/>
              </w:rPr>
              <w:t>Code</w:t>
            </w:r>
            <w:r w:rsidRPr="0076424C">
              <w:t>.</w:t>
            </w:r>
          </w:p>
        </w:tc>
      </w:tr>
      <w:tr w:rsidR="00637AA0" w:rsidRPr="0076424C" w14:paraId="31CBFB3C" w14:textId="77777777" w:rsidTr="00EF0C57">
        <w:trPr>
          <w:gridAfter w:val="1"/>
          <w:wAfter w:w="23" w:type="dxa"/>
          <w:cantSplit/>
        </w:trPr>
        <w:tc>
          <w:tcPr>
            <w:tcW w:w="2658" w:type="dxa"/>
          </w:tcPr>
          <w:p w14:paraId="2BEBC489" w14:textId="77777777" w:rsidR="00637AA0" w:rsidRPr="0076424C" w:rsidRDefault="00637AA0" w:rsidP="00EF0C57">
            <w:pPr>
              <w:spacing w:beforeLines="40" w:before="96" w:afterLines="40" w:after="96"/>
              <w:ind w:left="4" w:hanging="4"/>
              <w:jc w:val="left"/>
              <w:rPr>
                <w:b/>
                <w:spacing w:val="5"/>
              </w:rPr>
            </w:pPr>
            <w:bookmarkStart w:id="187" w:name="PhaseVoltageUnbalance"/>
            <w:r w:rsidRPr="0076424C">
              <w:rPr>
                <w:b/>
                <w:spacing w:val="5"/>
              </w:rPr>
              <w:t>Phase (Voltage) Unbalance</w:t>
            </w:r>
            <w:bookmarkEnd w:id="187"/>
          </w:p>
        </w:tc>
        <w:tc>
          <w:tcPr>
            <w:tcW w:w="6675" w:type="dxa"/>
            <w:gridSpan w:val="2"/>
          </w:tcPr>
          <w:p w14:paraId="0EDF910B" w14:textId="77777777" w:rsidR="00637AA0" w:rsidRPr="0076424C" w:rsidRDefault="00637AA0" w:rsidP="00EF0C57">
            <w:pPr>
              <w:pStyle w:val="BodyText"/>
              <w:spacing w:beforeLines="40" w:before="96" w:afterLines="40" w:after="96" w:line="240" w:lineRule="auto"/>
              <w:ind w:left="36" w:hanging="36"/>
            </w:pPr>
            <w:r w:rsidRPr="0076424C">
              <w:rPr>
                <w:szCs w:val="22"/>
              </w:rPr>
              <w:t>The ratio (in percent) between the rms values of the negative sequence component and the positive sequence component of the voltage.</w:t>
            </w:r>
          </w:p>
        </w:tc>
      </w:tr>
      <w:tr w:rsidR="00637AA0" w:rsidRPr="0076424C" w14:paraId="473BE5A0" w14:textId="77777777" w:rsidTr="00EF0C57">
        <w:trPr>
          <w:gridAfter w:val="1"/>
          <w:wAfter w:w="23" w:type="dxa"/>
          <w:cantSplit/>
        </w:trPr>
        <w:tc>
          <w:tcPr>
            <w:tcW w:w="2658" w:type="dxa"/>
          </w:tcPr>
          <w:p w14:paraId="7971F506" w14:textId="77777777" w:rsidR="00637AA0" w:rsidRPr="0076424C" w:rsidRDefault="00637AA0" w:rsidP="00EF0C57">
            <w:pPr>
              <w:pStyle w:val="BodyText"/>
              <w:spacing w:beforeLines="40" w:before="96" w:afterLines="40" w:after="96" w:line="240" w:lineRule="auto"/>
              <w:ind w:left="0" w:firstLine="0"/>
              <w:jc w:val="left"/>
              <w:rPr>
                <w:b/>
              </w:rPr>
            </w:pPr>
            <w:bookmarkStart w:id="188" w:name="PlannedOutage"/>
            <w:r w:rsidRPr="0076424C">
              <w:rPr>
                <w:b/>
              </w:rPr>
              <w:t>Planned Outage</w:t>
            </w:r>
            <w:bookmarkEnd w:id="188"/>
          </w:p>
        </w:tc>
        <w:tc>
          <w:tcPr>
            <w:tcW w:w="6675" w:type="dxa"/>
            <w:gridSpan w:val="2"/>
          </w:tcPr>
          <w:p w14:paraId="23D1EB48" w14:textId="66D05C3E" w:rsidR="00637AA0" w:rsidRPr="0076424C" w:rsidRDefault="00637AA0" w:rsidP="00EF0C57">
            <w:pPr>
              <w:pStyle w:val="BodyText"/>
              <w:spacing w:beforeLines="40" w:before="96" w:afterLines="40" w:after="96" w:line="240" w:lineRule="auto"/>
              <w:ind w:left="0" w:firstLine="0"/>
            </w:pPr>
            <w:r w:rsidRPr="0076424C">
              <w:t xml:space="preserve">An outage of </w:t>
            </w:r>
            <w:r>
              <w:t xml:space="preserve">a </w:t>
            </w:r>
            <w:r>
              <w:fldChar w:fldCharType="begin"/>
            </w:r>
            <w:r>
              <w:instrText xml:space="preserve"> REF pgm \h </w:instrText>
            </w:r>
            <w:r>
              <w:fldChar w:fldCharType="separate"/>
            </w:r>
            <w:r w:rsidR="00D12039">
              <w:rPr>
                <w:b/>
              </w:rPr>
              <w:t>Power Generating Module</w:t>
            </w:r>
            <w:r>
              <w:fldChar w:fldCharType="end"/>
            </w:r>
            <w:r>
              <w:t>, its contsitutent units (eg generating transformer) or parts,</w:t>
            </w:r>
            <w:r w:rsidRPr="0076424C">
              <w:t xml:space="preserve"> </w:t>
            </w:r>
            <w:r>
              <w:t>or a relevant part of a</w:t>
            </w:r>
            <w:r w:rsidDel="00F56231">
              <w:t xml:space="preserve"> </w:t>
            </w:r>
            <w:r>
              <w:fldChar w:fldCharType="begin"/>
            </w:r>
            <w:r>
              <w:instrText xml:space="preserve"> REF User \h </w:instrText>
            </w:r>
            <w:r>
              <w:fldChar w:fldCharType="separate"/>
            </w:r>
            <w:r w:rsidR="00D12039" w:rsidRPr="0076424C">
              <w:rPr>
                <w:b/>
              </w:rPr>
              <w:t>User</w:t>
            </w:r>
            <w:r>
              <w:fldChar w:fldCharType="end"/>
            </w:r>
            <w:r>
              <w:t xml:space="preserve">’s </w:t>
            </w:r>
            <w:r>
              <w:fldChar w:fldCharType="begin"/>
            </w:r>
            <w:r>
              <w:instrText xml:space="preserve"> REF System \h </w:instrText>
            </w:r>
            <w:r>
              <w:fldChar w:fldCharType="separate"/>
            </w:r>
            <w:r w:rsidR="00D12039" w:rsidRPr="0076424C">
              <w:rPr>
                <w:b/>
              </w:rPr>
              <w:t>System</w:t>
            </w:r>
            <w:r>
              <w:fldChar w:fldCharType="end"/>
            </w:r>
            <w:r w:rsidRPr="0076424C">
              <w:t xml:space="preserve"> or of part of the</w:t>
            </w:r>
            <w:r w:rsidRPr="0076424C">
              <w:rPr>
                <w:b/>
              </w:rPr>
              <w:t xml:space="preserv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t xml:space="preserve"> or of part of a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rPr>
              <w:t>.</w:t>
            </w:r>
          </w:p>
        </w:tc>
      </w:tr>
      <w:tr w:rsidR="00637AA0" w:rsidRPr="0076424C" w14:paraId="7C02B318" w14:textId="77777777" w:rsidTr="00EF0C57">
        <w:trPr>
          <w:gridAfter w:val="1"/>
          <w:wAfter w:w="23" w:type="dxa"/>
          <w:cantSplit/>
        </w:trPr>
        <w:tc>
          <w:tcPr>
            <w:tcW w:w="2658" w:type="dxa"/>
          </w:tcPr>
          <w:p w14:paraId="5FE4F501" w14:textId="77777777" w:rsidR="00637AA0" w:rsidRPr="0076424C" w:rsidRDefault="00637AA0" w:rsidP="00EF0C57">
            <w:pPr>
              <w:pStyle w:val="BodyText"/>
              <w:spacing w:beforeLines="40" w:before="96" w:afterLines="40" w:after="96" w:line="240" w:lineRule="auto"/>
              <w:ind w:left="0" w:firstLine="0"/>
              <w:jc w:val="left"/>
              <w:rPr>
                <w:b/>
              </w:rPr>
            </w:pPr>
            <w:bookmarkStart w:id="189" w:name="_Hlt41004556"/>
            <w:bookmarkStart w:id="190" w:name="Plant"/>
            <w:bookmarkEnd w:id="189"/>
            <w:r w:rsidRPr="0076424C">
              <w:rPr>
                <w:b/>
              </w:rPr>
              <w:t>Plant</w:t>
            </w:r>
            <w:bookmarkEnd w:id="190"/>
          </w:p>
        </w:tc>
        <w:tc>
          <w:tcPr>
            <w:tcW w:w="6675" w:type="dxa"/>
            <w:gridSpan w:val="2"/>
          </w:tcPr>
          <w:p w14:paraId="6D9804F2" w14:textId="2690E2EA" w:rsidR="00637AA0" w:rsidRPr="0076424C" w:rsidRDefault="00637AA0" w:rsidP="00EF0C57">
            <w:pPr>
              <w:pStyle w:val="BodyText"/>
              <w:spacing w:beforeLines="40" w:before="96" w:afterLines="40" w:after="96" w:line="240" w:lineRule="auto"/>
              <w:ind w:left="0" w:firstLine="0"/>
            </w:pPr>
            <w:r w:rsidRPr="0076424C">
              <w:t xml:space="preserve">Fixed and movable items used in the generation and/or supply and/or transmission of electricity other than </w:t>
            </w:r>
            <w:r>
              <w:fldChar w:fldCharType="begin"/>
            </w:r>
            <w:r>
              <w:instrText xml:space="preserve"> REF Apparatus \h  \* MERGEFORMAT </w:instrText>
            </w:r>
            <w:r>
              <w:fldChar w:fldCharType="separate"/>
            </w:r>
            <w:r w:rsidR="00D12039" w:rsidRPr="0076424C">
              <w:rPr>
                <w:b/>
              </w:rPr>
              <w:t>Apparatus</w:t>
            </w:r>
            <w:r>
              <w:fldChar w:fldCharType="end"/>
            </w:r>
            <w:r w:rsidRPr="0076424C">
              <w:t>.</w:t>
            </w:r>
          </w:p>
        </w:tc>
      </w:tr>
      <w:tr w:rsidR="00637AA0" w:rsidRPr="0076424C" w14:paraId="2DD62679" w14:textId="77777777" w:rsidTr="00EF0C57">
        <w:trPr>
          <w:gridAfter w:val="1"/>
          <w:wAfter w:w="23" w:type="dxa"/>
          <w:cantSplit/>
        </w:trPr>
        <w:tc>
          <w:tcPr>
            <w:tcW w:w="2658" w:type="dxa"/>
          </w:tcPr>
          <w:p w14:paraId="0E9D913D" w14:textId="77777777" w:rsidR="00637AA0" w:rsidRPr="0076424C" w:rsidRDefault="00637AA0" w:rsidP="00EF0C57">
            <w:pPr>
              <w:pStyle w:val="BodyText"/>
              <w:spacing w:beforeLines="40" w:before="96" w:afterLines="40" w:after="96" w:line="240" w:lineRule="auto"/>
              <w:ind w:left="0" w:firstLine="0"/>
              <w:jc w:val="left"/>
              <w:rPr>
                <w:b/>
              </w:rPr>
            </w:pPr>
            <w:bookmarkStart w:id="191" w:name="PowerFactor"/>
            <w:r w:rsidRPr="0076424C">
              <w:rPr>
                <w:b/>
              </w:rPr>
              <w:t>Power Factor</w:t>
            </w:r>
            <w:bookmarkEnd w:id="191"/>
          </w:p>
        </w:tc>
        <w:tc>
          <w:tcPr>
            <w:tcW w:w="6675" w:type="dxa"/>
            <w:gridSpan w:val="2"/>
          </w:tcPr>
          <w:p w14:paraId="4DD98BD4" w14:textId="41B45C6F" w:rsidR="00637AA0" w:rsidRPr="0076424C" w:rsidRDefault="00637AA0" w:rsidP="00EF0C57">
            <w:pPr>
              <w:pStyle w:val="BodyText"/>
              <w:spacing w:beforeLines="40" w:before="96" w:afterLines="40" w:after="96" w:line="240" w:lineRule="auto"/>
              <w:ind w:left="0" w:firstLine="0"/>
            </w:pPr>
            <w:r w:rsidRPr="0076424C">
              <w:t xml:space="preserve">The ratio of </w:t>
            </w:r>
            <w:hyperlink w:anchor="ActivePower" w:history="1">
              <w:r>
                <w:fldChar w:fldCharType="begin"/>
              </w:r>
              <w:r>
                <w:instrText xml:space="preserve"> REF ActivePower \h  \* MERGEFORMAT </w:instrText>
              </w:r>
              <w:r>
                <w:fldChar w:fldCharType="separate"/>
              </w:r>
              <w:r w:rsidR="00D12039" w:rsidRPr="0076424C">
                <w:rPr>
                  <w:b/>
                </w:rPr>
                <w:t>Active Power</w:t>
              </w:r>
              <w:r>
                <w:fldChar w:fldCharType="end"/>
              </w:r>
            </w:hyperlink>
            <w:r w:rsidRPr="0076424C">
              <w:t xml:space="preserve"> to apparent power (apparent power being the product of voltage and alternating current measured in volt-amperes and standard multiples thereof, ie VA, kVA, MVA).</w:t>
            </w:r>
          </w:p>
        </w:tc>
      </w:tr>
      <w:tr w:rsidR="00637AA0" w:rsidRPr="0076424C" w14:paraId="5D77F032" w14:textId="77777777" w:rsidTr="00EF0C57">
        <w:trPr>
          <w:gridAfter w:val="1"/>
          <w:wAfter w:w="23" w:type="dxa"/>
          <w:cantSplit/>
        </w:trPr>
        <w:tc>
          <w:tcPr>
            <w:tcW w:w="2658" w:type="dxa"/>
          </w:tcPr>
          <w:p w14:paraId="0B8EBD5D" w14:textId="77777777" w:rsidR="00637AA0" w:rsidRPr="0076424C" w:rsidRDefault="00637AA0" w:rsidP="00EF0C57">
            <w:pPr>
              <w:pStyle w:val="BodyText"/>
              <w:spacing w:beforeLines="40" w:before="96" w:afterLines="40" w:after="96" w:line="240" w:lineRule="auto"/>
              <w:ind w:left="0" w:firstLine="0"/>
              <w:jc w:val="left"/>
              <w:rPr>
                <w:b/>
              </w:rPr>
            </w:pPr>
            <w:bookmarkStart w:id="192" w:name="pgm"/>
            <w:r>
              <w:rPr>
                <w:b/>
              </w:rPr>
              <w:t>Power Generating Module</w:t>
            </w:r>
            <w:bookmarkEnd w:id="192"/>
          </w:p>
        </w:tc>
        <w:tc>
          <w:tcPr>
            <w:tcW w:w="6675" w:type="dxa"/>
            <w:gridSpan w:val="2"/>
          </w:tcPr>
          <w:p w14:paraId="7E033E3F" w14:textId="2173780E" w:rsidR="00637AA0" w:rsidRDefault="00637AA0" w:rsidP="00EF0C57">
            <w:pPr>
              <w:pStyle w:val="BodyText"/>
              <w:spacing w:beforeLines="40" w:before="96" w:afterLines="40" w:after="96" w:line="240" w:lineRule="auto"/>
              <w:ind w:left="0" w:firstLine="0"/>
            </w:pPr>
            <w:r>
              <w:t xml:space="preserve">Any </w:t>
            </w:r>
            <w:r>
              <w:fldChar w:fldCharType="begin"/>
            </w:r>
            <w:r>
              <w:instrText xml:space="preserve"> REF Apparatus \h </w:instrText>
            </w:r>
            <w:r>
              <w:fldChar w:fldCharType="separate"/>
            </w:r>
            <w:r w:rsidR="00D12039" w:rsidRPr="0076424C">
              <w:rPr>
                <w:b/>
              </w:rPr>
              <w:t>Apparatus</w:t>
            </w:r>
            <w:r>
              <w:fldChar w:fldCharType="end"/>
            </w:r>
            <w:r>
              <w:t xml:space="preserve"> which produces electricity</w:t>
            </w:r>
          </w:p>
        </w:tc>
      </w:tr>
      <w:tr w:rsidR="00637AA0" w:rsidRPr="0076424C" w14:paraId="5D5D9E49" w14:textId="77777777" w:rsidTr="00EF0C57">
        <w:trPr>
          <w:gridAfter w:val="1"/>
          <w:wAfter w:w="23" w:type="dxa"/>
          <w:cantSplit/>
        </w:trPr>
        <w:tc>
          <w:tcPr>
            <w:tcW w:w="2658" w:type="dxa"/>
          </w:tcPr>
          <w:p w14:paraId="5D468B00" w14:textId="77777777" w:rsidR="00637AA0" w:rsidRPr="0076424C" w:rsidRDefault="00637AA0" w:rsidP="00EF0C57">
            <w:pPr>
              <w:pStyle w:val="BodyText"/>
              <w:spacing w:beforeLines="40" w:before="96" w:afterLines="40" w:after="96" w:line="240" w:lineRule="auto"/>
              <w:ind w:left="0" w:firstLine="0"/>
              <w:jc w:val="left"/>
              <w:rPr>
                <w:b/>
              </w:rPr>
            </w:pPr>
            <w:bookmarkStart w:id="193" w:name="PowerIsland"/>
            <w:r w:rsidRPr="0076424C">
              <w:rPr>
                <w:b/>
              </w:rPr>
              <w:t>Power Island</w:t>
            </w:r>
            <w:bookmarkEnd w:id="193"/>
          </w:p>
        </w:tc>
        <w:tc>
          <w:tcPr>
            <w:tcW w:w="6675" w:type="dxa"/>
            <w:gridSpan w:val="2"/>
          </w:tcPr>
          <w:p w14:paraId="764F5ADC" w14:textId="63E69646" w:rsidR="00637AA0" w:rsidRPr="0076424C" w:rsidRDefault="00637AA0" w:rsidP="00EF0C57">
            <w:pPr>
              <w:pStyle w:val="BodyText"/>
              <w:spacing w:beforeLines="40" w:before="96" w:afterLines="40" w:after="96" w:line="240" w:lineRule="auto"/>
              <w:ind w:left="0" w:firstLine="0"/>
              <w:rPr>
                <w:bCs/>
              </w:rPr>
            </w:pPr>
            <w:r>
              <w:fldChar w:fldCharType="begin"/>
            </w:r>
            <w:r>
              <w:instrText xml:space="preserve"> REF pgm \h </w:instrText>
            </w:r>
            <w:r>
              <w:fldChar w:fldCharType="separate"/>
            </w:r>
            <w:r w:rsidR="00D12039">
              <w:rPr>
                <w:b/>
              </w:rPr>
              <w:t>Power Generating Module</w:t>
            </w:r>
            <w:r>
              <w:fldChar w:fldCharType="end"/>
            </w:r>
            <w:r>
              <w:t xml:space="preserve">s </w:t>
            </w:r>
            <w:r w:rsidRPr="0076424C">
              <w:t xml:space="preserve">at an isolated </w:t>
            </w:r>
            <w:r>
              <w:fldChar w:fldCharType="begin"/>
            </w:r>
            <w:r>
              <w:instrText xml:space="preserve"> REF PowerStation \h  \* MERGEFORMAT </w:instrText>
            </w:r>
            <w:r>
              <w:fldChar w:fldCharType="separate"/>
            </w:r>
            <w:r w:rsidR="00D12039" w:rsidRPr="0076424C">
              <w:rPr>
                <w:b/>
              </w:rPr>
              <w:t>Power Station</w:t>
            </w:r>
            <w:r>
              <w:fldChar w:fldCharType="end"/>
            </w:r>
            <w:r w:rsidRPr="0076424C">
              <w:t xml:space="preserve">, together with complementary local </w:t>
            </w:r>
            <w:r>
              <w:fldChar w:fldCharType="begin"/>
            </w:r>
            <w:r>
              <w:instrText xml:space="preserve"> REF Demand \h  \* MERGEFORMAT </w:instrText>
            </w:r>
            <w:r>
              <w:fldChar w:fldCharType="separate"/>
            </w:r>
            <w:r w:rsidR="00D12039" w:rsidRPr="0076424C">
              <w:rPr>
                <w:b/>
              </w:rPr>
              <w:t>Demand</w:t>
            </w:r>
            <w:r>
              <w:fldChar w:fldCharType="end"/>
            </w:r>
            <w:r w:rsidRPr="0076424C">
              <w:rPr>
                <w:b/>
              </w:rPr>
              <w:t>.</w:t>
            </w:r>
            <w:r w:rsidRPr="0076424C">
              <w:rPr>
                <w:bCs/>
              </w:rPr>
              <w:t xml:space="preserve"> In Scotland a </w:t>
            </w:r>
            <w:r>
              <w:fldChar w:fldCharType="begin"/>
            </w:r>
            <w:r>
              <w:instrText xml:space="preserve"> REF PowerIsland \h  \* MERGEFORMAT </w:instrText>
            </w:r>
            <w:r>
              <w:fldChar w:fldCharType="separate"/>
            </w:r>
            <w:r w:rsidR="00D12039" w:rsidRPr="0076424C">
              <w:rPr>
                <w:b/>
              </w:rPr>
              <w:t>Power Island</w:t>
            </w:r>
            <w:r>
              <w:fldChar w:fldCharType="end"/>
            </w:r>
            <w:r w:rsidRPr="0076424C">
              <w:rPr>
                <w:bCs/>
              </w:rPr>
              <w:t xml:space="preserve"> may include more than one </w:t>
            </w:r>
            <w:r>
              <w:fldChar w:fldCharType="begin"/>
            </w:r>
            <w:r>
              <w:instrText xml:space="preserve"> REF PowerStation \h  \* MERGEFORMAT </w:instrText>
            </w:r>
            <w:r>
              <w:fldChar w:fldCharType="separate"/>
            </w:r>
            <w:r w:rsidR="00D12039" w:rsidRPr="0076424C">
              <w:rPr>
                <w:b/>
              </w:rPr>
              <w:t>Power Station</w:t>
            </w:r>
            <w:r>
              <w:fldChar w:fldCharType="end"/>
            </w:r>
            <w:r w:rsidRPr="0076424C">
              <w:rPr>
                <w:bCs/>
              </w:rPr>
              <w:t>.</w:t>
            </w:r>
          </w:p>
        </w:tc>
      </w:tr>
      <w:tr w:rsidR="00637AA0" w:rsidRPr="0076424C" w14:paraId="73777813" w14:textId="77777777" w:rsidTr="00EF0C57">
        <w:trPr>
          <w:gridAfter w:val="1"/>
          <w:wAfter w:w="23" w:type="dxa"/>
          <w:cantSplit/>
        </w:trPr>
        <w:tc>
          <w:tcPr>
            <w:tcW w:w="2658" w:type="dxa"/>
          </w:tcPr>
          <w:p w14:paraId="6B8E33CE" w14:textId="77777777" w:rsidR="00637AA0" w:rsidRPr="0076424C" w:rsidRDefault="00637AA0" w:rsidP="00EF0C57">
            <w:pPr>
              <w:pStyle w:val="BodyText"/>
              <w:spacing w:beforeLines="40" w:before="96" w:afterLines="40" w:after="96" w:line="240" w:lineRule="auto"/>
              <w:ind w:left="0" w:firstLine="0"/>
              <w:jc w:val="left"/>
              <w:rPr>
                <w:b/>
              </w:rPr>
            </w:pPr>
            <w:bookmarkStart w:id="194" w:name="_Hlt41008274"/>
            <w:bookmarkStart w:id="195" w:name="PowerStation"/>
            <w:bookmarkEnd w:id="194"/>
            <w:r w:rsidRPr="0076424C">
              <w:rPr>
                <w:b/>
              </w:rPr>
              <w:t>Power Station</w:t>
            </w:r>
            <w:bookmarkEnd w:id="195"/>
          </w:p>
        </w:tc>
        <w:tc>
          <w:tcPr>
            <w:tcW w:w="6675" w:type="dxa"/>
            <w:gridSpan w:val="2"/>
          </w:tcPr>
          <w:p w14:paraId="49664525" w14:textId="3B440ACC" w:rsidR="00637AA0" w:rsidRPr="0076424C" w:rsidRDefault="00637AA0" w:rsidP="00EF0C57">
            <w:pPr>
              <w:pStyle w:val="BodyText"/>
              <w:spacing w:beforeLines="40" w:before="96" w:afterLines="40" w:after="96" w:line="240" w:lineRule="auto"/>
              <w:ind w:left="0" w:firstLine="0"/>
            </w:pPr>
            <w:r>
              <w:t xml:space="preserve">A </w:t>
            </w:r>
            <w:r>
              <w:fldChar w:fldCharType="begin"/>
            </w:r>
            <w:r>
              <w:instrText xml:space="preserve"> REF PGF \h </w:instrText>
            </w:r>
            <w:r>
              <w:fldChar w:fldCharType="separate"/>
            </w:r>
            <w:r w:rsidR="00D12039">
              <w:rPr>
                <w:b/>
              </w:rPr>
              <w:t>Power Generating Facilit</w:t>
            </w:r>
            <w:r>
              <w:fldChar w:fldCharType="end"/>
            </w:r>
            <w:r>
              <w:t>y</w:t>
            </w:r>
          </w:p>
        </w:tc>
      </w:tr>
      <w:tr w:rsidR="00637AA0" w:rsidRPr="0076424C" w14:paraId="18700F9E" w14:textId="77777777" w:rsidTr="00EF0C57">
        <w:trPr>
          <w:gridAfter w:val="1"/>
          <w:wAfter w:w="23" w:type="dxa"/>
          <w:cantSplit/>
        </w:trPr>
        <w:tc>
          <w:tcPr>
            <w:tcW w:w="2658" w:type="dxa"/>
          </w:tcPr>
          <w:p w14:paraId="494676B9" w14:textId="77777777" w:rsidR="00637AA0" w:rsidRPr="0076424C" w:rsidRDefault="00637AA0" w:rsidP="00EF0C57">
            <w:pPr>
              <w:pStyle w:val="BodyText"/>
              <w:spacing w:beforeLines="40" w:before="96" w:afterLines="40" w:after="96" w:line="240" w:lineRule="auto"/>
              <w:ind w:left="0" w:firstLine="0"/>
              <w:jc w:val="left"/>
              <w:rPr>
                <w:b/>
              </w:rPr>
            </w:pPr>
            <w:bookmarkStart w:id="196" w:name="PGF"/>
            <w:r>
              <w:rPr>
                <w:b/>
              </w:rPr>
              <w:t>Power Generating Facilit</w:t>
            </w:r>
            <w:bookmarkEnd w:id="196"/>
            <w:r>
              <w:rPr>
                <w:b/>
              </w:rPr>
              <w:t>y</w:t>
            </w:r>
          </w:p>
        </w:tc>
        <w:tc>
          <w:tcPr>
            <w:tcW w:w="6675" w:type="dxa"/>
            <w:gridSpan w:val="2"/>
          </w:tcPr>
          <w:p w14:paraId="2F4580EF" w14:textId="793CB5C5" w:rsidR="00637AA0" w:rsidRPr="0076424C" w:rsidRDefault="00637AA0" w:rsidP="00EF0C57">
            <w:pPr>
              <w:pStyle w:val="BodyText"/>
              <w:spacing w:beforeLines="40" w:before="96" w:afterLines="40" w:after="96" w:line="240" w:lineRule="auto"/>
              <w:ind w:left="0" w:firstLine="0"/>
              <w:rPr>
                <w:sz w:val="22"/>
                <w:lang w:val="en-US"/>
              </w:rPr>
            </w:pPr>
            <w:r w:rsidRPr="0076424C">
              <w:t xml:space="preserve">An installation comprising one or more </w:t>
            </w:r>
            <w:r>
              <w:fldChar w:fldCharType="begin"/>
            </w:r>
            <w:r>
              <w:instrText xml:space="preserve"> REF pgm \h </w:instrText>
            </w:r>
            <w:r>
              <w:fldChar w:fldCharType="separate"/>
            </w:r>
            <w:r w:rsidR="00D12039">
              <w:rPr>
                <w:b/>
              </w:rPr>
              <w:t>Power Generating Module</w:t>
            </w:r>
            <w:r>
              <w:fldChar w:fldCharType="end"/>
            </w:r>
            <w:r>
              <w:t>s</w:t>
            </w:r>
            <w:r w:rsidRPr="0076424C">
              <w:t xml:space="preserve"> (even where sited separately) and/or controlled by the same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and which may reasonably be considered as being managed as one</w:t>
            </w:r>
            <w:r>
              <w:rPr>
                <w:b/>
              </w:rPr>
              <w:t xml:space="preserve"> </w:t>
            </w:r>
            <w:r>
              <w:rPr>
                <w:b/>
              </w:rPr>
              <w:fldChar w:fldCharType="begin"/>
            </w:r>
            <w:r>
              <w:rPr>
                <w:b/>
              </w:rPr>
              <w:instrText xml:space="preserve"> REF PGF \h </w:instrText>
            </w:r>
            <w:r>
              <w:rPr>
                <w:b/>
              </w:rPr>
            </w:r>
            <w:r>
              <w:rPr>
                <w:b/>
              </w:rPr>
              <w:fldChar w:fldCharType="separate"/>
            </w:r>
            <w:r w:rsidR="00D12039">
              <w:rPr>
                <w:b/>
              </w:rPr>
              <w:t>Power Generating Facilit</w:t>
            </w:r>
            <w:r>
              <w:rPr>
                <w:b/>
              </w:rPr>
              <w:fldChar w:fldCharType="end"/>
            </w:r>
            <w:r>
              <w:rPr>
                <w:b/>
              </w:rPr>
              <w:t>y</w:t>
            </w:r>
          </w:p>
        </w:tc>
      </w:tr>
      <w:tr w:rsidR="00637AA0" w:rsidRPr="0076424C" w14:paraId="6D33C7B8" w14:textId="77777777" w:rsidTr="00EF0C57">
        <w:trPr>
          <w:gridAfter w:val="1"/>
          <w:wAfter w:w="23" w:type="dxa"/>
          <w:cantSplit/>
        </w:trPr>
        <w:tc>
          <w:tcPr>
            <w:tcW w:w="2658" w:type="dxa"/>
          </w:tcPr>
          <w:p w14:paraId="1E13DC1E" w14:textId="77777777" w:rsidR="00637AA0" w:rsidRPr="0076424C" w:rsidRDefault="00637AA0" w:rsidP="00EF0C57">
            <w:pPr>
              <w:pStyle w:val="BodyText"/>
              <w:spacing w:beforeLines="40" w:before="96" w:afterLines="40" w:after="96" w:line="240" w:lineRule="auto"/>
              <w:ind w:left="0" w:firstLine="0"/>
              <w:jc w:val="left"/>
              <w:rPr>
                <w:b/>
              </w:rPr>
            </w:pPr>
            <w:bookmarkStart w:id="197" w:name="PreliminaryProjectPlanningData"/>
            <w:r w:rsidRPr="0076424C">
              <w:rPr>
                <w:b/>
              </w:rPr>
              <w:t>Preliminary Project Planning Data</w:t>
            </w:r>
            <w:bookmarkEnd w:id="197"/>
          </w:p>
        </w:tc>
        <w:tc>
          <w:tcPr>
            <w:tcW w:w="6675" w:type="dxa"/>
            <w:gridSpan w:val="2"/>
          </w:tcPr>
          <w:p w14:paraId="7AF03BD1" w14:textId="7819743C" w:rsidR="00637AA0" w:rsidRPr="0076424C" w:rsidRDefault="00637AA0" w:rsidP="00EF0C57">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D12039" w:rsidRPr="0076424C">
              <w:rPr>
                <w:b/>
              </w:rPr>
              <w:t>User Development</w:t>
            </w:r>
            <w:r>
              <w:fldChar w:fldCharType="end"/>
            </w:r>
            <w:r w:rsidRPr="0076424C">
              <w:rPr>
                <w:b/>
                <w:sz w:val="22"/>
                <w:lang w:val="en-US"/>
              </w:rPr>
              <w:t xml:space="preserve"> </w:t>
            </w:r>
            <w:r w:rsidRPr="0076424C">
              <w:rPr>
                <w:sz w:val="22"/>
                <w:lang w:val="en-US"/>
              </w:rPr>
              <w:t xml:space="preserve">at the time the </w:t>
            </w:r>
            <w:r>
              <w:fldChar w:fldCharType="begin"/>
            </w:r>
            <w:r>
              <w:instrText xml:space="preserve"> REF User \h  \* MERGEFORMAT </w:instrText>
            </w:r>
            <w:r>
              <w:fldChar w:fldCharType="separate"/>
            </w:r>
            <w:r w:rsidR="00D12039"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D12039" w:rsidRPr="0076424C">
              <w:rPr>
                <w:b/>
              </w:rPr>
              <w:t>Connection Agreement</w:t>
            </w:r>
            <w:r>
              <w:fldChar w:fldCharType="end"/>
            </w:r>
            <w:r w:rsidRPr="0076424C">
              <w:rPr>
                <w:sz w:val="22"/>
                <w:lang w:val="en-US"/>
              </w:rPr>
              <w:t xml:space="preserve"> but before an offer is made. </w:t>
            </w:r>
          </w:p>
        </w:tc>
      </w:tr>
      <w:tr w:rsidR="00637AA0" w:rsidRPr="0076424C" w14:paraId="31C9A4ED" w14:textId="77777777" w:rsidTr="00EF0C57">
        <w:trPr>
          <w:gridAfter w:val="1"/>
          <w:wAfter w:w="23" w:type="dxa"/>
          <w:cantSplit/>
        </w:trPr>
        <w:tc>
          <w:tcPr>
            <w:tcW w:w="2658" w:type="dxa"/>
          </w:tcPr>
          <w:p w14:paraId="7681D55A" w14:textId="77777777" w:rsidR="00637AA0" w:rsidRPr="0076424C" w:rsidRDefault="00637AA0" w:rsidP="00EF0C57">
            <w:pPr>
              <w:pStyle w:val="BodyText"/>
              <w:spacing w:beforeLines="40" w:before="96" w:afterLines="40" w:after="96" w:line="240" w:lineRule="auto"/>
              <w:ind w:left="0" w:firstLine="0"/>
              <w:jc w:val="left"/>
              <w:rPr>
                <w:b/>
              </w:rPr>
            </w:pPr>
            <w:bookmarkStart w:id="198" w:name="ProgrammingPhase"/>
            <w:r w:rsidRPr="0076424C">
              <w:rPr>
                <w:b/>
              </w:rPr>
              <w:t>Programming Phase</w:t>
            </w:r>
            <w:bookmarkEnd w:id="198"/>
          </w:p>
        </w:tc>
        <w:tc>
          <w:tcPr>
            <w:tcW w:w="6675" w:type="dxa"/>
            <w:gridSpan w:val="2"/>
          </w:tcPr>
          <w:p w14:paraId="6DE2D31B" w14:textId="5C8738A9" w:rsidR="00637AA0" w:rsidRPr="0076424C" w:rsidRDefault="00637AA0" w:rsidP="00EF0C57">
            <w:pPr>
              <w:pStyle w:val="BodyText"/>
              <w:spacing w:beforeLines="40" w:before="96" w:afterLines="40" w:after="96" w:line="240" w:lineRule="auto"/>
              <w:ind w:left="0" w:firstLine="0"/>
            </w:pPr>
            <w:r w:rsidRPr="0076424C">
              <w:rPr>
                <w:noProof/>
              </w:rPr>
              <w:t xml:space="preserve">The period </w:t>
            </w:r>
            <w:r w:rsidRPr="0076424C">
              <w:rPr>
                <w:noProof/>
                <w:szCs w:val="22"/>
              </w:rPr>
              <w:t xml:space="preserve">between the </w:t>
            </w:r>
            <w:r>
              <w:fldChar w:fldCharType="begin"/>
            </w:r>
            <w:r>
              <w:instrText xml:space="preserve"> REF OperationalPlanningPhase \h  \* MERGEFORMAT </w:instrText>
            </w:r>
            <w:r>
              <w:fldChar w:fldCharType="separate"/>
            </w:r>
            <w:r w:rsidR="00D12039" w:rsidRPr="0076424C">
              <w:rPr>
                <w:b/>
              </w:rPr>
              <w:t>Operational Planning Phase</w:t>
            </w:r>
            <w:r>
              <w:fldChar w:fldCharType="end"/>
            </w:r>
            <w:r w:rsidRPr="0076424C">
              <w:rPr>
                <w:b/>
                <w:bCs/>
                <w:noProof/>
                <w:szCs w:val="22"/>
              </w:rPr>
              <w:t xml:space="preserve"> </w:t>
            </w:r>
            <w:r w:rsidRPr="0076424C">
              <w:rPr>
                <w:noProof/>
                <w:szCs w:val="22"/>
              </w:rPr>
              <w:t xml:space="preserve">and the </w:t>
            </w:r>
            <w:r>
              <w:fldChar w:fldCharType="begin"/>
            </w:r>
            <w:r>
              <w:instrText xml:space="preserve"> REF ControlPhase \h  \* MERGEFORMAT </w:instrText>
            </w:r>
            <w:r>
              <w:fldChar w:fldCharType="separate"/>
            </w:r>
            <w:r w:rsidR="00D12039" w:rsidRPr="0076424C">
              <w:rPr>
                <w:b/>
              </w:rPr>
              <w:t>Control Phase</w:t>
            </w:r>
            <w:r>
              <w:fldChar w:fldCharType="end"/>
            </w:r>
            <w:r w:rsidRPr="0076424C">
              <w:rPr>
                <w:noProof/>
                <w:szCs w:val="22"/>
              </w:rPr>
              <w:t>. It starts at the 8 weeks ahead stage and finishes at 17:00 on the day ahead of real time</w:t>
            </w:r>
          </w:p>
        </w:tc>
      </w:tr>
      <w:tr w:rsidR="00637AA0" w:rsidRPr="0076424C" w14:paraId="14AC966F" w14:textId="77777777" w:rsidTr="00EF0C57">
        <w:trPr>
          <w:gridAfter w:val="1"/>
          <w:wAfter w:w="23" w:type="dxa"/>
          <w:cantSplit/>
        </w:trPr>
        <w:tc>
          <w:tcPr>
            <w:tcW w:w="2658" w:type="dxa"/>
          </w:tcPr>
          <w:p w14:paraId="1FC8E427" w14:textId="77777777" w:rsidR="00637AA0" w:rsidRPr="0076424C" w:rsidRDefault="00637AA0" w:rsidP="00EF0C57">
            <w:pPr>
              <w:pStyle w:val="BodyText"/>
              <w:spacing w:beforeLines="40" w:before="96" w:afterLines="40" w:after="96" w:line="240" w:lineRule="auto"/>
              <w:ind w:left="0" w:firstLine="0"/>
              <w:jc w:val="left"/>
              <w:rPr>
                <w:b/>
              </w:rPr>
            </w:pPr>
            <w:bookmarkStart w:id="199" w:name="Protection"/>
            <w:r w:rsidRPr="0076424C">
              <w:rPr>
                <w:b/>
              </w:rPr>
              <w:t>Protection</w:t>
            </w:r>
            <w:bookmarkEnd w:id="199"/>
          </w:p>
        </w:tc>
        <w:tc>
          <w:tcPr>
            <w:tcW w:w="6675" w:type="dxa"/>
            <w:gridSpan w:val="2"/>
          </w:tcPr>
          <w:p w14:paraId="78E56DA7" w14:textId="018681F1" w:rsidR="00637AA0" w:rsidRPr="0076424C" w:rsidRDefault="00637AA0" w:rsidP="00EF0C57">
            <w:pPr>
              <w:pStyle w:val="BodyText"/>
              <w:spacing w:beforeLines="40" w:before="96" w:afterLines="40" w:after="96" w:line="240" w:lineRule="auto"/>
              <w:ind w:left="0" w:firstLine="0"/>
            </w:pPr>
            <w:r w:rsidRPr="0076424C">
              <w:t xml:space="preserve">The provisions for detecting abnormal conditions in a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and initiating fault clearance or actuating signals or indications.</w:t>
            </w:r>
          </w:p>
        </w:tc>
      </w:tr>
      <w:tr w:rsidR="00637AA0" w:rsidRPr="0076424C" w14:paraId="699E8477" w14:textId="77777777" w:rsidTr="00EF0C57">
        <w:trPr>
          <w:gridAfter w:val="2"/>
          <w:wAfter w:w="34" w:type="dxa"/>
          <w:cantSplit/>
        </w:trPr>
        <w:tc>
          <w:tcPr>
            <w:tcW w:w="2658" w:type="dxa"/>
          </w:tcPr>
          <w:p w14:paraId="3C13D00E" w14:textId="77777777" w:rsidR="00637AA0" w:rsidRPr="0076424C" w:rsidRDefault="00637AA0" w:rsidP="00EF0C57">
            <w:pPr>
              <w:pStyle w:val="BodyText"/>
              <w:spacing w:beforeLines="40" w:before="96" w:afterLines="40" w:after="96" w:line="240" w:lineRule="auto"/>
              <w:ind w:left="0" w:firstLine="0"/>
              <w:jc w:val="left"/>
              <w:rPr>
                <w:b/>
              </w:rPr>
            </w:pPr>
            <w:bookmarkStart w:id="200" w:name="QualifyingStandard"/>
            <w:r w:rsidRPr="0076424C">
              <w:rPr>
                <w:b/>
              </w:rPr>
              <w:t>Qualifying Standard</w:t>
            </w:r>
            <w:bookmarkEnd w:id="200"/>
          </w:p>
        </w:tc>
        <w:tc>
          <w:tcPr>
            <w:tcW w:w="6664" w:type="dxa"/>
          </w:tcPr>
          <w:p w14:paraId="5F21779C" w14:textId="4A8F3940" w:rsidR="00637AA0" w:rsidRPr="0076424C" w:rsidRDefault="00637AA0" w:rsidP="00EF0C57">
            <w:pPr>
              <w:pStyle w:val="BodyList2"/>
              <w:spacing w:after="20"/>
              <w:ind w:left="0" w:firstLine="0"/>
              <w:rPr>
                <w:sz w:val="24"/>
              </w:rPr>
            </w:pPr>
            <w:r w:rsidRPr="0076424C">
              <w:rPr>
                <w:sz w:val="24"/>
              </w:rPr>
              <w:t xml:space="preserve">Electrical standards in use by </w:t>
            </w:r>
            <w:r>
              <w:fldChar w:fldCharType="begin"/>
            </w:r>
            <w:r>
              <w:instrText xml:space="preserve"> REF DNO \h  \* MERGEFORMAT </w:instrText>
            </w:r>
            <w:r>
              <w:fldChar w:fldCharType="separate"/>
            </w:r>
            <w:r w:rsidR="00D12039" w:rsidRPr="0076424C">
              <w:rPr>
                <w:b/>
              </w:rPr>
              <w:t>DNO</w:t>
            </w:r>
            <w:r>
              <w:fldChar w:fldCharType="end"/>
            </w:r>
            <w:r w:rsidRPr="0076424C">
              <w:rPr>
                <w:sz w:val="24"/>
              </w:rPr>
              <w:t xml:space="preserve">s and included in the </w:t>
            </w:r>
            <w:r>
              <w:fldChar w:fldCharType="begin"/>
            </w:r>
            <w:r>
              <w:instrText xml:space="preserve"> REF DistributionCodeReviewPanel \h  \* MERGEFORMAT </w:instrText>
            </w:r>
            <w:r>
              <w:fldChar w:fldCharType="separate"/>
            </w:r>
            <w:r w:rsidR="00D12039" w:rsidRPr="0076424C">
              <w:rPr>
                <w:b/>
              </w:rPr>
              <w:t>Distribution Code Review Panel</w:t>
            </w:r>
            <w:r>
              <w:fldChar w:fldCharType="end"/>
            </w:r>
            <w:r w:rsidRPr="0076424C">
              <w:rPr>
                <w:b/>
                <w:sz w:val="24"/>
              </w:rPr>
              <w:t>’s</w:t>
            </w:r>
            <w:r w:rsidRPr="0076424C">
              <w:rPr>
                <w:sz w:val="24"/>
              </w:rPr>
              <w:t xml:space="preserve"> governance procedures, and falling into one of the categories below:</w:t>
            </w:r>
          </w:p>
          <w:p w14:paraId="21F6834D" w14:textId="2918B736" w:rsidR="00637AA0" w:rsidRPr="0076053E" w:rsidRDefault="00637AA0" w:rsidP="00EF0C57">
            <w:pPr>
              <w:pStyle w:val="BodyList2"/>
              <w:numPr>
                <w:ilvl w:val="0"/>
                <w:numId w:val="47"/>
              </w:numPr>
              <w:tabs>
                <w:tab w:val="clear" w:pos="2340"/>
              </w:tabs>
              <w:spacing w:after="20"/>
              <w:ind w:left="417"/>
              <w:rPr>
                <w:b/>
                <w:sz w:val="24"/>
              </w:rPr>
            </w:pPr>
            <w:r>
              <w:fldChar w:fldCharType="begin"/>
            </w:r>
            <w:r>
              <w:instrText xml:space="preserve"> REF Annex1Standard \h  \* MERGEFORMAT </w:instrText>
            </w:r>
            <w:r>
              <w:fldChar w:fldCharType="separate"/>
            </w:r>
            <w:r w:rsidR="00D12039" w:rsidRPr="0076424C">
              <w:rPr>
                <w:b/>
              </w:rPr>
              <w:t>Annex 1 Standard</w:t>
            </w:r>
            <w:r>
              <w:fldChar w:fldCharType="end"/>
            </w:r>
          </w:p>
          <w:p w14:paraId="0917DC78" w14:textId="0ABDE497" w:rsidR="00637AA0" w:rsidRPr="0076424C" w:rsidRDefault="00637AA0" w:rsidP="00EF0C57">
            <w:pPr>
              <w:pStyle w:val="BodyList2"/>
              <w:numPr>
                <w:ilvl w:val="0"/>
                <w:numId w:val="47"/>
              </w:numPr>
              <w:tabs>
                <w:tab w:val="clear" w:pos="2340"/>
              </w:tabs>
              <w:spacing w:after="20"/>
              <w:ind w:left="417"/>
              <w:rPr>
                <w:b/>
                <w:sz w:val="24"/>
              </w:rPr>
            </w:pPr>
            <w:r>
              <w:fldChar w:fldCharType="begin"/>
            </w:r>
            <w:r>
              <w:rPr>
                <w:b/>
                <w:sz w:val="24"/>
              </w:rPr>
              <w:instrText xml:space="preserve"> REF Annex2standard \h </w:instrText>
            </w:r>
            <w:r>
              <w:fldChar w:fldCharType="separate"/>
            </w:r>
            <w:r w:rsidR="00D12039">
              <w:rPr>
                <w:b/>
              </w:rPr>
              <w:t>Annex</w:t>
            </w:r>
            <w:r w:rsidR="00D12039" w:rsidRPr="0076424C">
              <w:rPr>
                <w:b/>
              </w:rPr>
              <w:t xml:space="preserve"> 2 Standard</w:t>
            </w:r>
            <w:r>
              <w:fldChar w:fldCharType="end"/>
            </w:r>
          </w:p>
          <w:p w14:paraId="7371A39C" w14:textId="7C2FFA7E" w:rsidR="00637AA0" w:rsidRPr="0076424C" w:rsidRDefault="00637AA0" w:rsidP="00EF0C57">
            <w:pPr>
              <w:pStyle w:val="BodyList2"/>
              <w:numPr>
                <w:ilvl w:val="0"/>
                <w:numId w:val="47"/>
              </w:numPr>
              <w:tabs>
                <w:tab w:val="clear" w:pos="2340"/>
              </w:tabs>
              <w:spacing w:after="40"/>
              <w:ind w:left="419" w:hanging="181"/>
              <w:rPr>
                <w:b/>
              </w:rPr>
            </w:pPr>
            <w:r>
              <w:fldChar w:fldCharType="begin"/>
            </w:r>
            <w:r>
              <w:instrText xml:space="preserve"> REF IndividualDNOStandard \h  \* MERGEFORMAT </w:instrText>
            </w:r>
            <w:r>
              <w:fldChar w:fldCharType="separate"/>
            </w:r>
            <w:r w:rsidR="00D12039" w:rsidRPr="0076424C">
              <w:rPr>
                <w:b/>
              </w:rPr>
              <w:t>Individual DNO Standard</w:t>
            </w:r>
            <w:r>
              <w:fldChar w:fldCharType="end"/>
            </w:r>
          </w:p>
        </w:tc>
      </w:tr>
      <w:tr w:rsidR="00637AA0" w:rsidRPr="0076424C" w14:paraId="24580E76" w14:textId="77777777" w:rsidTr="00EF0C57">
        <w:trPr>
          <w:cantSplit/>
        </w:trPr>
        <w:tc>
          <w:tcPr>
            <w:tcW w:w="2658" w:type="dxa"/>
          </w:tcPr>
          <w:p w14:paraId="014CBF8C" w14:textId="77777777" w:rsidR="00637AA0" w:rsidRPr="0076424C" w:rsidRDefault="00637AA0" w:rsidP="00EF0C57">
            <w:pPr>
              <w:pStyle w:val="BodyText"/>
              <w:spacing w:beforeLines="40" w:before="96" w:afterLines="40" w:after="96" w:line="240" w:lineRule="auto"/>
              <w:ind w:left="0" w:firstLine="0"/>
              <w:jc w:val="left"/>
              <w:rPr>
                <w:b/>
              </w:rPr>
            </w:pPr>
            <w:bookmarkStart w:id="201" w:name="ReactivePower"/>
            <w:r w:rsidRPr="0076424C">
              <w:rPr>
                <w:b/>
              </w:rPr>
              <w:t>Reactive Power</w:t>
            </w:r>
            <w:bookmarkEnd w:id="201"/>
          </w:p>
        </w:tc>
        <w:tc>
          <w:tcPr>
            <w:tcW w:w="6698" w:type="dxa"/>
            <w:gridSpan w:val="3"/>
          </w:tcPr>
          <w:p w14:paraId="785D0A10" w14:textId="77777777" w:rsidR="00637AA0" w:rsidRPr="0076424C" w:rsidRDefault="00637AA0" w:rsidP="00EF0C57">
            <w:pPr>
              <w:pStyle w:val="BodyText"/>
              <w:spacing w:beforeLines="40" w:before="96" w:afterLines="40" w:after="96" w:line="240" w:lineRule="auto"/>
              <w:ind w:left="0" w:firstLine="0"/>
            </w:pPr>
            <w:r w:rsidRPr="0076424C">
              <w:t>The product of voltage and current and the sine of the phase angle between them which is normally measured in kilovar (kVAr) or megavar (MVAr).</w:t>
            </w:r>
          </w:p>
        </w:tc>
      </w:tr>
      <w:tr w:rsidR="00637AA0" w:rsidRPr="0076424C" w14:paraId="53295F33" w14:textId="77777777" w:rsidTr="00EF0C57">
        <w:trPr>
          <w:cantSplit/>
        </w:trPr>
        <w:tc>
          <w:tcPr>
            <w:tcW w:w="2658" w:type="dxa"/>
          </w:tcPr>
          <w:p w14:paraId="612F939D" w14:textId="77777777" w:rsidR="00637AA0" w:rsidRPr="0076424C" w:rsidRDefault="00637AA0" w:rsidP="00EF0C57">
            <w:pPr>
              <w:pStyle w:val="BodyText"/>
              <w:spacing w:beforeLines="40" w:before="96" w:afterLines="40" w:after="96" w:line="240" w:lineRule="auto"/>
              <w:ind w:left="0" w:firstLine="0"/>
              <w:jc w:val="left"/>
              <w:rPr>
                <w:b/>
              </w:rPr>
            </w:pPr>
            <w:bookmarkStart w:id="202" w:name="RegisteredCapacity"/>
            <w:r w:rsidRPr="0076424C">
              <w:rPr>
                <w:b/>
              </w:rPr>
              <w:lastRenderedPageBreak/>
              <w:t>Registered Capacity</w:t>
            </w:r>
            <w:bookmarkEnd w:id="202"/>
          </w:p>
        </w:tc>
        <w:tc>
          <w:tcPr>
            <w:tcW w:w="6698" w:type="dxa"/>
            <w:gridSpan w:val="3"/>
          </w:tcPr>
          <w:p w14:paraId="793EEA90" w14:textId="39841514" w:rsidR="00637AA0" w:rsidRPr="0076424C" w:rsidRDefault="00637AA0" w:rsidP="00EF0C57">
            <w:pPr>
              <w:pStyle w:val="BodyText"/>
              <w:spacing w:beforeLines="40" w:before="96" w:afterLines="40" w:after="96" w:line="240" w:lineRule="auto"/>
              <w:ind w:left="0" w:firstLine="0"/>
            </w:pPr>
            <w:r w:rsidRPr="0076424C">
              <w:t xml:space="preserve">The normal full load capacity of a </w:t>
            </w:r>
            <w:r>
              <w:fldChar w:fldCharType="begin"/>
            </w:r>
            <w:r>
              <w:instrText xml:space="preserve"> REF pgm \h </w:instrText>
            </w:r>
            <w:r>
              <w:fldChar w:fldCharType="separate"/>
            </w:r>
            <w:r w:rsidR="00D12039">
              <w:rPr>
                <w:b/>
              </w:rPr>
              <w:t>Power Generating Module</w:t>
            </w:r>
            <w:r>
              <w:fldChar w:fldCharType="end"/>
            </w:r>
            <w:r>
              <w:t xml:space="preserve"> a</w:t>
            </w:r>
            <w:r w:rsidRPr="0076424C">
              <w:t xml:space="preserve">s declared by the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less the</w:t>
            </w:r>
            <w:r w:rsidRPr="0076424C">
              <w:rPr>
                <w:b/>
              </w:rPr>
              <w:t xml:space="preserve"> </w:t>
            </w:r>
            <w:r w:rsidRPr="0076424C">
              <w:t xml:space="preserve">MW consumed when producing the same; ie for all </w:t>
            </w:r>
            <w:r>
              <w:fldChar w:fldCharType="begin"/>
            </w:r>
            <w:r>
              <w:instrText xml:space="preserve"> REF Generator \h  \* MERGEFORMAT </w:instrText>
            </w:r>
            <w:r>
              <w:fldChar w:fldCharType="separate"/>
            </w:r>
            <w:r w:rsidR="00D12039" w:rsidRPr="0076424C">
              <w:rPr>
                <w:b/>
              </w:rPr>
              <w:t>Generator</w:t>
            </w:r>
            <w:r>
              <w:fldChar w:fldCharType="end"/>
            </w:r>
            <w:r w:rsidRPr="0076424C">
              <w:rPr>
                <w:b/>
              </w:rPr>
              <w:t>s</w:t>
            </w:r>
            <w:r w:rsidRPr="0076424C">
              <w:t>, including</w:t>
            </w:r>
            <w:r w:rsidRPr="0076424C" w:rsidDel="00FF5874">
              <w:t xml:space="preserve"> </w:t>
            </w:r>
            <w:r>
              <w:fldChar w:fldCharType="begin"/>
            </w:r>
            <w:r>
              <w:instrText xml:space="preserve"> REF CustomerWithOwnGeneration \h  \* MERGEFORMAT </w:instrText>
            </w:r>
            <w:r>
              <w:fldChar w:fldCharType="separate"/>
            </w:r>
            <w:r w:rsidR="00D12039" w:rsidRPr="0076424C">
              <w:rPr>
                <w:b/>
              </w:rPr>
              <w:t>Customer With Own Generation</w:t>
            </w:r>
            <w:r>
              <w:fldChar w:fldCharType="end"/>
            </w:r>
            <w:r w:rsidRPr="0076424C">
              <w:rPr>
                <w:b/>
              </w:rPr>
              <w:t>,</w:t>
            </w:r>
            <w:r w:rsidRPr="0076424C">
              <w:t xml:space="preserve"> this will relate to the </w:t>
            </w:r>
            <w:r w:rsidRPr="0076424C">
              <w:rPr>
                <w:spacing w:val="0"/>
              </w:rPr>
              <w:t xml:space="preserve">maximum </w:t>
            </w:r>
            <w:r w:rsidRPr="0076424C">
              <w:t xml:space="preserve">level of </w:t>
            </w:r>
            <w:r>
              <w:fldChar w:fldCharType="begin"/>
            </w:r>
            <w:r>
              <w:instrText xml:space="preserve"> REF ActivePower \h  \* MERGEFORMAT </w:instrText>
            </w:r>
            <w:r>
              <w:fldChar w:fldCharType="separate"/>
            </w:r>
            <w:r w:rsidR="00D12039" w:rsidRPr="0076424C">
              <w:rPr>
                <w:b/>
              </w:rPr>
              <w:t>Active Power</w:t>
            </w:r>
            <w:r>
              <w:fldChar w:fldCharType="end"/>
            </w:r>
            <w:r w:rsidRPr="0076424C">
              <w:rPr>
                <w:spacing w:val="0"/>
              </w:rPr>
              <w:t xml:space="preserve"> deliverable </w:t>
            </w:r>
            <w:r w:rsidRPr="0076424C">
              <w:t xml:space="preserve">to the </w:t>
            </w:r>
            <w:bookmarkStart w:id="203" w:name="_Hlt41145040"/>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fldChar w:fldCharType="end"/>
            </w:r>
            <w:bookmarkEnd w:id="203"/>
            <w:r w:rsidRPr="0076424C">
              <w:t xml:space="preserve">. </w:t>
            </w:r>
          </w:p>
          <w:p w14:paraId="7DB9922A" w14:textId="57A6AF38" w:rsidR="00637AA0" w:rsidRPr="0076424C" w:rsidRDefault="00637AA0" w:rsidP="00EF0C57">
            <w:pPr>
              <w:ind w:left="0" w:firstLine="0"/>
              <w:rPr>
                <w:b/>
              </w:rPr>
            </w:pPr>
            <w:r w:rsidRPr="0076424C">
              <w:t xml:space="preserve">For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connected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t xml:space="preserve">via an inverter, the inverter rating is deemed to be the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rating.</w:t>
            </w:r>
          </w:p>
        </w:tc>
      </w:tr>
      <w:tr w:rsidR="00637AA0" w:rsidRPr="0076424C" w14:paraId="54093B27" w14:textId="77777777" w:rsidTr="00EF0C57">
        <w:trPr>
          <w:cantSplit/>
        </w:trPr>
        <w:tc>
          <w:tcPr>
            <w:tcW w:w="2658" w:type="dxa"/>
          </w:tcPr>
          <w:p w14:paraId="753610CC" w14:textId="77777777" w:rsidR="00637AA0" w:rsidRPr="0076424C" w:rsidRDefault="00637AA0" w:rsidP="00EF0C57">
            <w:pPr>
              <w:pStyle w:val="BodyText"/>
              <w:spacing w:beforeLines="40" w:before="96" w:afterLines="40" w:after="96" w:line="240" w:lineRule="auto"/>
              <w:ind w:left="0" w:firstLine="0"/>
              <w:jc w:val="left"/>
              <w:rPr>
                <w:b/>
              </w:rPr>
            </w:pPr>
            <w:bookmarkStart w:id="204" w:name="RegisteredData"/>
            <w:r w:rsidRPr="0076424C">
              <w:rPr>
                <w:b/>
              </w:rPr>
              <w:t>Registered Data</w:t>
            </w:r>
            <w:bookmarkEnd w:id="204"/>
          </w:p>
        </w:tc>
        <w:tc>
          <w:tcPr>
            <w:tcW w:w="6698" w:type="dxa"/>
            <w:gridSpan w:val="3"/>
          </w:tcPr>
          <w:p w14:paraId="362F6A2E" w14:textId="11A45AA1" w:rsidR="00637AA0" w:rsidRPr="0076424C" w:rsidRDefault="00637AA0" w:rsidP="00EF0C57">
            <w:pPr>
              <w:pStyle w:val="BodyText"/>
              <w:spacing w:beforeLines="40" w:before="96" w:afterLines="40" w:after="96" w:line="240" w:lineRule="auto"/>
              <w:ind w:left="0" w:firstLine="0"/>
            </w:pPr>
            <w:r w:rsidRPr="0076424C">
              <w:t xml:space="preserve">Data referred to in the schedules to the </w:t>
            </w:r>
            <w:r>
              <w:fldChar w:fldCharType="begin"/>
            </w:r>
            <w:r>
              <w:instrText xml:space="preserve"> REF DDRC \h  \* MERGEFORMAT </w:instrText>
            </w:r>
            <w:r>
              <w:fldChar w:fldCharType="separate"/>
            </w:r>
            <w:r w:rsidR="00D12039" w:rsidRPr="0076424C">
              <w:rPr>
                <w:b/>
              </w:rPr>
              <w:t>Distribution Data Registration Code</w:t>
            </w:r>
            <w:r>
              <w:fldChar w:fldCharType="end"/>
            </w:r>
            <w:r w:rsidRPr="0076424C">
              <w:rPr>
                <w:b/>
              </w:rPr>
              <w:t>.</w:t>
            </w:r>
          </w:p>
        </w:tc>
      </w:tr>
      <w:tr w:rsidR="00637AA0" w:rsidRPr="0076424C" w14:paraId="4BD0591C" w14:textId="77777777" w:rsidTr="00EF0C57">
        <w:trPr>
          <w:cantSplit/>
        </w:trPr>
        <w:tc>
          <w:tcPr>
            <w:tcW w:w="2658" w:type="dxa"/>
          </w:tcPr>
          <w:p w14:paraId="012F3C36" w14:textId="77777777" w:rsidR="00637AA0" w:rsidRPr="0076424C" w:rsidRDefault="00637AA0" w:rsidP="00EF0C57">
            <w:pPr>
              <w:pStyle w:val="BodyText"/>
              <w:spacing w:beforeLines="40" w:before="96" w:afterLines="40" w:after="96" w:line="240" w:lineRule="auto"/>
              <w:ind w:left="0" w:firstLine="0"/>
              <w:jc w:val="left"/>
              <w:rPr>
                <w:b/>
              </w:rPr>
            </w:pPr>
            <w:bookmarkStart w:id="205" w:name="RTA"/>
            <w:bookmarkStart w:id="206" w:name="RemoteTransmissionAssets"/>
            <w:r w:rsidRPr="0076424C">
              <w:rPr>
                <w:b/>
              </w:rPr>
              <w:t>Remote Transmission Assets</w:t>
            </w:r>
            <w:bookmarkEnd w:id="205"/>
            <w:bookmarkEnd w:id="206"/>
            <w:r w:rsidRPr="0076424C">
              <w:rPr>
                <w:b/>
              </w:rPr>
              <w:t>.</w:t>
            </w:r>
          </w:p>
        </w:tc>
        <w:tc>
          <w:tcPr>
            <w:tcW w:w="6698" w:type="dxa"/>
            <w:gridSpan w:val="3"/>
          </w:tcPr>
          <w:p w14:paraId="0C258C75" w14:textId="6E721B16" w:rsidR="00637AA0" w:rsidRPr="0076424C" w:rsidRDefault="00637AA0" w:rsidP="00EF0C57">
            <w:pPr>
              <w:autoSpaceDE w:val="0"/>
              <w:autoSpaceDN w:val="0"/>
              <w:adjustRightInd w:val="0"/>
              <w:spacing w:beforeLines="40" w:before="96" w:afterLines="40" w:after="96"/>
              <w:rPr>
                <w:noProof/>
                <w:szCs w:val="22"/>
              </w:rPr>
            </w:pPr>
            <w:r w:rsidRPr="0076424C">
              <w:rPr>
                <w:noProof/>
                <w:szCs w:val="22"/>
              </w:rPr>
              <w:t xml:space="preserve">Any </w:t>
            </w:r>
            <w:r>
              <w:fldChar w:fldCharType="begin"/>
            </w:r>
            <w:r>
              <w:instrText xml:space="preserve"> REF Plant \h  \* MERGEFORMAT </w:instrText>
            </w:r>
            <w:r>
              <w:fldChar w:fldCharType="separate"/>
            </w:r>
            <w:r w:rsidR="00D12039" w:rsidRPr="0076424C">
              <w:rPr>
                <w:b/>
              </w:rPr>
              <w:t>Plant</w:t>
            </w:r>
            <w:r>
              <w:fldChar w:fldCharType="end"/>
            </w:r>
            <w:r w:rsidRPr="0076424C">
              <w:rPr>
                <w:b/>
                <w:bCs/>
                <w:noProof/>
                <w:szCs w:val="22"/>
              </w:rPr>
              <w:t xml:space="preserve"> </w:t>
            </w:r>
            <w:r w:rsidRPr="0076424C">
              <w:rPr>
                <w:noProof/>
                <w:szCs w:val="22"/>
              </w:rPr>
              <w:t xml:space="preserve">and </w:t>
            </w:r>
            <w:r>
              <w:fldChar w:fldCharType="begin"/>
            </w:r>
            <w:r>
              <w:instrText xml:space="preserve"> REF Apparatus \h  \* MERGEFORMAT </w:instrText>
            </w:r>
            <w:r>
              <w:fldChar w:fldCharType="separate"/>
            </w:r>
            <w:r w:rsidR="00D12039" w:rsidRPr="0076424C">
              <w:rPr>
                <w:b/>
              </w:rPr>
              <w:t>Apparatus</w:t>
            </w:r>
            <w:r>
              <w:fldChar w:fldCharType="end"/>
            </w:r>
            <w:r w:rsidRPr="0076424C">
              <w:rPr>
                <w:b/>
                <w:bCs/>
                <w:noProof/>
                <w:szCs w:val="22"/>
              </w:rPr>
              <w:t xml:space="preserve"> </w:t>
            </w:r>
            <w:r w:rsidRPr="0076424C">
              <w:rPr>
                <w:noProof/>
                <w:szCs w:val="22"/>
              </w:rPr>
              <w:t xml:space="preserve">or meters owned by </w:t>
            </w:r>
            <w:r>
              <w:rPr>
                <w:szCs w:val="24"/>
              </w:rPr>
              <w:fldChar w:fldCharType="begin"/>
            </w:r>
            <w:r>
              <w:rPr>
                <w:szCs w:val="24"/>
              </w:rPr>
              <w:instrText xml:space="preserve"> REF NGET \h </w:instrText>
            </w:r>
            <w:r>
              <w:rPr>
                <w:szCs w:val="24"/>
              </w:rPr>
            </w:r>
            <w:r>
              <w:rPr>
                <w:szCs w:val="24"/>
              </w:rPr>
              <w:fldChar w:fldCharType="separate"/>
            </w:r>
            <w:r w:rsidR="00D12039">
              <w:rPr>
                <w:b/>
              </w:rPr>
              <w:t>NGET</w:t>
            </w:r>
            <w:r>
              <w:rPr>
                <w:szCs w:val="24"/>
              </w:rPr>
              <w:fldChar w:fldCharType="end"/>
            </w:r>
            <w:r w:rsidRPr="0076424C">
              <w:rPr>
                <w:b/>
                <w:bCs/>
                <w:noProof/>
                <w:szCs w:val="22"/>
              </w:rPr>
              <w:t xml:space="preserve"> </w:t>
            </w:r>
            <w:r w:rsidRPr="0076424C">
              <w:rPr>
                <w:noProof/>
                <w:szCs w:val="22"/>
              </w:rPr>
              <w:t>which:</w:t>
            </w:r>
          </w:p>
          <w:p w14:paraId="178A17C2" w14:textId="34C596B8" w:rsidR="00637AA0" w:rsidRPr="0076424C" w:rsidRDefault="00637AA0" w:rsidP="00EF0C57">
            <w:pPr>
              <w:numPr>
                <w:ilvl w:val="0"/>
                <w:numId w:val="48"/>
              </w:numPr>
              <w:autoSpaceDE w:val="0"/>
              <w:autoSpaceDN w:val="0"/>
              <w:adjustRightInd w:val="0"/>
              <w:spacing w:beforeLines="40" w:before="96" w:afterLines="40" w:after="96"/>
              <w:rPr>
                <w:noProof/>
                <w:szCs w:val="22"/>
              </w:rPr>
            </w:pPr>
            <w:r w:rsidRPr="0076424C">
              <w:rPr>
                <w:noProof/>
                <w:szCs w:val="22"/>
              </w:rPr>
              <w:t xml:space="preserve">are </w:t>
            </w:r>
            <w:r>
              <w:fldChar w:fldCharType="begin"/>
            </w:r>
            <w:r>
              <w:instrText xml:space="preserve"> REF Embedded \h  \* MERGEFORMAT </w:instrText>
            </w:r>
            <w:r>
              <w:fldChar w:fldCharType="separate"/>
            </w:r>
            <w:r w:rsidR="00D12039" w:rsidRPr="0076424C">
              <w:rPr>
                <w:b/>
              </w:rPr>
              <w:t>Embedded</w:t>
            </w:r>
            <w:r>
              <w:fldChar w:fldCharType="end"/>
            </w:r>
            <w:r w:rsidRPr="0076424C">
              <w:rPr>
                <w:b/>
                <w:bCs/>
                <w:noProof/>
                <w:szCs w:val="22"/>
              </w:rPr>
              <w:t xml:space="preserve"> </w:t>
            </w:r>
            <w:r w:rsidRPr="0076424C">
              <w:rPr>
                <w:noProof/>
                <w:szCs w:val="22"/>
              </w:rPr>
              <w:t xml:space="preserve">in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bCs/>
                <w:noProof/>
                <w:szCs w:val="22"/>
              </w:rPr>
              <w:t xml:space="preserve"> </w:t>
            </w:r>
            <w:r w:rsidRPr="0076424C">
              <w:rPr>
                <w:noProof/>
                <w:szCs w:val="22"/>
              </w:rPr>
              <w:t xml:space="preserve">and which are not directly connected by </w:t>
            </w:r>
            <w:r>
              <w:fldChar w:fldCharType="begin"/>
            </w:r>
            <w:r>
              <w:instrText xml:space="preserve"> REF Plant \h  \* MERGEFORMAT </w:instrText>
            </w:r>
            <w:r>
              <w:fldChar w:fldCharType="separate"/>
            </w:r>
            <w:r w:rsidR="00D12039" w:rsidRPr="0076424C">
              <w:rPr>
                <w:b/>
              </w:rPr>
              <w:t>Plant</w:t>
            </w:r>
            <w:r>
              <w:fldChar w:fldCharType="end"/>
            </w:r>
            <w:r w:rsidRPr="0076424C">
              <w:rPr>
                <w:b/>
                <w:bCs/>
                <w:noProof/>
                <w:szCs w:val="22"/>
              </w:rPr>
              <w:t xml:space="preserve"> </w:t>
            </w:r>
            <w:r w:rsidRPr="0076424C">
              <w:rPr>
                <w:noProof/>
                <w:szCs w:val="22"/>
              </w:rPr>
              <w:t xml:space="preserve">and/or </w:t>
            </w:r>
            <w:r>
              <w:fldChar w:fldCharType="begin"/>
            </w:r>
            <w:r>
              <w:instrText xml:space="preserve"> REF Apparatus \h  \* MERGEFORMAT </w:instrText>
            </w:r>
            <w:r>
              <w:fldChar w:fldCharType="separate"/>
            </w:r>
            <w:r w:rsidR="00D12039" w:rsidRPr="0076424C">
              <w:rPr>
                <w:b/>
              </w:rPr>
              <w:t>Apparatus</w:t>
            </w:r>
            <w:r>
              <w:fldChar w:fldCharType="end"/>
            </w:r>
            <w:r w:rsidRPr="0076424C">
              <w:rPr>
                <w:b/>
                <w:bCs/>
                <w:noProof/>
                <w:szCs w:val="22"/>
              </w:rPr>
              <w:t xml:space="preserve"> </w:t>
            </w:r>
            <w:r w:rsidRPr="0076424C">
              <w:rPr>
                <w:noProof/>
                <w:szCs w:val="22"/>
              </w:rPr>
              <w:t xml:space="preserve">owned by </w:t>
            </w:r>
            <w:r>
              <w:fldChar w:fldCharType="begin"/>
            </w:r>
            <w:r>
              <w:rPr>
                <w:noProof/>
                <w:szCs w:val="22"/>
              </w:rPr>
              <w:instrText xml:space="preserve"> REF NGET \h </w:instrText>
            </w:r>
            <w:r>
              <w:fldChar w:fldCharType="separate"/>
            </w:r>
            <w:r w:rsidR="00D12039">
              <w:rPr>
                <w:b/>
              </w:rPr>
              <w:t>NGET</w:t>
            </w:r>
            <w:r>
              <w:fldChar w:fldCharType="end"/>
            </w:r>
            <w:r>
              <w:t xml:space="preserve"> </w:t>
            </w:r>
            <w:r w:rsidRPr="0076424C">
              <w:rPr>
                <w:noProof/>
                <w:szCs w:val="22"/>
              </w:rPr>
              <w:t>to a sub-station owned by</w:t>
            </w:r>
            <w:r>
              <w:rPr>
                <w:noProof/>
                <w:szCs w:val="22"/>
              </w:rPr>
              <w:t xml:space="preserve"> </w:t>
            </w:r>
            <w:r>
              <w:fldChar w:fldCharType="begin"/>
            </w:r>
            <w:r>
              <w:rPr>
                <w:noProof/>
                <w:szCs w:val="22"/>
              </w:rPr>
              <w:instrText xml:space="preserve"> REF NGET \h </w:instrText>
            </w:r>
            <w:r>
              <w:fldChar w:fldCharType="separate"/>
            </w:r>
            <w:r w:rsidR="00D12039">
              <w:rPr>
                <w:b/>
              </w:rPr>
              <w:t>NGET</w:t>
            </w:r>
            <w:r>
              <w:fldChar w:fldCharType="end"/>
            </w:r>
            <w:r w:rsidRPr="0076424C">
              <w:rPr>
                <w:noProof/>
                <w:szCs w:val="22"/>
              </w:rPr>
              <w:t xml:space="preserve">; and </w:t>
            </w:r>
          </w:p>
          <w:p w14:paraId="27BE35BF" w14:textId="05EEF48F" w:rsidR="00637AA0" w:rsidRPr="0076424C" w:rsidRDefault="00637AA0" w:rsidP="00EF0C57">
            <w:pPr>
              <w:numPr>
                <w:ilvl w:val="0"/>
                <w:numId w:val="48"/>
              </w:numPr>
              <w:autoSpaceDE w:val="0"/>
              <w:autoSpaceDN w:val="0"/>
              <w:adjustRightInd w:val="0"/>
              <w:spacing w:beforeLines="40" w:before="96" w:afterLines="40" w:after="96"/>
              <w:rPr>
                <w:snapToGrid w:val="0"/>
              </w:rPr>
            </w:pPr>
            <w:r w:rsidRPr="0076424C">
              <w:rPr>
                <w:noProof/>
                <w:szCs w:val="22"/>
              </w:rPr>
              <w:t xml:space="preserve">are by agreement between </w:t>
            </w:r>
            <w:r>
              <w:rPr>
                <w:szCs w:val="24"/>
              </w:rPr>
              <w:fldChar w:fldCharType="begin"/>
            </w:r>
            <w:r>
              <w:rPr>
                <w:szCs w:val="24"/>
              </w:rPr>
              <w:instrText xml:space="preserve"> REF NGET \h </w:instrText>
            </w:r>
            <w:r>
              <w:rPr>
                <w:szCs w:val="24"/>
              </w:rPr>
            </w:r>
            <w:r>
              <w:rPr>
                <w:szCs w:val="24"/>
              </w:rPr>
              <w:fldChar w:fldCharType="separate"/>
            </w:r>
            <w:r w:rsidR="00D12039">
              <w:rPr>
                <w:b/>
              </w:rPr>
              <w:t>NGET</w:t>
            </w:r>
            <w:r>
              <w:rPr>
                <w:szCs w:val="24"/>
              </w:rPr>
              <w:fldChar w:fldCharType="end"/>
            </w:r>
            <w:r w:rsidRPr="0076424C">
              <w:rPr>
                <w:b/>
                <w:bCs/>
                <w:noProof/>
                <w:szCs w:val="22"/>
              </w:rPr>
              <w:t xml:space="preserve"> </w:t>
            </w:r>
            <w:r w:rsidRPr="0076424C">
              <w:rPr>
                <w:noProof/>
                <w:szCs w:val="22"/>
              </w:rPr>
              <w:t xml:space="preserve">and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 </w:t>
            </w:r>
            <w:r w:rsidRPr="0076424C">
              <w:rPr>
                <w:noProof/>
                <w:szCs w:val="22"/>
              </w:rPr>
              <w:t xml:space="preserve">operated under thedirection and control of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w:t>
            </w:r>
          </w:p>
          <w:p w14:paraId="4720AE6D" w14:textId="77777777" w:rsidR="00637AA0" w:rsidRPr="0076424C" w:rsidRDefault="00637AA0" w:rsidP="00EF0C57">
            <w:pPr>
              <w:pStyle w:val="BodyText"/>
              <w:spacing w:beforeLines="40" w:before="96" w:afterLines="40" w:after="96" w:line="240" w:lineRule="auto"/>
              <w:ind w:left="717" w:hanging="681"/>
            </w:pPr>
          </w:p>
        </w:tc>
      </w:tr>
      <w:tr w:rsidR="00637AA0" w:rsidRPr="0076424C" w14:paraId="54686261" w14:textId="77777777" w:rsidTr="00EF0C57">
        <w:trPr>
          <w:cantSplit/>
        </w:trPr>
        <w:tc>
          <w:tcPr>
            <w:tcW w:w="2658" w:type="dxa"/>
          </w:tcPr>
          <w:p w14:paraId="12F770AD" w14:textId="77777777" w:rsidR="00637AA0" w:rsidRPr="0076424C" w:rsidRDefault="00637AA0" w:rsidP="00EF0C57">
            <w:pPr>
              <w:spacing w:beforeLines="40" w:before="96" w:afterLines="40" w:after="96"/>
              <w:ind w:left="0" w:firstLine="0"/>
              <w:jc w:val="left"/>
              <w:rPr>
                <w:b/>
                <w:spacing w:val="5"/>
              </w:rPr>
            </w:pPr>
            <w:bookmarkStart w:id="207" w:name="RequestingControlPerson"/>
            <w:r w:rsidRPr="0076424C">
              <w:rPr>
                <w:b/>
                <w:spacing w:val="5"/>
              </w:rPr>
              <w:t>Requesting Control Person</w:t>
            </w:r>
            <w:bookmarkEnd w:id="207"/>
          </w:p>
        </w:tc>
        <w:tc>
          <w:tcPr>
            <w:tcW w:w="6698" w:type="dxa"/>
            <w:gridSpan w:val="3"/>
          </w:tcPr>
          <w:p w14:paraId="39AA46BC" w14:textId="1E76CCD1" w:rsidR="00637AA0" w:rsidRPr="0076424C" w:rsidRDefault="00637AA0" w:rsidP="00EF0C57">
            <w:pPr>
              <w:spacing w:beforeLines="40" w:before="96" w:afterLines="40" w:after="96"/>
              <w:ind w:left="0" w:firstLine="0"/>
              <w:jc w:val="left"/>
              <w:rPr>
                <w:rFonts w:ascii="TimesNewRomanPSMT" w:hAnsi="TimesNewRomanPSMT"/>
                <w:snapToGrid w:val="0"/>
                <w:sz w:val="22"/>
              </w:rPr>
            </w:pPr>
            <w:r w:rsidRPr="0076424C">
              <w:t xml:space="preserve">Pursuant to </w:t>
            </w:r>
            <w:smartTag w:uri="urn:schemas-microsoft-com:office:smarttags" w:element="stockticker">
              <w:r w:rsidRPr="0076424C">
                <w:t>DOC</w:t>
              </w:r>
            </w:smartTag>
            <w:r w:rsidRPr="0076424C">
              <w:t xml:space="preserve">8, the person requesting </w:t>
            </w:r>
            <w:r>
              <w:fldChar w:fldCharType="begin"/>
            </w:r>
            <w:r>
              <w:instrText xml:space="preserve"> REF SafetyPrecautions \h  \* MERGEFORMAT </w:instrText>
            </w:r>
            <w:r>
              <w:fldChar w:fldCharType="separate"/>
            </w:r>
            <w:r w:rsidR="00D12039" w:rsidRPr="0076424C">
              <w:rPr>
                <w:b/>
              </w:rPr>
              <w:t>Safety Precautions</w:t>
            </w:r>
            <w:r>
              <w:fldChar w:fldCharType="end"/>
            </w:r>
            <w:r w:rsidRPr="0076424C">
              <w:t xml:space="preserve"> at an </w:t>
            </w:r>
            <w:r>
              <w:fldChar w:fldCharType="begin"/>
            </w:r>
            <w:r>
              <w:instrText xml:space="preserve"> REF OperationalBoundary \h  \* MERGEFORMAT </w:instrText>
            </w:r>
            <w:r>
              <w:fldChar w:fldCharType="separate"/>
            </w:r>
            <w:r w:rsidR="00D12039" w:rsidRPr="0076424C">
              <w:rPr>
                <w:b/>
              </w:rPr>
              <w:t>Operational Boundary</w:t>
            </w:r>
            <w:r>
              <w:fldChar w:fldCharType="end"/>
            </w:r>
            <w:r w:rsidRPr="0076424C">
              <w:t>.</w:t>
            </w:r>
          </w:p>
        </w:tc>
      </w:tr>
      <w:tr w:rsidR="00637AA0" w:rsidRPr="0076424C" w14:paraId="6625983A" w14:textId="77777777" w:rsidTr="00EF0C57">
        <w:trPr>
          <w:cantSplit/>
        </w:trPr>
        <w:tc>
          <w:tcPr>
            <w:tcW w:w="2658" w:type="dxa"/>
          </w:tcPr>
          <w:p w14:paraId="4392F309" w14:textId="77777777" w:rsidR="00637AA0" w:rsidRPr="00683081" w:rsidRDefault="00637AA0" w:rsidP="00EF0C57">
            <w:pPr>
              <w:spacing w:beforeLines="40" w:before="96" w:afterLines="40" w:after="96"/>
              <w:ind w:left="0" w:firstLine="0"/>
              <w:jc w:val="left"/>
              <w:rPr>
                <w:bCs/>
                <w:spacing w:val="5"/>
              </w:rPr>
            </w:pPr>
            <w:r>
              <w:rPr>
                <w:b/>
                <w:spacing w:val="5"/>
              </w:rPr>
              <w:t>Retained EU Law</w:t>
            </w:r>
            <w:r>
              <w:rPr>
                <w:bCs/>
                <w:spacing w:val="5"/>
              </w:rPr>
              <w:t>:</w:t>
            </w:r>
          </w:p>
        </w:tc>
        <w:tc>
          <w:tcPr>
            <w:tcW w:w="6698" w:type="dxa"/>
            <w:gridSpan w:val="3"/>
          </w:tcPr>
          <w:p w14:paraId="77828B44" w14:textId="77777777" w:rsidR="00637AA0" w:rsidRPr="00CA3834" w:rsidRDefault="00637AA0" w:rsidP="00EF0C57">
            <w:pPr>
              <w:keepLines w:val="0"/>
              <w:spacing w:before="8" w:after="8"/>
              <w:ind w:left="0" w:firstLine="0"/>
              <w:jc w:val="left"/>
              <w:rPr>
                <w:rFonts w:eastAsia="Calibri"/>
                <w:szCs w:val="24"/>
                <w:lang w:val="en-US"/>
              </w:rPr>
            </w:pPr>
            <w:r w:rsidRPr="00683081">
              <w:rPr>
                <w:rFonts w:eastAsia="Calibri"/>
                <w:szCs w:val="24"/>
              </w:rPr>
              <w:t>As defined in the European Union (Withdrawal) Act 2018 as amended by the European Union (Withdrawal Agreement) Act 2020.</w:t>
            </w:r>
          </w:p>
        </w:tc>
      </w:tr>
      <w:tr w:rsidR="00637AA0" w:rsidRPr="0076424C" w14:paraId="3B846FB8" w14:textId="77777777" w:rsidTr="00EF0C57">
        <w:trPr>
          <w:cantSplit/>
        </w:trPr>
        <w:tc>
          <w:tcPr>
            <w:tcW w:w="2658" w:type="dxa"/>
          </w:tcPr>
          <w:p w14:paraId="4B4DD1E5" w14:textId="77777777" w:rsidR="00637AA0" w:rsidRPr="0076424C" w:rsidRDefault="00637AA0" w:rsidP="00EF0C57">
            <w:pPr>
              <w:spacing w:beforeLines="40" w:before="96" w:afterLines="40" w:after="96"/>
              <w:ind w:left="0" w:firstLine="0"/>
              <w:jc w:val="left"/>
              <w:rPr>
                <w:b/>
                <w:spacing w:val="5"/>
              </w:rPr>
            </w:pPr>
            <w:r>
              <w:rPr>
                <w:b/>
                <w:spacing w:val="5"/>
              </w:rPr>
              <w:t>Retrospective Modification</w:t>
            </w:r>
          </w:p>
        </w:tc>
        <w:tc>
          <w:tcPr>
            <w:tcW w:w="6698" w:type="dxa"/>
            <w:gridSpan w:val="3"/>
          </w:tcPr>
          <w:p w14:paraId="037A1C75" w14:textId="77777777" w:rsidR="00637AA0" w:rsidRPr="00CA3834" w:rsidRDefault="00637AA0" w:rsidP="00EF0C57">
            <w:pPr>
              <w:keepLines w:val="0"/>
              <w:spacing w:before="120" w:after="0"/>
              <w:ind w:left="0" w:firstLine="0"/>
              <w:contextualSpacing/>
              <w:jc w:val="left"/>
              <w:rPr>
                <w:rFonts w:eastAsia="Calibri"/>
                <w:szCs w:val="24"/>
                <w:lang w:val="en-US"/>
              </w:rPr>
            </w:pPr>
            <w:r w:rsidRPr="00CA3834">
              <w:rPr>
                <w:rFonts w:eastAsia="Calibri"/>
                <w:szCs w:val="24"/>
                <w:lang w:val="en-US"/>
              </w:rPr>
              <w:t xml:space="preserve">A modification to the </w:t>
            </w:r>
            <w:r w:rsidRPr="00CA3834">
              <w:rPr>
                <w:rFonts w:eastAsia="Calibri"/>
                <w:b/>
                <w:szCs w:val="24"/>
                <w:lang w:val="en-US"/>
              </w:rPr>
              <w:t>Distribution Code</w:t>
            </w:r>
            <w:r w:rsidRPr="00CA3834">
              <w:rPr>
                <w:rFonts w:eastAsia="Calibri"/>
                <w:szCs w:val="24"/>
                <w:lang w:val="en-US"/>
              </w:rPr>
              <w:t xml:space="preserve"> shall be a </w:t>
            </w:r>
            <w:r w:rsidRPr="00CA3834">
              <w:rPr>
                <w:rFonts w:eastAsia="Calibri"/>
                <w:b/>
                <w:szCs w:val="24"/>
                <w:lang w:val="en-US"/>
              </w:rPr>
              <w:t>Retrospective Modification</w:t>
            </w:r>
            <w:r w:rsidRPr="00CA3834">
              <w:rPr>
                <w:rFonts w:eastAsia="Calibri"/>
                <w:szCs w:val="24"/>
                <w:lang w:val="en-US"/>
              </w:rPr>
              <w:t>, if the modification is either:</w:t>
            </w:r>
          </w:p>
          <w:p w14:paraId="7EA254F2" w14:textId="77777777" w:rsidR="00637AA0" w:rsidRPr="00CA3834" w:rsidRDefault="00637AA0" w:rsidP="00EF0C57">
            <w:pPr>
              <w:keepLines w:val="0"/>
              <w:numPr>
                <w:ilvl w:val="0"/>
                <w:numId w:val="97"/>
              </w:numPr>
              <w:spacing w:before="120" w:after="120" w:line="259" w:lineRule="auto"/>
              <w:ind w:left="851" w:firstLine="0"/>
              <w:contextualSpacing/>
              <w:jc w:val="left"/>
              <w:rPr>
                <w:rFonts w:eastAsia="Calibri"/>
                <w:szCs w:val="24"/>
                <w:lang w:val="en-US"/>
              </w:rPr>
            </w:pPr>
            <w:r w:rsidRPr="00CA3834">
              <w:rPr>
                <w:rFonts w:eastAsia="Calibri"/>
                <w:szCs w:val="24"/>
                <w:lang w:val="en-US"/>
              </w:rPr>
              <w:t xml:space="preserve">Stated to be a </w:t>
            </w:r>
            <w:r w:rsidRPr="00CA3834">
              <w:rPr>
                <w:rFonts w:eastAsia="Calibri"/>
                <w:b/>
                <w:szCs w:val="24"/>
                <w:lang w:val="en-US"/>
              </w:rPr>
              <w:t>Retrospective Modification</w:t>
            </w:r>
            <w:r w:rsidRPr="00CA3834">
              <w:rPr>
                <w:rFonts w:eastAsia="Calibri"/>
                <w:szCs w:val="24"/>
              </w:rPr>
              <w:t xml:space="preserve"> in the relevant Distribution Code Modification Report to the </w:t>
            </w:r>
            <w:r w:rsidRPr="00CA3834">
              <w:rPr>
                <w:rFonts w:eastAsia="Calibri"/>
                <w:b/>
                <w:szCs w:val="24"/>
              </w:rPr>
              <w:t>Authority</w:t>
            </w:r>
            <w:r w:rsidRPr="00CA3834">
              <w:rPr>
                <w:rFonts w:eastAsia="Calibri"/>
                <w:szCs w:val="24"/>
                <w:lang w:val="en-US"/>
              </w:rPr>
              <w:t>; or</w:t>
            </w:r>
          </w:p>
          <w:p w14:paraId="34A1BAB5" w14:textId="77777777" w:rsidR="00637AA0" w:rsidRPr="00CA3834" w:rsidRDefault="00637AA0" w:rsidP="00EF0C57">
            <w:pPr>
              <w:keepLines w:val="0"/>
              <w:numPr>
                <w:ilvl w:val="0"/>
                <w:numId w:val="97"/>
              </w:numPr>
              <w:spacing w:before="120" w:after="120" w:line="259" w:lineRule="auto"/>
              <w:ind w:left="851" w:firstLine="0"/>
              <w:contextualSpacing/>
              <w:rPr>
                <w:rFonts w:eastAsia="Calibri"/>
                <w:szCs w:val="24"/>
                <w:lang w:val="en-US"/>
              </w:rPr>
            </w:pPr>
            <w:r w:rsidRPr="00CA3834">
              <w:rPr>
                <w:rFonts w:eastAsia="Calibri"/>
                <w:bCs/>
                <w:szCs w:val="24"/>
              </w:rPr>
              <w:t xml:space="preserve">A </w:t>
            </w:r>
            <w:r w:rsidRPr="00CA3834">
              <w:rPr>
                <w:rFonts w:eastAsia="Calibri"/>
                <w:b/>
                <w:bCs/>
                <w:szCs w:val="24"/>
              </w:rPr>
              <w:t>G59/3-7 Modification</w:t>
            </w:r>
            <w:r w:rsidRPr="00CA3834">
              <w:rPr>
                <w:rFonts w:eastAsia="Calibri"/>
                <w:bCs/>
                <w:szCs w:val="24"/>
              </w:rPr>
              <w:t>.</w:t>
            </w:r>
          </w:p>
        </w:tc>
      </w:tr>
      <w:tr w:rsidR="00637AA0" w:rsidRPr="0076424C" w14:paraId="70362A23" w14:textId="77777777" w:rsidTr="00EF0C57">
        <w:trPr>
          <w:cantSplit/>
        </w:trPr>
        <w:tc>
          <w:tcPr>
            <w:tcW w:w="2658" w:type="dxa"/>
          </w:tcPr>
          <w:p w14:paraId="62BEC7FF" w14:textId="77777777" w:rsidR="00637AA0" w:rsidRPr="0076424C" w:rsidRDefault="00637AA0" w:rsidP="00EF0C57">
            <w:pPr>
              <w:pStyle w:val="BodyText"/>
              <w:spacing w:beforeLines="40" w:before="96" w:afterLines="40" w:after="96" w:line="240" w:lineRule="auto"/>
              <w:ind w:left="0" w:firstLine="0"/>
              <w:jc w:val="left"/>
              <w:rPr>
                <w:b/>
              </w:rPr>
            </w:pPr>
            <w:bookmarkStart w:id="208" w:name="SafetyfromtheSystem"/>
            <w:r w:rsidRPr="0076424C">
              <w:rPr>
                <w:b/>
              </w:rPr>
              <w:t>Safety From The System</w:t>
            </w:r>
            <w:bookmarkEnd w:id="208"/>
          </w:p>
        </w:tc>
        <w:tc>
          <w:tcPr>
            <w:tcW w:w="6698" w:type="dxa"/>
            <w:gridSpan w:val="3"/>
          </w:tcPr>
          <w:p w14:paraId="4C0B7FE4" w14:textId="55ADBE53" w:rsidR="00637AA0" w:rsidRPr="0076424C" w:rsidRDefault="00637AA0" w:rsidP="00EF0C57">
            <w:pPr>
              <w:pStyle w:val="BodyText"/>
              <w:spacing w:beforeLines="40" w:before="96" w:afterLines="40" w:after="96" w:line="240" w:lineRule="auto"/>
              <w:ind w:left="0" w:firstLine="0"/>
            </w:pPr>
            <w:r w:rsidRPr="0076424C">
              <w:t xml:space="preserve">That condition which safeguards persons working on or testing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from the dangers which are inherent in working on items of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which are used separately or in combination in any process associated with the generation, transmission or distribution of electricity.</w:t>
            </w:r>
          </w:p>
        </w:tc>
      </w:tr>
      <w:tr w:rsidR="00637AA0" w:rsidRPr="0076424C" w14:paraId="7903D080" w14:textId="77777777" w:rsidTr="00EF0C57">
        <w:trPr>
          <w:cantSplit/>
        </w:trPr>
        <w:tc>
          <w:tcPr>
            <w:tcW w:w="2658" w:type="dxa"/>
          </w:tcPr>
          <w:p w14:paraId="68FB7886" w14:textId="77777777" w:rsidR="00637AA0" w:rsidRPr="0076424C" w:rsidRDefault="00637AA0" w:rsidP="00EF0C57">
            <w:pPr>
              <w:pStyle w:val="BodyText"/>
              <w:spacing w:beforeLines="40" w:before="96" w:afterLines="40" w:after="96" w:line="240" w:lineRule="auto"/>
              <w:ind w:left="0" w:firstLine="0"/>
              <w:jc w:val="left"/>
              <w:rPr>
                <w:b/>
              </w:rPr>
            </w:pPr>
            <w:bookmarkStart w:id="209" w:name="SafetySystemManagement"/>
            <w:r w:rsidRPr="0076424C">
              <w:rPr>
                <w:b/>
              </w:rPr>
              <w:t>Safety Management System</w:t>
            </w:r>
            <w:bookmarkEnd w:id="209"/>
          </w:p>
        </w:tc>
        <w:tc>
          <w:tcPr>
            <w:tcW w:w="6698" w:type="dxa"/>
            <w:gridSpan w:val="3"/>
          </w:tcPr>
          <w:p w14:paraId="124B979B" w14:textId="0FDC7A4B" w:rsidR="00637AA0" w:rsidRPr="0076424C" w:rsidRDefault="00637AA0" w:rsidP="00EF0C57">
            <w:pPr>
              <w:pStyle w:val="BodyText"/>
              <w:spacing w:beforeLines="40" w:before="96" w:afterLines="40" w:after="96" w:line="240" w:lineRule="auto"/>
              <w:ind w:left="0" w:firstLine="0"/>
            </w:pPr>
            <w:r w:rsidRPr="0076424C">
              <w:t xml:space="preserve">The procedure adopted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or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to ensure the safe </w:t>
            </w:r>
            <w:r>
              <w:fldChar w:fldCharType="begin"/>
            </w:r>
            <w:r>
              <w:instrText xml:space="preserve"> REF Operation \h  \* MERGEFORMAT </w:instrText>
            </w:r>
            <w:r>
              <w:fldChar w:fldCharType="separate"/>
            </w:r>
            <w:r w:rsidR="00D12039" w:rsidRPr="0076424C">
              <w:rPr>
                <w:b/>
              </w:rPr>
              <w:t>Operation</w:t>
            </w:r>
            <w:r>
              <w:fldChar w:fldCharType="end"/>
            </w:r>
            <w:r w:rsidRPr="0076424C">
              <w:t xml:space="preserve"> of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and the safety of personnel required to work on that </w:t>
            </w:r>
            <w:r>
              <w:fldChar w:fldCharType="begin"/>
            </w:r>
            <w:r>
              <w:instrText xml:space="preserve"> REF System \h  \* MERGEFORMAT </w:instrText>
            </w:r>
            <w:r>
              <w:fldChar w:fldCharType="separate"/>
            </w:r>
            <w:r w:rsidR="00D12039" w:rsidRPr="0076424C">
              <w:rPr>
                <w:b/>
              </w:rPr>
              <w:t>System</w:t>
            </w:r>
            <w:r>
              <w:fldChar w:fldCharType="end"/>
            </w:r>
            <w:r w:rsidRPr="0076424C">
              <w:t>.</w:t>
            </w:r>
          </w:p>
        </w:tc>
      </w:tr>
      <w:tr w:rsidR="00637AA0" w:rsidRPr="0076424C" w14:paraId="657F5448" w14:textId="77777777" w:rsidTr="00EF0C57">
        <w:trPr>
          <w:cantSplit/>
        </w:trPr>
        <w:tc>
          <w:tcPr>
            <w:tcW w:w="2658" w:type="dxa"/>
          </w:tcPr>
          <w:p w14:paraId="2262AB5F" w14:textId="77777777" w:rsidR="00637AA0" w:rsidRPr="0076424C" w:rsidRDefault="00637AA0" w:rsidP="00EF0C57">
            <w:pPr>
              <w:pStyle w:val="BodyText"/>
              <w:spacing w:beforeLines="40" w:before="96" w:afterLines="40" w:after="96" w:line="240" w:lineRule="auto"/>
              <w:ind w:left="0" w:firstLine="0"/>
              <w:jc w:val="left"/>
              <w:rPr>
                <w:b/>
              </w:rPr>
            </w:pPr>
            <w:bookmarkStart w:id="210" w:name="_Hlt41000669"/>
            <w:bookmarkStart w:id="211" w:name="SafetyPrecautions"/>
            <w:bookmarkEnd w:id="210"/>
            <w:r w:rsidRPr="0076424C">
              <w:rPr>
                <w:b/>
              </w:rPr>
              <w:t>Safety Precautions</w:t>
            </w:r>
            <w:bookmarkEnd w:id="211"/>
          </w:p>
        </w:tc>
        <w:tc>
          <w:tcPr>
            <w:tcW w:w="6698" w:type="dxa"/>
            <w:gridSpan w:val="3"/>
          </w:tcPr>
          <w:p w14:paraId="3E553281" w14:textId="58409E27" w:rsidR="00637AA0" w:rsidRPr="0076424C" w:rsidRDefault="00637AA0" w:rsidP="00EF0C57">
            <w:pPr>
              <w:pStyle w:val="BodyText"/>
              <w:spacing w:beforeLines="40" w:before="96" w:afterLines="40" w:after="96" w:line="240" w:lineRule="auto"/>
              <w:ind w:left="0" w:firstLine="0"/>
            </w:pPr>
            <w:r w:rsidRPr="0076424C">
              <w:t xml:space="preserve">The procedures specified within a </w:t>
            </w:r>
            <w:r>
              <w:fldChar w:fldCharType="begin"/>
            </w:r>
            <w:r>
              <w:instrText xml:space="preserve"> REF SafetySystemManagement \h  \* MERGEFORMAT </w:instrText>
            </w:r>
            <w:r>
              <w:fldChar w:fldCharType="separate"/>
            </w:r>
            <w:r w:rsidR="00D12039" w:rsidRPr="0076424C">
              <w:rPr>
                <w:b/>
              </w:rPr>
              <w:t>Safety Management System</w:t>
            </w:r>
            <w:r>
              <w:fldChar w:fldCharType="end"/>
            </w:r>
            <w:r w:rsidRPr="0076424C">
              <w:rPr>
                <w:b/>
              </w:rPr>
              <w:t>.</w:t>
            </w:r>
          </w:p>
        </w:tc>
      </w:tr>
      <w:tr w:rsidR="00637AA0" w:rsidRPr="0076424C" w14:paraId="18BC1B28" w14:textId="77777777" w:rsidTr="00EF0C57">
        <w:trPr>
          <w:cantSplit/>
        </w:trPr>
        <w:tc>
          <w:tcPr>
            <w:tcW w:w="2658" w:type="dxa"/>
          </w:tcPr>
          <w:p w14:paraId="60D12AB1" w14:textId="77777777" w:rsidR="00637AA0" w:rsidRPr="0076424C" w:rsidRDefault="00637AA0" w:rsidP="00EF0C57">
            <w:pPr>
              <w:spacing w:beforeLines="40" w:before="96" w:afterLines="40" w:after="96"/>
              <w:jc w:val="left"/>
              <w:rPr>
                <w:b/>
              </w:rPr>
            </w:pPr>
            <w:bookmarkStart w:id="212" w:name="SafetyRules"/>
            <w:r w:rsidRPr="0076424C">
              <w:rPr>
                <w:b/>
              </w:rPr>
              <w:t>Safety Rules</w:t>
            </w:r>
            <w:bookmarkEnd w:id="212"/>
          </w:p>
        </w:tc>
        <w:tc>
          <w:tcPr>
            <w:tcW w:w="6698" w:type="dxa"/>
            <w:gridSpan w:val="3"/>
          </w:tcPr>
          <w:p w14:paraId="535FAEA7" w14:textId="23246228" w:rsidR="00637AA0" w:rsidRPr="0076424C" w:rsidRDefault="00637AA0" w:rsidP="00EF0C57">
            <w:pPr>
              <w:tabs>
                <w:tab w:val="left" w:pos="0"/>
              </w:tabs>
              <w:spacing w:beforeLines="40" w:before="96" w:afterLines="40" w:after="96"/>
              <w:ind w:left="36" w:firstLine="0"/>
            </w:pPr>
            <w:r w:rsidRPr="0076424C">
              <w:t xml:space="preserve">The rules or procedure of the </w:t>
            </w:r>
            <w:r>
              <w:fldChar w:fldCharType="begin"/>
            </w:r>
            <w:r>
              <w:instrText xml:space="preserve"> REF DNO \h  \* MERGEFORMAT </w:instrText>
            </w:r>
            <w:r>
              <w:fldChar w:fldCharType="separate"/>
            </w:r>
            <w:r w:rsidR="00D12039" w:rsidRPr="0076424C">
              <w:rPr>
                <w:b/>
              </w:rPr>
              <w:t>DNO</w:t>
            </w:r>
            <w:r>
              <w:fldChar w:fldCharType="end"/>
            </w:r>
            <w:r w:rsidRPr="0076424C">
              <w:t xml:space="preserve"> or a </w:t>
            </w:r>
            <w:r>
              <w:fldChar w:fldCharType="begin"/>
            </w:r>
            <w:r>
              <w:instrText xml:space="preserve"> REF User \h  \* MERGEFORMAT </w:instrText>
            </w:r>
            <w:r>
              <w:fldChar w:fldCharType="separate"/>
            </w:r>
            <w:r w:rsidR="00D12039" w:rsidRPr="0076424C">
              <w:rPr>
                <w:b/>
              </w:rPr>
              <w:t>User</w:t>
            </w:r>
            <w:r>
              <w:fldChar w:fldCharType="end"/>
            </w:r>
            <w:r w:rsidRPr="0076424C">
              <w:t xml:space="preserve"> to ensure </w:t>
            </w:r>
            <w:r>
              <w:fldChar w:fldCharType="begin"/>
            </w:r>
            <w:r>
              <w:instrText xml:space="preserve"> REF SafetyFromTheSystem \h  \* MERGEFORMAT </w:instrText>
            </w:r>
            <w:r>
              <w:fldChar w:fldCharType="separate"/>
            </w:r>
            <w:r w:rsidR="00D12039" w:rsidRPr="0076424C">
              <w:rPr>
                <w:b/>
              </w:rPr>
              <w:t>Safety From The System</w:t>
            </w:r>
            <w:r>
              <w:fldChar w:fldCharType="end"/>
            </w:r>
            <w:r w:rsidRPr="0076424C">
              <w:t>.</w:t>
            </w:r>
          </w:p>
        </w:tc>
      </w:tr>
      <w:tr w:rsidR="00637AA0" w:rsidRPr="0076424C" w14:paraId="3510A8B6" w14:textId="77777777" w:rsidTr="00EF0C57">
        <w:trPr>
          <w:cantSplit/>
        </w:trPr>
        <w:tc>
          <w:tcPr>
            <w:tcW w:w="2658" w:type="dxa"/>
          </w:tcPr>
          <w:p w14:paraId="036A82E2" w14:textId="77777777" w:rsidR="00637AA0" w:rsidRPr="0076424C" w:rsidRDefault="00637AA0" w:rsidP="00EF0C57">
            <w:pPr>
              <w:pStyle w:val="BodyText"/>
              <w:spacing w:beforeLines="40" w:before="96" w:afterLines="40" w:after="96" w:line="240" w:lineRule="auto"/>
              <w:ind w:left="0" w:firstLine="0"/>
              <w:jc w:val="left"/>
              <w:rPr>
                <w:b/>
              </w:rPr>
            </w:pPr>
            <w:bookmarkStart w:id="213" w:name="Scheduling"/>
            <w:r w:rsidRPr="0076424C">
              <w:rPr>
                <w:b/>
              </w:rPr>
              <w:t>Scheduling</w:t>
            </w:r>
            <w:bookmarkEnd w:id="213"/>
            <w:r w:rsidRPr="0076424C">
              <w:rPr>
                <w:b/>
              </w:rPr>
              <w:t xml:space="preserve"> </w:t>
            </w:r>
            <w:r w:rsidRPr="0076424C">
              <w:rPr>
                <w:b/>
              </w:rPr>
              <w:br/>
            </w:r>
          </w:p>
        </w:tc>
        <w:tc>
          <w:tcPr>
            <w:tcW w:w="6698" w:type="dxa"/>
            <w:gridSpan w:val="3"/>
          </w:tcPr>
          <w:p w14:paraId="282BD82B" w14:textId="27740BBC" w:rsidR="00637AA0" w:rsidRPr="0076424C" w:rsidRDefault="00637AA0" w:rsidP="00EF0C57">
            <w:pPr>
              <w:pStyle w:val="BodyText"/>
              <w:spacing w:beforeLines="40" w:before="96" w:afterLines="40" w:after="96" w:line="240" w:lineRule="auto"/>
              <w:ind w:left="0" w:firstLine="0"/>
            </w:pPr>
            <w:r w:rsidRPr="0076424C">
              <w:t xml:space="preserve">The procedure for determining intended usage of </w:t>
            </w:r>
            <w:r>
              <w:fldChar w:fldCharType="begin"/>
            </w:r>
            <w:r>
              <w:instrText xml:space="preserve"> REF pgm \h </w:instrText>
            </w:r>
            <w:r>
              <w:fldChar w:fldCharType="separate"/>
            </w:r>
            <w:r w:rsidR="00D12039">
              <w:rPr>
                <w:b/>
              </w:rPr>
              <w:t>Power Generating Module</w:t>
            </w:r>
            <w:r>
              <w:fldChar w:fldCharType="end"/>
            </w:r>
            <w:r>
              <w:t>s</w:t>
            </w:r>
            <w:r w:rsidRPr="0076424C">
              <w:rPr>
                <w:b/>
              </w:rPr>
              <w:t>.</w:t>
            </w:r>
          </w:p>
        </w:tc>
      </w:tr>
      <w:tr w:rsidR="00637AA0" w:rsidRPr="0076424C" w14:paraId="010B6485" w14:textId="77777777" w:rsidTr="00EF0C57">
        <w:trPr>
          <w:cantSplit/>
        </w:trPr>
        <w:tc>
          <w:tcPr>
            <w:tcW w:w="2658" w:type="dxa"/>
          </w:tcPr>
          <w:p w14:paraId="5B2525B5" w14:textId="77777777" w:rsidR="00637AA0" w:rsidRPr="0076424C" w:rsidRDefault="00637AA0" w:rsidP="00EF0C57">
            <w:pPr>
              <w:pStyle w:val="BodyText"/>
              <w:spacing w:beforeLines="40" w:before="96" w:afterLines="40" w:after="96" w:line="240" w:lineRule="auto"/>
              <w:ind w:left="0" w:firstLine="0"/>
              <w:jc w:val="left"/>
              <w:rPr>
                <w:b/>
              </w:rPr>
            </w:pPr>
            <w:bookmarkStart w:id="214" w:name="_Hlt41000369"/>
            <w:bookmarkStart w:id="215" w:name="SecretaryofState"/>
            <w:bookmarkEnd w:id="214"/>
            <w:r w:rsidRPr="0076424C">
              <w:rPr>
                <w:b/>
              </w:rPr>
              <w:t>Secretary of State</w:t>
            </w:r>
            <w:bookmarkEnd w:id="215"/>
          </w:p>
        </w:tc>
        <w:tc>
          <w:tcPr>
            <w:tcW w:w="6698" w:type="dxa"/>
            <w:gridSpan w:val="3"/>
          </w:tcPr>
          <w:p w14:paraId="3B24778E" w14:textId="39DF43E2" w:rsidR="00637AA0" w:rsidRPr="0076424C" w:rsidRDefault="00637AA0" w:rsidP="00EF0C57">
            <w:pPr>
              <w:pStyle w:val="BodyText"/>
              <w:spacing w:beforeLines="40" w:before="96" w:afterLines="40" w:after="96" w:line="240" w:lineRule="auto"/>
              <w:ind w:left="0" w:firstLine="0"/>
            </w:pPr>
            <w:r w:rsidRPr="0076424C">
              <w:t xml:space="preserve">Has the same meaning as in the </w:t>
            </w:r>
            <w:r>
              <w:fldChar w:fldCharType="begin"/>
            </w:r>
            <w:r>
              <w:instrText xml:space="preserve"> REF Act \h  \* MERGEFORMAT </w:instrText>
            </w:r>
            <w:r>
              <w:fldChar w:fldCharType="separate"/>
            </w:r>
            <w:r w:rsidR="00D12039" w:rsidRPr="0076424C">
              <w:rPr>
                <w:b/>
              </w:rPr>
              <w:t>Act</w:t>
            </w:r>
            <w:r>
              <w:fldChar w:fldCharType="end"/>
            </w:r>
            <w:r w:rsidRPr="0076424C">
              <w:t>.</w:t>
            </w:r>
          </w:p>
        </w:tc>
      </w:tr>
      <w:tr w:rsidR="00637AA0" w:rsidRPr="0076424C" w14:paraId="69A41321" w14:textId="77777777" w:rsidTr="00EF0C57">
        <w:trPr>
          <w:cantSplit/>
        </w:trPr>
        <w:tc>
          <w:tcPr>
            <w:tcW w:w="2658" w:type="dxa"/>
          </w:tcPr>
          <w:p w14:paraId="2D1C054E" w14:textId="77777777" w:rsidR="00637AA0" w:rsidRPr="0076424C" w:rsidRDefault="00637AA0" w:rsidP="00EF0C57">
            <w:pPr>
              <w:pStyle w:val="BodyText"/>
              <w:spacing w:beforeLines="40" w:before="96" w:afterLines="40" w:after="96" w:line="240" w:lineRule="auto"/>
              <w:ind w:left="0" w:firstLine="0"/>
              <w:jc w:val="left"/>
              <w:rPr>
                <w:b/>
              </w:rPr>
            </w:pPr>
            <w:bookmarkStart w:id="216" w:name="SHETL"/>
            <w:r w:rsidRPr="0076424C">
              <w:rPr>
                <w:b/>
              </w:rPr>
              <w:t>SHETL</w:t>
            </w:r>
            <w:bookmarkEnd w:id="216"/>
          </w:p>
        </w:tc>
        <w:tc>
          <w:tcPr>
            <w:tcW w:w="6698" w:type="dxa"/>
            <w:gridSpan w:val="3"/>
          </w:tcPr>
          <w:p w14:paraId="270443A7" w14:textId="77777777" w:rsidR="00637AA0" w:rsidRPr="0076424C" w:rsidRDefault="00637AA0" w:rsidP="00EF0C57">
            <w:pPr>
              <w:pStyle w:val="BodyText"/>
              <w:spacing w:beforeLines="40" w:before="96" w:afterLines="40" w:after="96" w:line="240" w:lineRule="auto"/>
              <w:ind w:left="0" w:firstLine="0"/>
            </w:pPr>
            <w:r w:rsidRPr="0076424C">
              <w:t xml:space="preserve">Scottish Hydro-Electric Transmission Limited </w:t>
            </w:r>
          </w:p>
        </w:tc>
      </w:tr>
      <w:tr w:rsidR="00637AA0" w:rsidRPr="0076424C" w14:paraId="08AD36A3" w14:textId="77777777" w:rsidTr="00EF0C57">
        <w:trPr>
          <w:cantSplit/>
        </w:trPr>
        <w:tc>
          <w:tcPr>
            <w:tcW w:w="2658" w:type="dxa"/>
          </w:tcPr>
          <w:p w14:paraId="567EB6AF" w14:textId="77777777" w:rsidR="00637AA0" w:rsidRPr="0076424C" w:rsidRDefault="00637AA0" w:rsidP="00EF0C57">
            <w:pPr>
              <w:pStyle w:val="BodyText"/>
              <w:spacing w:beforeLines="40" w:before="96" w:afterLines="40" w:after="96" w:line="240" w:lineRule="auto"/>
              <w:ind w:left="0" w:firstLine="0"/>
              <w:jc w:val="left"/>
              <w:rPr>
                <w:b/>
              </w:rPr>
            </w:pPr>
            <w:bookmarkStart w:id="217" w:name="SignificantIncident"/>
            <w:r w:rsidRPr="0076424C">
              <w:rPr>
                <w:b/>
              </w:rPr>
              <w:lastRenderedPageBreak/>
              <w:t>Significant Incident</w:t>
            </w:r>
            <w:bookmarkEnd w:id="217"/>
          </w:p>
        </w:tc>
        <w:tc>
          <w:tcPr>
            <w:tcW w:w="6698" w:type="dxa"/>
            <w:gridSpan w:val="3"/>
          </w:tcPr>
          <w:p w14:paraId="56334A10" w14:textId="47545F65" w:rsidR="00637AA0" w:rsidRPr="0076424C" w:rsidRDefault="00637AA0" w:rsidP="00EF0C57">
            <w:pPr>
              <w:pStyle w:val="BodyText"/>
              <w:spacing w:beforeLines="40" w:before="96" w:afterLines="40" w:after="96" w:line="240" w:lineRule="auto"/>
              <w:ind w:left="0" w:firstLine="0"/>
            </w:pPr>
            <w:r w:rsidRPr="0076424C">
              <w:t xml:space="preserve">An </w:t>
            </w:r>
            <w:r>
              <w:fldChar w:fldCharType="begin"/>
            </w:r>
            <w:r>
              <w:instrText xml:space="preserve"> REF Event \h  \* MERGEFORMAT </w:instrText>
            </w:r>
            <w:r>
              <w:fldChar w:fldCharType="separate"/>
            </w:r>
            <w:r w:rsidR="00D12039" w:rsidRPr="0076424C">
              <w:rPr>
                <w:b/>
              </w:rPr>
              <w:t>Event</w:t>
            </w:r>
            <w:r>
              <w:fldChar w:fldCharType="end"/>
            </w:r>
            <w:r w:rsidRPr="0076424C">
              <w:t xml:space="preserve"> on the </w:t>
            </w:r>
            <w:r>
              <w:fldChar w:fldCharType="begin"/>
            </w:r>
            <w:r>
              <w:instrText xml:space="preserve"> REF TransmissionSystem \h  \* MERGEFORMAT </w:instrText>
            </w:r>
            <w:r>
              <w:fldChar w:fldCharType="separate"/>
            </w:r>
            <w:r w:rsidR="00D12039" w:rsidRPr="0076424C">
              <w:rPr>
                <w:b/>
              </w:rPr>
              <w:t>Transmission System</w:t>
            </w:r>
            <w:r>
              <w:fldChar w:fldCharType="end"/>
            </w:r>
            <w:r w:rsidRPr="0076424C">
              <w:t xml:space="preserve"> or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 xml:space="preserve"> </w:t>
            </w:r>
            <w:r w:rsidRPr="0076424C">
              <w:t xml:space="preserve">or in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which has or may have a significant effect on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of others.</w:t>
            </w:r>
          </w:p>
        </w:tc>
      </w:tr>
      <w:tr w:rsidR="00637AA0" w:rsidRPr="0076424C" w14:paraId="6FF614B5" w14:textId="77777777" w:rsidTr="00EF0C57">
        <w:trPr>
          <w:cantSplit/>
        </w:trPr>
        <w:tc>
          <w:tcPr>
            <w:tcW w:w="2658" w:type="dxa"/>
          </w:tcPr>
          <w:p w14:paraId="7815B120" w14:textId="77777777" w:rsidR="00637AA0" w:rsidRPr="0076424C" w:rsidRDefault="00637AA0" w:rsidP="00EF0C57">
            <w:pPr>
              <w:pStyle w:val="BodyText"/>
              <w:spacing w:beforeLines="40" w:before="96" w:afterLines="40" w:after="96" w:line="240" w:lineRule="auto"/>
              <w:ind w:left="0" w:firstLine="0"/>
              <w:jc w:val="left"/>
              <w:rPr>
                <w:b/>
              </w:rPr>
            </w:pPr>
            <w:bookmarkStart w:id="218" w:name="SiteResponsibilitySchedule"/>
            <w:r w:rsidRPr="0076424C">
              <w:rPr>
                <w:b/>
              </w:rPr>
              <w:t>Site Responsibility Schedule</w:t>
            </w:r>
            <w:bookmarkEnd w:id="218"/>
          </w:p>
        </w:tc>
        <w:tc>
          <w:tcPr>
            <w:tcW w:w="6698" w:type="dxa"/>
            <w:gridSpan w:val="3"/>
          </w:tcPr>
          <w:p w14:paraId="73391561" w14:textId="59496EF4" w:rsidR="00637AA0" w:rsidRPr="0076424C" w:rsidRDefault="00637AA0" w:rsidP="00EF0C57">
            <w:pPr>
              <w:pStyle w:val="BodyText"/>
              <w:spacing w:beforeLines="40" w:before="96" w:afterLines="40" w:after="96" w:line="240" w:lineRule="auto"/>
              <w:ind w:left="0" w:firstLine="0"/>
            </w:pPr>
            <w:r w:rsidRPr="0076424C">
              <w:t xml:space="preserve">A schedule defining the ownership, operation and maintenance responsibility of </w:t>
            </w:r>
            <w:r>
              <w:fldChar w:fldCharType="begin"/>
            </w:r>
            <w:r>
              <w:instrText xml:space="preserve"> REF Plant \h  \* MERGEFORMAT </w:instrText>
            </w:r>
            <w:r>
              <w:fldChar w:fldCharType="separate"/>
            </w:r>
            <w:r w:rsidR="00D12039" w:rsidRPr="0076424C">
              <w:rPr>
                <w:b/>
              </w:rPr>
              <w:t>Plant</w:t>
            </w:r>
            <w:r>
              <w:fldChar w:fldCharType="end"/>
            </w:r>
            <w:r w:rsidRPr="0076424C">
              <w:t xml:space="preserve"> and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at a </w:t>
            </w:r>
            <w:r>
              <w:fldChar w:fldCharType="begin"/>
            </w:r>
            <w:r>
              <w:instrText xml:space="preserve"> REF ConnectionPoint \h  \* MERGEFORMAT </w:instrText>
            </w:r>
            <w:r>
              <w:fldChar w:fldCharType="separate"/>
            </w:r>
            <w:r w:rsidR="00D12039" w:rsidRPr="0076424C">
              <w:rPr>
                <w:b/>
              </w:rPr>
              <w:t>Connection Point</w:t>
            </w:r>
            <w:r>
              <w:fldChar w:fldCharType="end"/>
            </w:r>
            <w:r w:rsidRPr="0076424C">
              <w:t xml:space="preserve"> of 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t>.</w:t>
            </w:r>
          </w:p>
        </w:tc>
      </w:tr>
      <w:tr w:rsidR="00637AA0" w:rsidRPr="0076424C" w14:paraId="501DC6C4" w14:textId="77777777" w:rsidTr="00EF0C57">
        <w:trPr>
          <w:cantSplit/>
        </w:trPr>
        <w:tc>
          <w:tcPr>
            <w:tcW w:w="2658" w:type="dxa"/>
          </w:tcPr>
          <w:p w14:paraId="4E85684D" w14:textId="77777777" w:rsidR="00637AA0" w:rsidRPr="0076424C" w:rsidRDefault="00637AA0" w:rsidP="00EF0C57">
            <w:pPr>
              <w:pStyle w:val="BodyText"/>
              <w:spacing w:beforeLines="40" w:before="96" w:afterLines="40" w:after="96" w:line="240" w:lineRule="auto"/>
              <w:ind w:left="0" w:firstLine="0"/>
              <w:jc w:val="left"/>
              <w:rPr>
                <w:b/>
              </w:rPr>
            </w:pPr>
            <w:bookmarkStart w:id="219" w:name="SmallPowerStation"/>
            <w:r w:rsidRPr="0076424C">
              <w:rPr>
                <w:b/>
              </w:rPr>
              <w:t>Small Power Station</w:t>
            </w:r>
            <w:bookmarkEnd w:id="219"/>
            <w:r w:rsidRPr="0076424C">
              <w:rPr>
                <w:b/>
              </w:rPr>
              <w:br/>
            </w:r>
          </w:p>
        </w:tc>
        <w:tc>
          <w:tcPr>
            <w:tcW w:w="6698" w:type="dxa"/>
            <w:gridSpan w:val="3"/>
          </w:tcPr>
          <w:p w14:paraId="6EFF383F" w14:textId="2CACFC4F" w:rsidR="00637AA0" w:rsidRPr="0076424C" w:rsidRDefault="00637AA0" w:rsidP="00EF0C57">
            <w:pPr>
              <w:spacing w:beforeLines="40" w:before="96" w:afterLines="40" w:after="96"/>
            </w:pPr>
            <w:r>
              <w:t xml:space="preserve">As defined in the </w:t>
            </w:r>
            <w:r>
              <w:fldChar w:fldCharType="begin"/>
            </w:r>
            <w:r>
              <w:instrText xml:space="preserve"> REF GridCode \h </w:instrText>
            </w:r>
            <w:r>
              <w:fldChar w:fldCharType="separate"/>
            </w:r>
            <w:r w:rsidR="00D12039" w:rsidRPr="0076424C">
              <w:rPr>
                <w:b/>
              </w:rPr>
              <w:t>Grid Code</w:t>
            </w:r>
            <w:r>
              <w:fldChar w:fldCharType="end"/>
            </w:r>
            <w:r>
              <w:t>.</w:t>
            </w:r>
          </w:p>
        </w:tc>
      </w:tr>
      <w:tr w:rsidR="00637AA0" w:rsidRPr="0076424C" w14:paraId="17936AC4" w14:textId="77777777" w:rsidTr="00EF0C57">
        <w:trPr>
          <w:cantSplit/>
        </w:trPr>
        <w:tc>
          <w:tcPr>
            <w:tcW w:w="2658" w:type="dxa"/>
          </w:tcPr>
          <w:p w14:paraId="215F2D0A" w14:textId="77777777" w:rsidR="00637AA0" w:rsidRPr="0076424C" w:rsidRDefault="00637AA0" w:rsidP="00EF0C57">
            <w:pPr>
              <w:pStyle w:val="BodyText"/>
              <w:spacing w:beforeLines="40" w:before="96" w:afterLines="40" w:after="96" w:line="240" w:lineRule="auto"/>
              <w:ind w:left="0" w:firstLine="0"/>
              <w:jc w:val="left"/>
              <w:rPr>
                <w:b/>
              </w:rPr>
            </w:pPr>
            <w:bookmarkStart w:id="220" w:name="SPT"/>
            <w:r w:rsidRPr="0076424C">
              <w:rPr>
                <w:b/>
              </w:rPr>
              <w:t>SPT</w:t>
            </w:r>
            <w:bookmarkEnd w:id="220"/>
          </w:p>
        </w:tc>
        <w:tc>
          <w:tcPr>
            <w:tcW w:w="6698" w:type="dxa"/>
            <w:gridSpan w:val="3"/>
          </w:tcPr>
          <w:p w14:paraId="5B4F9852" w14:textId="77777777" w:rsidR="00637AA0" w:rsidRPr="0076424C" w:rsidRDefault="00637AA0" w:rsidP="00EF0C57">
            <w:pPr>
              <w:pStyle w:val="BodyText"/>
              <w:spacing w:beforeLines="40" w:before="96" w:afterLines="40" w:after="96"/>
              <w:ind w:left="0" w:firstLine="0"/>
            </w:pPr>
            <w:r w:rsidRPr="0076424C">
              <w:t xml:space="preserve">Scottish Power Transmission Limited </w:t>
            </w:r>
          </w:p>
        </w:tc>
      </w:tr>
      <w:tr w:rsidR="00637AA0" w:rsidRPr="0076424C" w14:paraId="178E16B5" w14:textId="77777777" w:rsidTr="00EF0C57">
        <w:trPr>
          <w:cantSplit/>
        </w:trPr>
        <w:tc>
          <w:tcPr>
            <w:tcW w:w="2658" w:type="dxa"/>
          </w:tcPr>
          <w:p w14:paraId="0D73A70A" w14:textId="77777777" w:rsidR="00637AA0" w:rsidRPr="0076424C" w:rsidRDefault="00637AA0" w:rsidP="00EF0C57">
            <w:pPr>
              <w:pStyle w:val="BodyText"/>
              <w:spacing w:beforeLines="40" w:before="96" w:afterLines="40" w:after="96" w:line="240" w:lineRule="auto"/>
              <w:ind w:left="0" w:firstLine="0"/>
              <w:jc w:val="left"/>
              <w:rPr>
                <w:b/>
              </w:rPr>
            </w:pPr>
            <w:bookmarkStart w:id="221" w:name="StandardPlanningData"/>
            <w:r w:rsidRPr="0076424C">
              <w:rPr>
                <w:b/>
              </w:rPr>
              <w:t>Standard Planning Data</w:t>
            </w:r>
            <w:bookmarkEnd w:id="221"/>
            <w:r w:rsidRPr="0076424C">
              <w:rPr>
                <w:b/>
              </w:rPr>
              <w:br/>
              <w:t>(</w:t>
            </w:r>
            <w:bookmarkStart w:id="222" w:name="_Hlt41012131"/>
            <w:bookmarkStart w:id="223" w:name="SPD"/>
            <w:bookmarkEnd w:id="222"/>
            <w:r w:rsidRPr="0076424C">
              <w:rPr>
                <w:b/>
              </w:rPr>
              <w:t>SPD</w:t>
            </w:r>
            <w:bookmarkEnd w:id="223"/>
            <w:r w:rsidRPr="0076424C">
              <w:rPr>
                <w:b/>
              </w:rPr>
              <w:t>)</w:t>
            </w:r>
          </w:p>
        </w:tc>
        <w:tc>
          <w:tcPr>
            <w:tcW w:w="6698" w:type="dxa"/>
            <w:gridSpan w:val="3"/>
          </w:tcPr>
          <w:p w14:paraId="28DBE933" w14:textId="3973A38D" w:rsidR="00637AA0" w:rsidRPr="0076424C" w:rsidRDefault="00637AA0" w:rsidP="00EF0C57">
            <w:pPr>
              <w:pStyle w:val="BodyText"/>
              <w:spacing w:beforeLines="40" w:before="96" w:afterLines="40" w:after="96"/>
              <w:ind w:left="0" w:firstLine="0"/>
            </w:pPr>
            <w:r w:rsidRPr="0076424C">
              <w:t xml:space="preserve">General information required by the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rsidRPr="0076424C">
              <w:t xml:space="preserve">under the </w:t>
            </w:r>
            <w:r w:rsidRPr="0076424C">
              <w:rPr>
                <w:b/>
              </w:rPr>
              <w:t>Distribution Planning Code</w:t>
            </w:r>
            <w:r w:rsidRPr="0076424C">
              <w:t>.</w:t>
            </w:r>
          </w:p>
        </w:tc>
      </w:tr>
      <w:tr w:rsidR="00637AA0" w:rsidRPr="0076424C" w14:paraId="38AE6A2B" w14:textId="77777777" w:rsidTr="00EF0C57">
        <w:trPr>
          <w:cantSplit/>
        </w:trPr>
        <w:tc>
          <w:tcPr>
            <w:tcW w:w="2658" w:type="dxa"/>
          </w:tcPr>
          <w:p w14:paraId="4109D4AD" w14:textId="77777777" w:rsidR="00637AA0" w:rsidRPr="0076424C" w:rsidRDefault="00637AA0" w:rsidP="00EF0C57">
            <w:pPr>
              <w:pStyle w:val="BodyText"/>
              <w:spacing w:beforeLines="40" w:before="96" w:afterLines="40" w:after="96" w:line="240" w:lineRule="auto"/>
              <w:ind w:left="0" w:firstLine="0"/>
              <w:jc w:val="left"/>
              <w:rPr>
                <w:b/>
              </w:rPr>
            </w:pPr>
            <w:bookmarkStart w:id="224" w:name="Standby"/>
            <w:r w:rsidRPr="0076424C">
              <w:rPr>
                <w:b/>
              </w:rPr>
              <w:t>Standby</w:t>
            </w:r>
            <w:bookmarkEnd w:id="224"/>
          </w:p>
        </w:tc>
        <w:tc>
          <w:tcPr>
            <w:tcW w:w="6698" w:type="dxa"/>
            <w:gridSpan w:val="3"/>
          </w:tcPr>
          <w:p w14:paraId="3130D028" w14:textId="57BB171E" w:rsidR="00637AA0" w:rsidRPr="0076424C" w:rsidRDefault="00637AA0" w:rsidP="00EF0C57">
            <w:pPr>
              <w:pStyle w:val="BodyText"/>
              <w:spacing w:beforeLines="40" w:before="96" w:afterLines="40" w:after="96" w:line="240" w:lineRule="auto"/>
              <w:ind w:left="0" w:firstLine="0"/>
            </w:pPr>
            <w:r w:rsidRPr="0076424C">
              <w:rPr>
                <w:lang w:val="en-US"/>
              </w:rPr>
              <w:t xml:space="preserve">The supply of electricity by a </w:t>
            </w:r>
            <w:r>
              <w:fldChar w:fldCharType="begin"/>
            </w:r>
            <w:r>
              <w:instrText xml:space="preserve"> REF Supplier \h  \* MERGEFORMAT </w:instrText>
            </w:r>
            <w:r>
              <w:fldChar w:fldCharType="separate"/>
            </w:r>
            <w:r w:rsidR="00D12039" w:rsidRPr="0076424C">
              <w:rPr>
                <w:b/>
              </w:rPr>
              <w:t>Supplier</w:t>
            </w:r>
            <w:r>
              <w:fldChar w:fldCharType="end"/>
            </w:r>
            <w:r w:rsidRPr="0076424C">
              <w:rPr>
                <w:b/>
                <w:lang w:val="en-US"/>
              </w:rPr>
              <w:t xml:space="preserve"> </w:t>
            </w:r>
            <w:r w:rsidRPr="0076424C">
              <w:rPr>
                <w:lang w:val="en-US"/>
              </w:rPr>
              <w:t xml:space="preserve">to a </w:t>
            </w:r>
            <w:r>
              <w:fldChar w:fldCharType="begin"/>
            </w:r>
            <w:r>
              <w:instrText xml:space="preserve"> REF Customer \h  \* MERGEFORMAT </w:instrText>
            </w:r>
            <w:r>
              <w:fldChar w:fldCharType="separate"/>
            </w:r>
            <w:r w:rsidR="00D12039" w:rsidRPr="0076424C">
              <w:rPr>
                <w:b/>
              </w:rPr>
              <w:t>Customer</w:t>
            </w:r>
            <w:r>
              <w:fldChar w:fldCharType="end"/>
            </w:r>
            <w:r w:rsidRPr="0076424C">
              <w:rPr>
                <w:b/>
                <w:lang w:val="en-US"/>
              </w:rPr>
              <w:t xml:space="preserve"> </w:t>
            </w:r>
            <w:r w:rsidRPr="0076424C">
              <w:rPr>
                <w:lang w:val="en-US"/>
              </w:rPr>
              <w:t xml:space="preserve">on a periodic or intermittent basis to make good any shortfall between the </w:t>
            </w:r>
            <w:r>
              <w:fldChar w:fldCharType="begin"/>
            </w:r>
            <w:r>
              <w:instrText xml:space="preserve"> REF Customer \h  \* MERGEFORMAT </w:instrText>
            </w:r>
            <w:r>
              <w:fldChar w:fldCharType="separate"/>
            </w:r>
            <w:r w:rsidR="00D12039" w:rsidRPr="0076424C">
              <w:rPr>
                <w:b/>
              </w:rPr>
              <w:t>Customer</w:t>
            </w:r>
            <w:r>
              <w:fldChar w:fldCharType="end"/>
            </w:r>
            <w:r w:rsidRPr="0076424C">
              <w:rPr>
                <w:b/>
                <w:lang w:val="en-US"/>
              </w:rPr>
              <w:t xml:space="preserve">’s </w:t>
            </w:r>
            <w:r w:rsidRPr="0076424C">
              <w:rPr>
                <w:lang w:val="en-US"/>
              </w:rPr>
              <w:t>total supply requirements and that met by his own generation.</w:t>
            </w:r>
          </w:p>
        </w:tc>
      </w:tr>
      <w:tr w:rsidR="00637AA0" w:rsidRPr="0076424C" w14:paraId="7C940252" w14:textId="77777777" w:rsidTr="00EF0C57">
        <w:trPr>
          <w:cantSplit/>
        </w:trPr>
        <w:tc>
          <w:tcPr>
            <w:tcW w:w="2658" w:type="dxa"/>
          </w:tcPr>
          <w:p w14:paraId="162BD315" w14:textId="77777777" w:rsidR="00637AA0" w:rsidRPr="0076424C" w:rsidRDefault="00637AA0" w:rsidP="00EF0C57">
            <w:pPr>
              <w:pStyle w:val="BodyText"/>
              <w:spacing w:beforeLines="40" w:before="96" w:afterLines="40" w:after="96" w:line="240" w:lineRule="auto"/>
              <w:ind w:left="0" w:firstLine="0"/>
              <w:jc w:val="left"/>
              <w:rPr>
                <w:b/>
              </w:rPr>
            </w:pPr>
            <w:bookmarkStart w:id="225" w:name="SuperimposedSignals"/>
            <w:r w:rsidRPr="0076424C">
              <w:rPr>
                <w:b/>
              </w:rPr>
              <w:t>Superimposed Signals</w:t>
            </w:r>
            <w:bookmarkEnd w:id="225"/>
          </w:p>
        </w:tc>
        <w:tc>
          <w:tcPr>
            <w:tcW w:w="6698" w:type="dxa"/>
            <w:gridSpan w:val="3"/>
          </w:tcPr>
          <w:p w14:paraId="2A4D8FD7" w14:textId="373606B3" w:rsidR="00637AA0" w:rsidRPr="0076424C" w:rsidRDefault="00637AA0" w:rsidP="00EF0C57">
            <w:pPr>
              <w:pStyle w:val="BodyText"/>
              <w:spacing w:beforeLines="40" w:before="96" w:afterLines="40" w:after="96" w:line="240" w:lineRule="auto"/>
              <w:ind w:left="0" w:firstLine="0"/>
            </w:pPr>
            <w:r w:rsidRPr="0076424C">
              <w:t xml:space="preserve">Those electrical signals present on a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t xml:space="preserve"> for the purposes of information transfer.</w:t>
            </w:r>
          </w:p>
        </w:tc>
      </w:tr>
      <w:tr w:rsidR="00637AA0" w:rsidRPr="0076424C" w14:paraId="30B2AE3F" w14:textId="77777777" w:rsidTr="00EF0C57">
        <w:trPr>
          <w:cantSplit/>
        </w:trPr>
        <w:tc>
          <w:tcPr>
            <w:tcW w:w="2658" w:type="dxa"/>
          </w:tcPr>
          <w:p w14:paraId="5529EE1D" w14:textId="77777777" w:rsidR="00637AA0" w:rsidRPr="0076424C" w:rsidRDefault="00637AA0" w:rsidP="00EF0C57">
            <w:pPr>
              <w:pStyle w:val="BodyText"/>
              <w:spacing w:beforeLines="40" w:before="96" w:afterLines="40" w:after="96" w:line="240" w:lineRule="auto"/>
              <w:ind w:left="0" w:firstLine="0"/>
              <w:jc w:val="left"/>
              <w:rPr>
                <w:b/>
              </w:rPr>
            </w:pPr>
            <w:bookmarkStart w:id="226" w:name="Supplier"/>
            <w:r w:rsidRPr="0076424C">
              <w:rPr>
                <w:b/>
              </w:rPr>
              <w:t>Supplier</w:t>
            </w:r>
            <w:bookmarkEnd w:id="226"/>
          </w:p>
        </w:tc>
        <w:tc>
          <w:tcPr>
            <w:tcW w:w="6698" w:type="dxa"/>
            <w:gridSpan w:val="3"/>
          </w:tcPr>
          <w:p w14:paraId="44A09EC9" w14:textId="77777777" w:rsidR="00637AA0" w:rsidRPr="0076424C" w:rsidRDefault="00637AA0" w:rsidP="00EF0C57">
            <w:pPr>
              <w:autoSpaceDE w:val="0"/>
              <w:autoSpaceDN w:val="0"/>
              <w:adjustRightInd w:val="0"/>
              <w:spacing w:beforeLines="40" w:before="96" w:after="20"/>
              <w:ind w:left="0" w:firstLine="0"/>
              <w:rPr>
                <w:noProof/>
                <w:szCs w:val="22"/>
              </w:rPr>
            </w:pPr>
            <w:r w:rsidRPr="0076424C">
              <w:rPr>
                <w:noProof/>
                <w:szCs w:val="22"/>
              </w:rPr>
              <w:t>(a) A person supplying electricity under an Electricity Supply Licence; or</w:t>
            </w:r>
          </w:p>
          <w:p w14:paraId="60F84D19" w14:textId="51E71E9A" w:rsidR="00637AA0" w:rsidRPr="0076424C" w:rsidRDefault="00637AA0" w:rsidP="00EF0C57">
            <w:pPr>
              <w:pStyle w:val="BodyText"/>
              <w:spacing w:afterLines="40" w:after="96" w:line="240" w:lineRule="auto"/>
              <w:ind w:left="0" w:firstLine="0"/>
            </w:pPr>
            <w:r w:rsidRPr="0076424C">
              <w:rPr>
                <w:noProof/>
                <w:szCs w:val="22"/>
              </w:rPr>
              <w:t xml:space="preserve">(b) A person supplying electricity under exemption under the </w:t>
            </w:r>
            <w:r>
              <w:fldChar w:fldCharType="begin"/>
            </w:r>
            <w:r>
              <w:instrText xml:space="preserve"> REF Act \h  \* MERGEFORMAT </w:instrText>
            </w:r>
            <w:r>
              <w:fldChar w:fldCharType="separate"/>
            </w:r>
            <w:r w:rsidR="00D12039" w:rsidRPr="0076424C">
              <w:rPr>
                <w:b/>
              </w:rPr>
              <w:t>Act</w:t>
            </w:r>
            <w:r>
              <w:fldChar w:fldCharType="end"/>
            </w:r>
            <w:r w:rsidRPr="0076424C">
              <w:rPr>
                <w:noProof/>
                <w:szCs w:val="22"/>
              </w:rPr>
              <w:t xml:space="preserve">; in each case acting in its capacity as a supplier of electricity to </w:t>
            </w:r>
            <w:r>
              <w:fldChar w:fldCharType="begin"/>
            </w:r>
            <w:r>
              <w:instrText xml:space="preserve"> REF Customer \h  \* MERGEFORMAT </w:instrText>
            </w:r>
            <w:r>
              <w:fldChar w:fldCharType="separate"/>
            </w:r>
            <w:r w:rsidR="00D12039" w:rsidRPr="0076424C">
              <w:rPr>
                <w:b/>
              </w:rPr>
              <w:t>Customer</w:t>
            </w:r>
            <w:r>
              <w:fldChar w:fldCharType="end"/>
            </w:r>
            <w:r w:rsidRPr="0076424C">
              <w:rPr>
                <w:b/>
                <w:bCs/>
                <w:noProof/>
                <w:szCs w:val="22"/>
              </w:rPr>
              <w:t xml:space="preserve">s </w:t>
            </w:r>
            <w:r w:rsidRPr="0076424C">
              <w:rPr>
                <w:noProof/>
                <w:szCs w:val="22"/>
              </w:rPr>
              <w:t xml:space="preserve">in </w:t>
            </w:r>
            <w:r>
              <w:fldChar w:fldCharType="begin"/>
            </w:r>
            <w:r>
              <w:instrText xml:space="preserve"> REF GreatBritain \h  \* MERGEFORMAT </w:instrText>
            </w:r>
            <w:r>
              <w:fldChar w:fldCharType="separate"/>
            </w:r>
            <w:r w:rsidR="00D12039" w:rsidRPr="0076424C">
              <w:rPr>
                <w:b/>
              </w:rPr>
              <w:t xml:space="preserve">Great Britain </w:t>
            </w:r>
            <w:r>
              <w:fldChar w:fldCharType="end"/>
            </w:r>
            <w:r w:rsidRPr="0076424C">
              <w:rPr>
                <w:noProof/>
                <w:szCs w:val="22"/>
              </w:rPr>
              <w:t>.</w:t>
            </w:r>
          </w:p>
        </w:tc>
      </w:tr>
      <w:tr w:rsidR="00637AA0" w:rsidRPr="0076424C" w14:paraId="7FDCE1DA" w14:textId="77777777" w:rsidTr="00EF0C57">
        <w:trPr>
          <w:cantSplit/>
        </w:trPr>
        <w:tc>
          <w:tcPr>
            <w:tcW w:w="2658" w:type="dxa"/>
          </w:tcPr>
          <w:p w14:paraId="51D36B85" w14:textId="77777777" w:rsidR="00637AA0" w:rsidRPr="0076424C" w:rsidRDefault="00637AA0" w:rsidP="00EF0C57">
            <w:pPr>
              <w:pStyle w:val="BodyText"/>
              <w:spacing w:beforeLines="40" w:before="96" w:afterLines="40" w:after="96" w:line="240" w:lineRule="auto"/>
              <w:ind w:left="0" w:firstLine="0"/>
              <w:jc w:val="left"/>
              <w:rPr>
                <w:b/>
              </w:rPr>
            </w:pPr>
            <w:bookmarkStart w:id="227" w:name="SupplyAgreement"/>
            <w:r w:rsidRPr="0076424C">
              <w:rPr>
                <w:b/>
              </w:rPr>
              <w:t>Supply Agreement</w:t>
            </w:r>
            <w:bookmarkEnd w:id="227"/>
          </w:p>
        </w:tc>
        <w:tc>
          <w:tcPr>
            <w:tcW w:w="6698" w:type="dxa"/>
            <w:gridSpan w:val="3"/>
          </w:tcPr>
          <w:p w14:paraId="36D0B5D8" w14:textId="4B7EA418" w:rsidR="00637AA0" w:rsidRPr="0076424C" w:rsidRDefault="00637AA0" w:rsidP="00EF0C57">
            <w:pPr>
              <w:pStyle w:val="BodyText"/>
              <w:spacing w:beforeLines="40" w:before="96" w:afterLines="40" w:after="96" w:line="240" w:lineRule="auto"/>
              <w:ind w:left="0" w:firstLine="0"/>
            </w:pPr>
            <w:r w:rsidRPr="0076424C">
              <w:t xml:space="preserve">An agreement for the supply of electricity made between a </w:t>
            </w:r>
            <w:r>
              <w:fldChar w:fldCharType="begin"/>
            </w:r>
            <w:r>
              <w:instrText xml:space="preserve"> REF Supplier \h  \* MERGEFORMAT </w:instrText>
            </w:r>
            <w:r>
              <w:fldChar w:fldCharType="separate"/>
            </w:r>
            <w:r w:rsidR="00D12039" w:rsidRPr="0076424C">
              <w:rPr>
                <w:b/>
              </w:rPr>
              <w:t>Supplier</w:t>
            </w:r>
            <w:r>
              <w:fldChar w:fldCharType="end"/>
            </w:r>
            <w:r w:rsidRPr="0076424C">
              <w:t xml:space="preserve"> and a consumer of electricity.</w:t>
            </w:r>
          </w:p>
        </w:tc>
      </w:tr>
      <w:tr w:rsidR="00637AA0" w:rsidRPr="0076424C" w14:paraId="2015A28D" w14:textId="77777777" w:rsidTr="00EF0C57">
        <w:trPr>
          <w:cantSplit/>
        </w:trPr>
        <w:tc>
          <w:tcPr>
            <w:tcW w:w="2658" w:type="dxa"/>
          </w:tcPr>
          <w:p w14:paraId="57D165D9" w14:textId="77777777" w:rsidR="00637AA0" w:rsidRPr="0076424C" w:rsidRDefault="00637AA0" w:rsidP="00EF0C57">
            <w:pPr>
              <w:pStyle w:val="BodyText"/>
              <w:spacing w:beforeLines="40" w:before="96" w:afterLines="40" w:after="96" w:line="240" w:lineRule="auto"/>
              <w:ind w:left="0" w:firstLine="0"/>
              <w:jc w:val="left"/>
              <w:rPr>
                <w:b/>
              </w:rPr>
            </w:pPr>
            <w:bookmarkStart w:id="228" w:name="_Hlt40969998"/>
            <w:bookmarkStart w:id="229" w:name="System"/>
            <w:bookmarkEnd w:id="228"/>
            <w:r w:rsidRPr="0076424C">
              <w:rPr>
                <w:b/>
              </w:rPr>
              <w:t>System</w:t>
            </w:r>
            <w:bookmarkEnd w:id="229"/>
          </w:p>
        </w:tc>
        <w:tc>
          <w:tcPr>
            <w:tcW w:w="6698" w:type="dxa"/>
            <w:gridSpan w:val="3"/>
          </w:tcPr>
          <w:p w14:paraId="173D2734" w14:textId="77777777" w:rsidR="00637AA0" w:rsidRPr="0076424C" w:rsidRDefault="00637AA0" w:rsidP="00EF0C57">
            <w:pPr>
              <w:pStyle w:val="BodyText"/>
              <w:spacing w:beforeLines="40" w:before="96" w:afterLines="40" w:after="96" w:line="240" w:lineRule="auto"/>
              <w:ind w:left="0" w:firstLine="0"/>
            </w:pPr>
            <w:r w:rsidRPr="0076424C">
              <w:t>An electrical network running at various voltages.</w:t>
            </w:r>
          </w:p>
        </w:tc>
      </w:tr>
      <w:tr w:rsidR="00637AA0" w:rsidRPr="0076424C" w14:paraId="37447823" w14:textId="77777777" w:rsidTr="00EF0C57">
        <w:trPr>
          <w:cantSplit/>
        </w:trPr>
        <w:tc>
          <w:tcPr>
            <w:tcW w:w="2658" w:type="dxa"/>
          </w:tcPr>
          <w:p w14:paraId="7909B896" w14:textId="77777777" w:rsidR="00637AA0" w:rsidRPr="0076424C" w:rsidRDefault="00637AA0" w:rsidP="00EF0C57">
            <w:pPr>
              <w:pStyle w:val="BodyText"/>
              <w:spacing w:beforeLines="40" w:before="96" w:afterLines="40" w:after="96" w:line="240" w:lineRule="auto"/>
              <w:ind w:left="0" w:firstLine="0"/>
              <w:jc w:val="left"/>
              <w:rPr>
                <w:b/>
              </w:rPr>
            </w:pPr>
            <w:bookmarkStart w:id="230" w:name="SystemControl"/>
            <w:r w:rsidRPr="0076424C">
              <w:rPr>
                <w:b/>
              </w:rPr>
              <w:t>System Control</w:t>
            </w:r>
            <w:bookmarkEnd w:id="230"/>
          </w:p>
        </w:tc>
        <w:tc>
          <w:tcPr>
            <w:tcW w:w="6698" w:type="dxa"/>
            <w:gridSpan w:val="3"/>
          </w:tcPr>
          <w:p w14:paraId="04FB49A2" w14:textId="2CB178D2" w:rsidR="00637AA0" w:rsidRPr="0076424C" w:rsidRDefault="00637AA0" w:rsidP="00EF0C57">
            <w:pPr>
              <w:pStyle w:val="BodyText"/>
              <w:spacing w:beforeLines="40" w:before="96" w:afterLines="40" w:after="96" w:line="240" w:lineRule="auto"/>
              <w:ind w:left="0" w:firstLine="0"/>
            </w:pPr>
            <w:r w:rsidRPr="0076424C">
              <w:t xml:space="preserve">The administrative and other arrangements established to maintain as far as possible the proper safety and security of the </w:t>
            </w:r>
            <w:r>
              <w:fldChar w:fldCharType="begin"/>
            </w:r>
            <w:r>
              <w:instrText xml:space="preserve"> REF System \h  \* MERGEFORMAT </w:instrText>
            </w:r>
            <w:r>
              <w:fldChar w:fldCharType="separate"/>
            </w:r>
            <w:r w:rsidR="00D12039" w:rsidRPr="0076424C">
              <w:rPr>
                <w:b/>
              </w:rPr>
              <w:t>System</w:t>
            </w:r>
            <w:r>
              <w:fldChar w:fldCharType="end"/>
            </w:r>
            <w:r w:rsidRPr="0076424C">
              <w:t>.</w:t>
            </w:r>
          </w:p>
        </w:tc>
      </w:tr>
      <w:tr w:rsidR="00637AA0" w:rsidRPr="0076424C" w14:paraId="139B44C7" w14:textId="77777777" w:rsidTr="00EF0C57">
        <w:trPr>
          <w:cantSplit/>
        </w:trPr>
        <w:tc>
          <w:tcPr>
            <w:tcW w:w="2658" w:type="dxa"/>
          </w:tcPr>
          <w:p w14:paraId="58C1979A" w14:textId="77777777" w:rsidR="00637AA0" w:rsidRPr="0076424C" w:rsidRDefault="00637AA0" w:rsidP="00EF0C57">
            <w:pPr>
              <w:pStyle w:val="BodyText"/>
              <w:spacing w:beforeLines="40" w:before="96" w:afterLines="40" w:after="96" w:line="240" w:lineRule="auto"/>
              <w:ind w:left="0" w:firstLine="0"/>
              <w:jc w:val="left"/>
              <w:rPr>
                <w:b/>
              </w:rPr>
            </w:pPr>
            <w:bookmarkStart w:id="231" w:name="_Hlt40998515"/>
            <w:bookmarkStart w:id="232" w:name="SystemIncidentCentre"/>
            <w:bookmarkEnd w:id="231"/>
            <w:r w:rsidRPr="0076424C">
              <w:rPr>
                <w:b/>
              </w:rPr>
              <w:t>System Incident Centre</w:t>
            </w:r>
            <w:bookmarkEnd w:id="232"/>
          </w:p>
        </w:tc>
        <w:tc>
          <w:tcPr>
            <w:tcW w:w="6698" w:type="dxa"/>
            <w:gridSpan w:val="3"/>
          </w:tcPr>
          <w:p w14:paraId="15E1D454" w14:textId="4C084607" w:rsidR="00637AA0" w:rsidRPr="0076424C" w:rsidRDefault="00637AA0" w:rsidP="00EF0C57">
            <w:pPr>
              <w:pStyle w:val="BodyText"/>
              <w:spacing w:beforeLines="40" w:before="96" w:afterLines="40" w:after="96" w:line="240" w:lineRule="auto"/>
              <w:ind w:left="0" w:firstLine="0"/>
            </w:pPr>
            <w:r w:rsidRPr="0076424C">
              <w:t xml:space="preserve">A centre set up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pursuant to the declaration of a </w:t>
            </w:r>
            <w:r>
              <w:fldChar w:fldCharType="begin"/>
            </w:r>
            <w:r>
              <w:instrText xml:space="preserve"> REF JointSystemIncident \h  \* MERGEFORMAT </w:instrText>
            </w:r>
            <w:r>
              <w:fldChar w:fldCharType="separate"/>
            </w:r>
            <w:r w:rsidR="00D12039" w:rsidRPr="0076424C">
              <w:rPr>
                <w:b/>
              </w:rPr>
              <w:t>Joint System Incident</w:t>
            </w:r>
            <w:r>
              <w:fldChar w:fldCharType="end"/>
            </w:r>
            <w:r w:rsidRPr="0076424C">
              <w:t xml:space="preserve">, under </w:t>
            </w:r>
            <w:smartTag w:uri="urn:schemas-microsoft-com:office:smarttags" w:element="stockticker">
              <w:r w:rsidRPr="0076424C">
                <w:t>DOC</w:t>
              </w:r>
            </w:smartTag>
            <w:r w:rsidRPr="0076424C">
              <w:t xml:space="preserve"> 9, to assume control of the incident.</w:t>
            </w:r>
          </w:p>
        </w:tc>
      </w:tr>
      <w:tr w:rsidR="00637AA0" w:rsidRPr="0076424C" w14:paraId="27D3A89F" w14:textId="77777777" w:rsidTr="00EF0C57">
        <w:trPr>
          <w:cantSplit/>
        </w:trPr>
        <w:tc>
          <w:tcPr>
            <w:tcW w:w="2658" w:type="dxa"/>
          </w:tcPr>
          <w:p w14:paraId="46AA4ADA" w14:textId="77777777" w:rsidR="00637AA0" w:rsidRPr="0076424C" w:rsidRDefault="00637AA0" w:rsidP="00EF0C57">
            <w:pPr>
              <w:pStyle w:val="BodyText"/>
              <w:spacing w:beforeLines="40" w:before="96" w:afterLines="40" w:after="96" w:line="240" w:lineRule="auto"/>
              <w:ind w:left="0" w:firstLine="0"/>
              <w:jc w:val="left"/>
              <w:rPr>
                <w:b/>
              </w:rPr>
            </w:pPr>
            <w:bookmarkStart w:id="233" w:name="SystemStability"/>
            <w:r w:rsidRPr="0076424C">
              <w:rPr>
                <w:b/>
              </w:rPr>
              <w:t>System Stability</w:t>
            </w:r>
            <w:bookmarkEnd w:id="233"/>
          </w:p>
        </w:tc>
        <w:tc>
          <w:tcPr>
            <w:tcW w:w="6698" w:type="dxa"/>
            <w:gridSpan w:val="3"/>
          </w:tcPr>
          <w:p w14:paraId="0E066EC1" w14:textId="09795E02" w:rsidR="00637AA0" w:rsidRPr="0076424C" w:rsidRDefault="00637AA0" w:rsidP="00EF0C57">
            <w:pPr>
              <w:pStyle w:val="BodyText"/>
              <w:spacing w:beforeLines="40" w:before="96" w:afterLines="40" w:after="96" w:line="240" w:lineRule="auto"/>
              <w:ind w:left="0" w:firstLine="0"/>
            </w:pPr>
            <w:r w:rsidRPr="0076424C">
              <w:t xml:space="preserve">The ability of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w:t>
            </w:r>
            <w:r w:rsidRPr="0076424C">
              <w:rPr>
                <w:spacing w:val="0"/>
              </w:rPr>
              <w:t xml:space="preserve">for a given initial operating condition to regain a state of operating equilibrium after being subjected to a given disturbance, with most </w:t>
            </w:r>
            <w:r>
              <w:fldChar w:fldCharType="begin"/>
            </w:r>
            <w:r>
              <w:instrText xml:space="preserve"> REF System \h  \* MERGEFORMAT </w:instrText>
            </w:r>
            <w:r>
              <w:fldChar w:fldCharType="separate"/>
            </w:r>
            <w:r w:rsidR="00D12039" w:rsidRPr="0076424C">
              <w:rPr>
                <w:b/>
              </w:rPr>
              <w:t>System</w:t>
            </w:r>
            <w:r>
              <w:fldChar w:fldCharType="end"/>
            </w:r>
            <w:r w:rsidRPr="0076424C">
              <w:rPr>
                <w:b/>
              </w:rPr>
              <w:t xml:space="preserve"> </w:t>
            </w:r>
            <w:r w:rsidRPr="0076424C">
              <w:rPr>
                <w:spacing w:val="0"/>
              </w:rPr>
              <w:t xml:space="preserve">variables being within acceptable limits so that practically the whole </w:t>
            </w:r>
            <w:r>
              <w:fldChar w:fldCharType="begin"/>
            </w:r>
            <w:r>
              <w:instrText xml:space="preserve"> REF System \h  \* MERGEFORMAT </w:instrText>
            </w:r>
            <w:r>
              <w:fldChar w:fldCharType="separate"/>
            </w:r>
            <w:r w:rsidR="00D12039" w:rsidRPr="00950180">
              <w:rPr>
                <w:b/>
                <w:spacing w:val="0"/>
              </w:rPr>
              <w:t>System</w:t>
            </w:r>
            <w:r>
              <w:fldChar w:fldCharType="end"/>
            </w:r>
            <w:r w:rsidRPr="0076424C">
              <w:rPr>
                <w:spacing w:val="0"/>
              </w:rPr>
              <w:t xml:space="preserve"> remains intact</w:t>
            </w:r>
            <w:r w:rsidRPr="0076424C">
              <w:t>.</w:t>
            </w:r>
          </w:p>
        </w:tc>
      </w:tr>
      <w:tr w:rsidR="00637AA0" w:rsidRPr="0076424C" w14:paraId="0F59B321" w14:textId="77777777" w:rsidTr="00EF0C57">
        <w:trPr>
          <w:cantSplit/>
        </w:trPr>
        <w:tc>
          <w:tcPr>
            <w:tcW w:w="2658" w:type="dxa"/>
          </w:tcPr>
          <w:p w14:paraId="7DF8B2AD" w14:textId="77777777" w:rsidR="00637AA0" w:rsidRPr="0076424C" w:rsidRDefault="00637AA0" w:rsidP="00EF0C57">
            <w:pPr>
              <w:pStyle w:val="BodyText"/>
              <w:spacing w:beforeLines="40" w:before="96" w:afterLines="40" w:after="96" w:line="240" w:lineRule="auto"/>
              <w:ind w:left="0" w:firstLine="0"/>
              <w:jc w:val="left"/>
              <w:rPr>
                <w:b/>
              </w:rPr>
            </w:pPr>
            <w:bookmarkStart w:id="234" w:name="_Hlt41001096"/>
            <w:bookmarkStart w:id="235" w:name="SystemTests"/>
            <w:bookmarkEnd w:id="234"/>
            <w:r w:rsidRPr="0076424C">
              <w:rPr>
                <w:b/>
              </w:rPr>
              <w:t>System Test</w:t>
            </w:r>
            <w:bookmarkEnd w:id="235"/>
          </w:p>
        </w:tc>
        <w:tc>
          <w:tcPr>
            <w:tcW w:w="6698" w:type="dxa"/>
            <w:gridSpan w:val="3"/>
          </w:tcPr>
          <w:p w14:paraId="48EB8BA9" w14:textId="7CA1A304" w:rsidR="00637AA0" w:rsidRPr="0076424C" w:rsidRDefault="00637AA0" w:rsidP="00EF0C57">
            <w:pPr>
              <w:pStyle w:val="BodyText"/>
              <w:spacing w:beforeLines="40" w:before="96" w:afterLines="40" w:after="96" w:line="240" w:lineRule="auto"/>
              <w:ind w:left="0" w:firstLine="0"/>
            </w:pPr>
            <w:r w:rsidRPr="0076424C">
              <w:t>That test or</w:t>
            </w:r>
            <w:bookmarkStart w:id="236" w:name="_Hlt41001060"/>
            <w:bookmarkEnd w:id="236"/>
            <w:r w:rsidRPr="0076424C">
              <w:t xml:space="preserve"> tests which involve simulating conditions or the controlled application of irregular, unusual or extreme conditions on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or any part of it, but not including routine testing, commissioning or recommissioning tests.</w:t>
            </w:r>
          </w:p>
        </w:tc>
      </w:tr>
      <w:tr w:rsidR="00637AA0" w:rsidRPr="0076424C" w14:paraId="265D4B81" w14:textId="77777777" w:rsidTr="00EF0C57">
        <w:trPr>
          <w:cantSplit/>
        </w:trPr>
        <w:tc>
          <w:tcPr>
            <w:tcW w:w="2658" w:type="dxa"/>
          </w:tcPr>
          <w:p w14:paraId="7F39BF91" w14:textId="77777777" w:rsidR="00637AA0" w:rsidRPr="0076424C" w:rsidRDefault="00637AA0" w:rsidP="00EF0C57">
            <w:pPr>
              <w:pStyle w:val="BodyText"/>
              <w:spacing w:beforeLines="40" w:before="96" w:afterLines="40" w:after="96" w:line="240" w:lineRule="auto"/>
              <w:ind w:left="0" w:firstLine="0"/>
              <w:jc w:val="left"/>
              <w:rPr>
                <w:b/>
              </w:rPr>
            </w:pPr>
            <w:bookmarkStart w:id="237" w:name="TestCoordinator"/>
            <w:r w:rsidRPr="0076424C">
              <w:rPr>
                <w:b/>
              </w:rPr>
              <w:lastRenderedPageBreak/>
              <w:t>Test Coordinator</w:t>
            </w:r>
            <w:bookmarkEnd w:id="237"/>
          </w:p>
        </w:tc>
        <w:tc>
          <w:tcPr>
            <w:tcW w:w="6698" w:type="dxa"/>
            <w:gridSpan w:val="3"/>
          </w:tcPr>
          <w:p w14:paraId="657721EC" w14:textId="303BF249" w:rsidR="00637AA0" w:rsidRPr="0076424C" w:rsidRDefault="00637AA0" w:rsidP="00EF0C57">
            <w:pPr>
              <w:pStyle w:val="BodyText"/>
              <w:spacing w:beforeLines="40" w:before="96" w:afterLines="40" w:after="96" w:line="240" w:lineRule="auto"/>
              <w:ind w:left="0" w:firstLine="0"/>
            </w:pPr>
            <w:r w:rsidRPr="0076424C">
              <w:t xml:space="preserve">A suitably qualified person appointed to coordinate </w:t>
            </w:r>
            <w:r>
              <w:fldChar w:fldCharType="begin"/>
            </w:r>
            <w:r>
              <w:instrText xml:space="preserve"> REF SystemTests \h  \* MERGEFORMAT </w:instrText>
            </w:r>
            <w:r>
              <w:fldChar w:fldCharType="separate"/>
            </w:r>
            <w:r w:rsidR="00D12039" w:rsidRPr="0076424C">
              <w:rPr>
                <w:b/>
              </w:rPr>
              <w:t>System Test</w:t>
            </w:r>
            <w:r>
              <w:fldChar w:fldCharType="end"/>
            </w:r>
            <w:r w:rsidRPr="0076424C">
              <w:t xml:space="preserve"> pursuant to </w:t>
            </w:r>
            <w:smartTag w:uri="urn:schemas-microsoft-com:office:smarttags" w:element="stockticker">
              <w:r w:rsidRPr="0076424C">
                <w:t>DOC</w:t>
              </w:r>
            </w:smartTag>
            <w:r w:rsidRPr="0076424C">
              <w:t>12.</w:t>
            </w:r>
          </w:p>
        </w:tc>
      </w:tr>
      <w:tr w:rsidR="00637AA0" w:rsidRPr="0076424C" w14:paraId="1172F885" w14:textId="77777777" w:rsidTr="00EF0C57">
        <w:trPr>
          <w:cantSplit/>
        </w:trPr>
        <w:tc>
          <w:tcPr>
            <w:tcW w:w="2658" w:type="dxa"/>
          </w:tcPr>
          <w:p w14:paraId="64265580" w14:textId="77777777" w:rsidR="00637AA0" w:rsidRPr="0076424C" w:rsidRDefault="00637AA0" w:rsidP="00EF0C57">
            <w:pPr>
              <w:pStyle w:val="BodyText"/>
              <w:spacing w:beforeLines="40" w:before="96" w:afterLines="40" w:after="96" w:line="240" w:lineRule="auto"/>
              <w:ind w:left="0" w:firstLine="0"/>
              <w:jc w:val="left"/>
              <w:rPr>
                <w:b/>
              </w:rPr>
            </w:pPr>
            <w:bookmarkStart w:id="238" w:name="TestPanel"/>
            <w:bookmarkStart w:id="239" w:name="_Hlt41000950"/>
            <w:r w:rsidRPr="0076424C">
              <w:rPr>
                <w:b/>
              </w:rPr>
              <w:t>Test Panel</w:t>
            </w:r>
            <w:bookmarkEnd w:id="238"/>
          </w:p>
        </w:tc>
        <w:tc>
          <w:tcPr>
            <w:tcW w:w="6698" w:type="dxa"/>
            <w:gridSpan w:val="3"/>
          </w:tcPr>
          <w:p w14:paraId="2DAAEDD6" w14:textId="07C745CE" w:rsidR="00637AA0" w:rsidRPr="0076424C" w:rsidRDefault="00637AA0" w:rsidP="00EF0C57">
            <w:pPr>
              <w:pStyle w:val="BodyText"/>
              <w:spacing w:beforeLines="40" w:before="96" w:afterLines="40" w:after="96" w:line="240" w:lineRule="auto"/>
              <w:ind w:left="0" w:firstLine="0"/>
            </w:pPr>
            <w:r w:rsidRPr="0076424C">
              <w:t xml:space="preserve">A panel, the composition of which is detailed in </w:t>
            </w:r>
            <w:smartTag w:uri="urn:schemas-microsoft-com:office:smarttags" w:element="stockticker">
              <w:r w:rsidRPr="0076424C">
                <w:t>DOC</w:t>
              </w:r>
            </w:smartTag>
            <w:r w:rsidRPr="0076424C">
              <w:t xml:space="preserve">12, and which will be responsible for formulating </w:t>
            </w:r>
            <w:r>
              <w:fldChar w:fldCharType="begin"/>
            </w:r>
            <w:r>
              <w:instrText xml:space="preserve"> REF SystemTests \h  \* MERGEFORMAT </w:instrText>
            </w:r>
            <w:r>
              <w:fldChar w:fldCharType="separate"/>
            </w:r>
            <w:r w:rsidR="00D12039" w:rsidRPr="0076424C">
              <w:rPr>
                <w:b/>
              </w:rPr>
              <w:t>System Test</w:t>
            </w:r>
            <w:r>
              <w:fldChar w:fldCharType="end"/>
            </w:r>
            <w:r w:rsidRPr="0076424C">
              <w:rPr>
                <w:b/>
              </w:rPr>
              <w:t xml:space="preserve"> </w:t>
            </w:r>
            <w:r w:rsidRPr="0076424C">
              <w:t>proposals and submitting a test programme.</w:t>
            </w:r>
          </w:p>
        </w:tc>
      </w:tr>
      <w:tr w:rsidR="00637AA0" w:rsidRPr="0076424C" w14:paraId="38D149DE" w14:textId="77777777" w:rsidTr="00EF0C57">
        <w:trPr>
          <w:cantSplit/>
        </w:trPr>
        <w:tc>
          <w:tcPr>
            <w:tcW w:w="2658" w:type="dxa"/>
          </w:tcPr>
          <w:p w14:paraId="02B4CEA0" w14:textId="77777777" w:rsidR="00637AA0" w:rsidRPr="0076424C" w:rsidRDefault="00637AA0" w:rsidP="00EF0C57">
            <w:pPr>
              <w:pStyle w:val="BodyText"/>
              <w:spacing w:beforeLines="40" w:before="96" w:afterLines="40" w:after="96" w:line="240" w:lineRule="auto"/>
              <w:ind w:left="0" w:firstLine="0"/>
              <w:jc w:val="left"/>
              <w:rPr>
                <w:b/>
              </w:rPr>
            </w:pPr>
            <w:bookmarkStart w:id="240" w:name="TopUp"/>
            <w:bookmarkEnd w:id="239"/>
            <w:r w:rsidRPr="0076424C">
              <w:rPr>
                <w:b/>
              </w:rPr>
              <w:t>Top - Up</w:t>
            </w:r>
            <w:bookmarkEnd w:id="240"/>
          </w:p>
        </w:tc>
        <w:tc>
          <w:tcPr>
            <w:tcW w:w="6698" w:type="dxa"/>
            <w:gridSpan w:val="3"/>
          </w:tcPr>
          <w:p w14:paraId="6D678E77" w14:textId="6C9E2E49" w:rsidR="00637AA0" w:rsidRPr="0076424C" w:rsidRDefault="00637AA0" w:rsidP="00EF0C57">
            <w:pPr>
              <w:pStyle w:val="BodyText"/>
              <w:spacing w:beforeLines="40" w:before="96" w:afterLines="40" w:after="96" w:line="240" w:lineRule="auto"/>
              <w:ind w:left="0" w:firstLine="0"/>
            </w:pPr>
            <w:r w:rsidRPr="0076424C">
              <w:rPr>
                <w:lang w:val="en-US"/>
              </w:rPr>
              <w:t xml:space="preserve">The supply of electricity by any </w:t>
            </w:r>
            <w:r>
              <w:fldChar w:fldCharType="begin"/>
            </w:r>
            <w:r>
              <w:instrText xml:space="preserve"> REF Supplier \h  \* MERGEFORMAT </w:instrText>
            </w:r>
            <w:r>
              <w:fldChar w:fldCharType="separate"/>
            </w:r>
            <w:r w:rsidR="00D12039" w:rsidRPr="0076424C">
              <w:rPr>
                <w:b/>
              </w:rPr>
              <w:t>Supplier</w:t>
            </w:r>
            <w:r>
              <w:fldChar w:fldCharType="end"/>
            </w:r>
            <w:r w:rsidRPr="0076424C">
              <w:rPr>
                <w:b/>
                <w:lang w:val="en-US"/>
              </w:rPr>
              <w:t xml:space="preserve"> </w:t>
            </w:r>
            <w:r w:rsidRPr="0076424C">
              <w:rPr>
                <w:lang w:val="en-US"/>
              </w:rPr>
              <w:t xml:space="preserve">to the </w:t>
            </w:r>
            <w:r>
              <w:fldChar w:fldCharType="begin"/>
            </w:r>
            <w:r>
              <w:instrText xml:space="preserve"> REF Customer \h  \* MERGEFORMAT </w:instrText>
            </w:r>
            <w:r>
              <w:fldChar w:fldCharType="separate"/>
            </w:r>
            <w:r w:rsidR="00D12039" w:rsidRPr="0076424C">
              <w:rPr>
                <w:b/>
              </w:rPr>
              <w:t>Customer</w:t>
            </w:r>
            <w:r>
              <w:fldChar w:fldCharType="end"/>
            </w:r>
            <w:r w:rsidRPr="0076424C">
              <w:rPr>
                <w:b/>
              </w:rPr>
              <w:t xml:space="preserve"> </w:t>
            </w:r>
            <w:r w:rsidRPr="0076424C">
              <w:rPr>
                <w:lang w:val="en-US"/>
              </w:rPr>
              <w:t xml:space="preserve">on a continuing or regular basis to make good any shortfall between the </w:t>
            </w:r>
            <w:r>
              <w:fldChar w:fldCharType="begin"/>
            </w:r>
            <w:r>
              <w:instrText xml:space="preserve"> REF Customer \h  \* MERGEFORMAT </w:instrText>
            </w:r>
            <w:r>
              <w:fldChar w:fldCharType="separate"/>
            </w:r>
            <w:r w:rsidR="00D12039" w:rsidRPr="0076424C">
              <w:rPr>
                <w:b/>
              </w:rPr>
              <w:t>Customer</w:t>
            </w:r>
            <w:r>
              <w:fldChar w:fldCharType="end"/>
            </w:r>
            <w:r w:rsidRPr="0076424C">
              <w:rPr>
                <w:b/>
                <w:lang w:val="en-US"/>
              </w:rPr>
              <w:t xml:space="preserve">’s </w:t>
            </w:r>
            <w:r w:rsidRPr="0076424C">
              <w:rPr>
                <w:lang w:val="en-US"/>
              </w:rPr>
              <w:t>total supply requirements and that met from other sources.</w:t>
            </w:r>
          </w:p>
        </w:tc>
      </w:tr>
      <w:tr w:rsidR="00637AA0" w:rsidRPr="0076424C" w14:paraId="4794AE5D" w14:textId="77777777" w:rsidTr="00EF0C57">
        <w:trPr>
          <w:cantSplit/>
        </w:trPr>
        <w:tc>
          <w:tcPr>
            <w:tcW w:w="2658" w:type="dxa"/>
          </w:tcPr>
          <w:p w14:paraId="500BA3F0" w14:textId="77777777" w:rsidR="00637AA0" w:rsidRPr="0076424C" w:rsidRDefault="00637AA0" w:rsidP="00EF0C57">
            <w:pPr>
              <w:pStyle w:val="BodyText"/>
              <w:spacing w:beforeLines="40" w:before="96" w:afterLines="40" w:after="96" w:line="240" w:lineRule="auto"/>
              <w:ind w:left="0" w:firstLine="0"/>
              <w:jc w:val="left"/>
              <w:rPr>
                <w:b/>
              </w:rPr>
            </w:pPr>
            <w:bookmarkStart w:id="241" w:name="TotalShutdown"/>
            <w:r w:rsidRPr="0076424C">
              <w:rPr>
                <w:b/>
              </w:rPr>
              <w:t>Total Shutdown</w:t>
            </w:r>
            <w:bookmarkEnd w:id="241"/>
          </w:p>
        </w:tc>
        <w:tc>
          <w:tcPr>
            <w:tcW w:w="6698" w:type="dxa"/>
            <w:gridSpan w:val="3"/>
          </w:tcPr>
          <w:p w14:paraId="699D034E" w14:textId="282164DC" w:rsidR="00637AA0" w:rsidRPr="0076424C" w:rsidRDefault="00637AA0" w:rsidP="00EF0C57">
            <w:pPr>
              <w:pStyle w:val="BodyText"/>
              <w:spacing w:beforeLines="40" w:before="96" w:afterLines="40" w:after="96" w:line="240" w:lineRule="auto"/>
              <w:ind w:left="0" w:firstLine="0"/>
            </w:pPr>
            <w:r w:rsidRPr="0076424C">
              <w:t xml:space="preserve">The situation existing when all generation has ceased and there is no electricity supply from </w:t>
            </w:r>
            <w:r>
              <w:fldChar w:fldCharType="begin"/>
            </w:r>
            <w:r>
              <w:instrText xml:space="preserve"> REF ExternalInterconnection \h  \* MERGEFORMAT </w:instrText>
            </w:r>
            <w:r>
              <w:fldChar w:fldCharType="separate"/>
            </w:r>
            <w:r w:rsidR="00D12039" w:rsidRPr="0076424C">
              <w:rPr>
                <w:b/>
              </w:rPr>
              <w:t>External Interconnection</w:t>
            </w:r>
            <w:r>
              <w:fldChar w:fldCharType="end"/>
            </w:r>
            <w:r w:rsidRPr="0076424C">
              <w:rPr>
                <w:b/>
              </w:rPr>
              <w:t>s</w:t>
            </w:r>
            <w:r w:rsidRPr="0076424C">
              <w:t xml:space="preserve"> and therefore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has shutdown with the result that it is not possible for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to begin to function again without</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rsidRPr="0076424C">
              <w:rPr>
                <w:b/>
                <w:bCs/>
              </w:rPr>
              <w:t xml:space="preserve">’s </w:t>
            </w:r>
            <w:r w:rsidRPr="0076424C">
              <w:t xml:space="preserve">directions relating to a </w:t>
            </w:r>
            <w:r>
              <w:fldChar w:fldCharType="begin"/>
            </w:r>
            <w:r>
              <w:instrText xml:space="preserve"> REF BlackStart \h  \* MERGEFORMAT </w:instrText>
            </w:r>
            <w:r>
              <w:fldChar w:fldCharType="separate"/>
            </w:r>
            <w:r w:rsidR="00D12039" w:rsidRPr="0076424C">
              <w:rPr>
                <w:b/>
              </w:rPr>
              <w:t>Black Start</w:t>
            </w:r>
            <w:r>
              <w:fldChar w:fldCharType="end"/>
            </w:r>
            <w:r w:rsidRPr="0076424C">
              <w:t xml:space="preserve"> .</w:t>
            </w:r>
          </w:p>
        </w:tc>
      </w:tr>
      <w:tr w:rsidR="00637AA0" w:rsidRPr="0076424C" w14:paraId="128DAD2B" w14:textId="77777777" w:rsidTr="00EF0C57">
        <w:trPr>
          <w:cantSplit/>
        </w:trPr>
        <w:tc>
          <w:tcPr>
            <w:tcW w:w="2658" w:type="dxa"/>
          </w:tcPr>
          <w:p w14:paraId="2DF1F642" w14:textId="77777777" w:rsidR="00637AA0" w:rsidRPr="0076424C" w:rsidRDefault="00637AA0" w:rsidP="00EF0C57">
            <w:pPr>
              <w:pStyle w:val="BodyText"/>
              <w:spacing w:beforeLines="40" w:before="96" w:afterLines="40" w:after="96" w:line="240" w:lineRule="auto"/>
              <w:ind w:left="0" w:firstLine="0"/>
              <w:jc w:val="left"/>
              <w:rPr>
                <w:b/>
              </w:rPr>
            </w:pPr>
            <w:bookmarkStart w:id="242" w:name="TotalSystem"/>
            <w:r w:rsidRPr="0076424C">
              <w:rPr>
                <w:b/>
              </w:rPr>
              <w:t>Total System</w:t>
            </w:r>
            <w:bookmarkEnd w:id="242"/>
          </w:p>
        </w:tc>
        <w:tc>
          <w:tcPr>
            <w:tcW w:w="6698" w:type="dxa"/>
            <w:gridSpan w:val="3"/>
          </w:tcPr>
          <w:p w14:paraId="36811EF7" w14:textId="7C96FAC6" w:rsidR="00637AA0" w:rsidRPr="0076424C" w:rsidRDefault="00637AA0" w:rsidP="00EF0C57">
            <w:pPr>
              <w:pStyle w:val="BodyText"/>
              <w:spacing w:beforeLines="40" w:before="96" w:afterLines="40" w:after="96" w:line="240" w:lineRule="auto"/>
              <w:ind w:left="0" w:firstLine="0"/>
            </w:pPr>
            <w:r w:rsidRPr="0076424C">
              <w:t xml:space="preserve">The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r w:rsidRPr="0076424C">
              <w:t xml:space="preserve">and all </w:t>
            </w:r>
            <w:r w:rsidRPr="0076424C">
              <w:rPr>
                <w:b/>
              </w:rPr>
              <w:t xml:space="preserve">Systems </w:t>
            </w:r>
            <w:r w:rsidRPr="0076424C">
              <w:t xml:space="preserve">of </w:t>
            </w:r>
            <w:r w:rsidRPr="0076424C">
              <w:rPr>
                <w:b/>
              </w:rPr>
              <w:t>Users</w:t>
            </w:r>
            <w:r w:rsidRPr="0076424C">
              <w:t xml:space="preserve"> of this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r w:rsidRPr="0076424C">
              <w:rPr>
                <w:bCs/>
              </w:rPr>
              <w:t xml:space="preserve">in </w:t>
            </w:r>
            <w:r>
              <w:fldChar w:fldCharType="begin"/>
            </w:r>
            <w:r>
              <w:instrText xml:space="preserve"> REF GreatBritain \h  \* MERGEFORMAT </w:instrText>
            </w:r>
            <w:r>
              <w:fldChar w:fldCharType="separate"/>
            </w:r>
            <w:r w:rsidR="00D12039" w:rsidRPr="0076424C">
              <w:rPr>
                <w:b/>
              </w:rPr>
              <w:t xml:space="preserve">Great Britain </w:t>
            </w:r>
            <w:r>
              <w:fldChar w:fldCharType="end"/>
            </w:r>
            <w:r w:rsidRPr="0076424C">
              <w:rPr>
                <w:b/>
              </w:rPr>
              <w:t xml:space="preserve">and </w:t>
            </w:r>
            <w:r>
              <w:fldChar w:fldCharType="begin"/>
            </w:r>
            <w:r>
              <w:instrText xml:space="preserve"> REF Offhsore \h  \* MERGEFORMAT </w:instrText>
            </w:r>
            <w:r>
              <w:fldChar w:fldCharType="separate"/>
            </w:r>
            <w:r w:rsidR="00D12039" w:rsidRPr="0076424C">
              <w:rPr>
                <w:b/>
              </w:rPr>
              <w:t>Offshore</w:t>
            </w:r>
            <w:r>
              <w:fldChar w:fldCharType="end"/>
            </w:r>
            <w:r w:rsidRPr="0076424C">
              <w:rPr>
                <w:b/>
              </w:rPr>
              <w:t>.</w:t>
            </w:r>
          </w:p>
        </w:tc>
      </w:tr>
      <w:tr w:rsidR="00637AA0" w:rsidRPr="0076424C" w14:paraId="22F070D4" w14:textId="77777777" w:rsidTr="00EF0C57">
        <w:trPr>
          <w:cantSplit/>
        </w:trPr>
        <w:tc>
          <w:tcPr>
            <w:tcW w:w="2658" w:type="dxa"/>
          </w:tcPr>
          <w:p w14:paraId="60391061" w14:textId="77777777" w:rsidR="00637AA0" w:rsidRPr="0076424C" w:rsidRDefault="00637AA0" w:rsidP="00EF0C57">
            <w:pPr>
              <w:pStyle w:val="BodyText"/>
              <w:spacing w:beforeLines="40" w:before="96" w:afterLines="40" w:after="96" w:line="240" w:lineRule="auto"/>
              <w:ind w:left="0" w:firstLine="0"/>
              <w:jc w:val="left"/>
              <w:rPr>
                <w:b/>
              </w:rPr>
            </w:pPr>
            <w:bookmarkStart w:id="243" w:name="TransmissionLicence"/>
            <w:r w:rsidRPr="0076424C">
              <w:rPr>
                <w:b/>
              </w:rPr>
              <w:t>Transmission Licence</w:t>
            </w:r>
            <w:bookmarkEnd w:id="243"/>
          </w:p>
        </w:tc>
        <w:tc>
          <w:tcPr>
            <w:tcW w:w="6698" w:type="dxa"/>
            <w:gridSpan w:val="3"/>
          </w:tcPr>
          <w:p w14:paraId="08363734" w14:textId="2D25AA7F" w:rsidR="00637AA0" w:rsidRPr="0076424C" w:rsidRDefault="00637AA0" w:rsidP="00EF0C57">
            <w:pPr>
              <w:pStyle w:val="BodyText"/>
              <w:spacing w:beforeLines="40" w:before="96" w:afterLines="40" w:after="96" w:line="240" w:lineRule="auto"/>
              <w:ind w:left="0" w:firstLine="0"/>
            </w:pPr>
            <w:r w:rsidRPr="0076424C">
              <w:t xml:space="preserve">The licence granted under Section 6(1)(b) of the </w:t>
            </w:r>
            <w:r>
              <w:fldChar w:fldCharType="begin"/>
            </w:r>
            <w:r>
              <w:instrText xml:space="preserve"> REF Act \h  \* MERGEFORMAT </w:instrText>
            </w:r>
            <w:r>
              <w:fldChar w:fldCharType="separate"/>
            </w:r>
            <w:r w:rsidR="00D12039" w:rsidRPr="0076424C">
              <w:rPr>
                <w:b/>
              </w:rPr>
              <w:t>Act</w:t>
            </w:r>
            <w:r>
              <w:fldChar w:fldCharType="end"/>
            </w:r>
            <w:r w:rsidRPr="0076424C">
              <w:t>.</w:t>
            </w:r>
          </w:p>
        </w:tc>
      </w:tr>
      <w:tr w:rsidR="00637AA0" w:rsidRPr="0076424C" w14:paraId="5C2F5365" w14:textId="77777777" w:rsidTr="00EF0C57">
        <w:trPr>
          <w:cantSplit/>
        </w:trPr>
        <w:tc>
          <w:tcPr>
            <w:tcW w:w="2658" w:type="dxa"/>
          </w:tcPr>
          <w:p w14:paraId="7D252B8F" w14:textId="77777777" w:rsidR="00637AA0" w:rsidRPr="0076424C" w:rsidRDefault="00637AA0" w:rsidP="00EF0C57">
            <w:pPr>
              <w:pStyle w:val="BodyText"/>
              <w:spacing w:beforeLines="40" w:before="96" w:afterLines="40" w:after="96" w:line="240" w:lineRule="auto"/>
              <w:ind w:left="0" w:firstLine="0"/>
              <w:jc w:val="left"/>
              <w:rPr>
                <w:b/>
              </w:rPr>
            </w:pPr>
            <w:bookmarkStart w:id="244" w:name="TransmissionLicensee"/>
            <w:r w:rsidRPr="0076424C">
              <w:rPr>
                <w:b/>
              </w:rPr>
              <w:t>Transmission Licensee</w:t>
            </w:r>
            <w:bookmarkEnd w:id="244"/>
          </w:p>
        </w:tc>
        <w:tc>
          <w:tcPr>
            <w:tcW w:w="6698" w:type="dxa"/>
            <w:gridSpan w:val="3"/>
          </w:tcPr>
          <w:p w14:paraId="16051625" w14:textId="3CF8D421" w:rsidR="00637AA0" w:rsidRPr="0076424C" w:rsidRDefault="00637AA0" w:rsidP="00EF0C57">
            <w:pPr>
              <w:pStyle w:val="BodyText"/>
              <w:spacing w:beforeLines="40" w:before="96" w:afterLines="40" w:after="96" w:line="240" w:lineRule="auto"/>
              <w:ind w:left="0" w:firstLine="0"/>
            </w:pPr>
            <w:r w:rsidRPr="0076424C">
              <w:t xml:space="preserve"> Any </w:t>
            </w:r>
            <w:r>
              <w:fldChar w:fldCharType="begin"/>
            </w:r>
            <w:r>
              <w:instrText xml:space="preserve"> REF OnshoreTransmissionLicensee \h  \* MERGEFORMAT </w:instrText>
            </w:r>
            <w:r>
              <w:fldChar w:fldCharType="separate"/>
            </w:r>
            <w:r w:rsidR="00D12039" w:rsidRPr="0076424C">
              <w:rPr>
                <w:b/>
              </w:rPr>
              <w:t>Onshore Transmission Licensee</w:t>
            </w:r>
            <w:r>
              <w:fldChar w:fldCharType="end"/>
            </w:r>
            <w:r>
              <w:t xml:space="preserve">, </w:t>
            </w:r>
            <w:r>
              <w:fldChar w:fldCharType="begin"/>
            </w:r>
            <w:r>
              <w:instrText xml:space="preserve"> REF OffshoreTransmisisonLicensee \h  \* MERGEFORMAT </w:instrText>
            </w:r>
            <w:r>
              <w:fldChar w:fldCharType="separate"/>
            </w:r>
            <w:r w:rsidR="00D12039" w:rsidRPr="0076424C">
              <w:rPr>
                <w:b/>
              </w:rPr>
              <w:t>Offshore Transmission Licensee</w:t>
            </w:r>
            <w:r>
              <w:fldChar w:fldCharType="end"/>
            </w:r>
            <w:r>
              <w:t xml:space="preserve"> or </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sidRPr="0076424C">
              <w:t>.</w:t>
            </w:r>
          </w:p>
        </w:tc>
      </w:tr>
      <w:tr w:rsidR="00637AA0" w:rsidRPr="0076424C" w14:paraId="21D00106" w14:textId="77777777" w:rsidTr="00EF0C57">
        <w:trPr>
          <w:cantSplit/>
        </w:trPr>
        <w:tc>
          <w:tcPr>
            <w:tcW w:w="2658" w:type="dxa"/>
          </w:tcPr>
          <w:p w14:paraId="1E9F2E3F" w14:textId="77777777" w:rsidR="00637AA0" w:rsidRPr="0076424C" w:rsidRDefault="00637AA0" w:rsidP="00EF0C57">
            <w:pPr>
              <w:pStyle w:val="BodyText"/>
              <w:spacing w:beforeLines="40" w:before="96" w:afterLines="40" w:after="96" w:line="240" w:lineRule="auto"/>
              <w:ind w:left="0" w:firstLine="0"/>
              <w:jc w:val="left"/>
              <w:rPr>
                <w:b/>
              </w:rPr>
            </w:pPr>
            <w:bookmarkStart w:id="245" w:name="_Hlt40998617"/>
            <w:bookmarkStart w:id="246" w:name="TransmissionSystem"/>
            <w:bookmarkEnd w:id="245"/>
            <w:r w:rsidRPr="0076424C">
              <w:rPr>
                <w:b/>
              </w:rPr>
              <w:t>Transmission System</w:t>
            </w:r>
            <w:bookmarkEnd w:id="246"/>
          </w:p>
        </w:tc>
        <w:tc>
          <w:tcPr>
            <w:tcW w:w="6698" w:type="dxa"/>
            <w:gridSpan w:val="3"/>
          </w:tcPr>
          <w:p w14:paraId="5BBDF795" w14:textId="5775B97E" w:rsidR="00637AA0" w:rsidRPr="0076424C" w:rsidRDefault="00637AA0" w:rsidP="00EF0C57">
            <w:pPr>
              <w:pStyle w:val="BodyText"/>
              <w:spacing w:beforeLines="40" w:before="96" w:afterLines="40" w:after="96" w:line="240" w:lineRule="auto"/>
              <w:ind w:left="0" w:firstLine="0"/>
            </w:pPr>
            <w:r w:rsidRPr="0076424C">
              <w:rPr>
                <w:noProof/>
                <w:szCs w:val="22"/>
              </w:rPr>
              <w:t xml:space="preserve">Has the same meaning as the term "licensee's transmission system” in the </w:t>
            </w:r>
            <w:r>
              <w:fldChar w:fldCharType="begin"/>
            </w:r>
            <w:r>
              <w:instrText xml:space="preserve"> REF TransmissionLicence \h  \* MERGEFORMAT </w:instrText>
            </w:r>
            <w:r>
              <w:fldChar w:fldCharType="separate"/>
            </w:r>
            <w:r w:rsidR="00D12039" w:rsidRPr="0076424C">
              <w:rPr>
                <w:b/>
              </w:rPr>
              <w:t>Transmission Licence</w:t>
            </w:r>
            <w:r>
              <w:fldChar w:fldCharType="end"/>
            </w:r>
            <w:r w:rsidRPr="0076424C">
              <w:rPr>
                <w:b/>
                <w:bCs/>
                <w:noProof/>
                <w:szCs w:val="22"/>
              </w:rPr>
              <w:t xml:space="preserve"> </w:t>
            </w:r>
            <w:r w:rsidRPr="0076424C">
              <w:rPr>
                <w:noProof/>
                <w:szCs w:val="22"/>
              </w:rPr>
              <w:t xml:space="preserve">of a </w:t>
            </w:r>
            <w:r>
              <w:fldChar w:fldCharType="begin"/>
            </w:r>
            <w:r>
              <w:instrText xml:space="preserve"> REF TransmissionLicensee \h  \* MERGEFORMAT </w:instrText>
            </w:r>
            <w:r>
              <w:fldChar w:fldCharType="separate"/>
            </w:r>
            <w:r w:rsidR="00D12039" w:rsidRPr="0076424C">
              <w:rPr>
                <w:b/>
              </w:rPr>
              <w:t>Transmission Licensee</w:t>
            </w:r>
            <w:r>
              <w:fldChar w:fldCharType="end"/>
            </w:r>
            <w:r w:rsidRPr="0076424C">
              <w:rPr>
                <w:noProof/>
                <w:szCs w:val="22"/>
              </w:rPr>
              <w:t>.</w:t>
            </w:r>
          </w:p>
        </w:tc>
      </w:tr>
      <w:tr w:rsidR="00637AA0" w:rsidRPr="0076424C" w14:paraId="34571988" w14:textId="77777777" w:rsidTr="00EF0C57">
        <w:trPr>
          <w:cantSplit/>
        </w:trPr>
        <w:tc>
          <w:tcPr>
            <w:tcW w:w="2658" w:type="dxa"/>
          </w:tcPr>
          <w:p w14:paraId="43C3FA41" w14:textId="77777777" w:rsidR="00637AA0" w:rsidRPr="0076424C" w:rsidRDefault="00637AA0" w:rsidP="00EF0C57">
            <w:pPr>
              <w:pStyle w:val="BodyText"/>
              <w:spacing w:beforeLines="40" w:before="96" w:afterLines="40" w:after="96" w:line="240" w:lineRule="auto"/>
              <w:ind w:left="0" w:firstLine="0"/>
              <w:jc w:val="left"/>
              <w:rPr>
                <w:b/>
              </w:rPr>
            </w:pPr>
            <w:bookmarkStart w:id="247" w:name="_Hlt41056058"/>
            <w:bookmarkStart w:id="248" w:name="UnmeteredSupply"/>
            <w:bookmarkEnd w:id="247"/>
            <w:r w:rsidRPr="0076424C">
              <w:rPr>
                <w:b/>
              </w:rPr>
              <w:t>U</w:t>
            </w:r>
            <w:bookmarkStart w:id="249" w:name="_Hlt40999080"/>
            <w:r w:rsidRPr="0076424C">
              <w:rPr>
                <w:b/>
              </w:rPr>
              <w:t>nmetered Supply</w:t>
            </w:r>
            <w:bookmarkEnd w:id="248"/>
            <w:bookmarkEnd w:id="249"/>
          </w:p>
        </w:tc>
        <w:tc>
          <w:tcPr>
            <w:tcW w:w="6698" w:type="dxa"/>
            <w:gridSpan w:val="3"/>
          </w:tcPr>
          <w:p w14:paraId="5064567F" w14:textId="62512BC1" w:rsidR="00637AA0" w:rsidRPr="0076424C" w:rsidRDefault="00637AA0" w:rsidP="00EF0C57">
            <w:pPr>
              <w:pStyle w:val="BodyText"/>
              <w:spacing w:beforeLines="40" w:before="96" w:afterLines="40" w:after="96" w:line="240" w:lineRule="auto"/>
              <w:ind w:left="0" w:firstLine="0"/>
            </w:pPr>
            <w:r w:rsidRPr="0076424C">
              <w:t xml:space="preserve">A supply of electricity to premises which is not, for the purposes of calculating charges for electricity supplied to the </w:t>
            </w:r>
            <w:r>
              <w:fldChar w:fldCharType="begin"/>
            </w:r>
            <w:r>
              <w:instrText xml:space="preserve"> REF Customer \h  \* MERGEFORMAT </w:instrText>
            </w:r>
            <w:r>
              <w:fldChar w:fldCharType="separate"/>
            </w:r>
            <w:r w:rsidR="00D12039" w:rsidRPr="0076424C">
              <w:rPr>
                <w:b/>
              </w:rPr>
              <w:t>Customer</w:t>
            </w:r>
            <w:r>
              <w:fldChar w:fldCharType="end"/>
            </w:r>
            <w:r w:rsidRPr="0076424C">
              <w:t xml:space="preserve"> at such premises, measured by metering equipment.</w:t>
            </w:r>
          </w:p>
        </w:tc>
      </w:tr>
      <w:tr w:rsidR="00637AA0" w:rsidRPr="0076424C" w14:paraId="64473A0B" w14:textId="77777777" w:rsidTr="00EF0C57">
        <w:trPr>
          <w:cantSplit/>
        </w:trPr>
        <w:tc>
          <w:tcPr>
            <w:tcW w:w="2658" w:type="dxa"/>
          </w:tcPr>
          <w:p w14:paraId="0C7B569E" w14:textId="77777777" w:rsidR="00637AA0" w:rsidRPr="0076424C" w:rsidRDefault="00637AA0" w:rsidP="00EF0C57">
            <w:pPr>
              <w:pStyle w:val="BodyText"/>
              <w:spacing w:beforeLines="40" w:before="96" w:afterLines="40" w:after="96" w:line="240" w:lineRule="auto"/>
              <w:ind w:left="0" w:firstLine="0"/>
              <w:jc w:val="left"/>
              <w:rPr>
                <w:b/>
              </w:rPr>
            </w:pPr>
            <w:bookmarkStart w:id="250" w:name="_Hlt41016466"/>
            <w:bookmarkStart w:id="251" w:name="User"/>
            <w:bookmarkEnd w:id="250"/>
            <w:r w:rsidRPr="0076424C">
              <w:rPr>
                <w:b/>
              </w:rPr>
              <w:t>User</w:t>
            </w:r>
            <w:bookmarkEnd w:id="251"/>
          </w:p>
        </w:tc>
        <w:tc>
          <w:tcPr>
            <w:tcW w:w="6698" w:type="dxa"/>
            <w:gridSpan w:val="3"/>
          </w:tcPr>
          <w:p w14:paraId="72B6A790" w14:textId="161E8A8A" w:rsidR="00637AA0" w:rsidRPr="0076424C" w:rsidRDefault="00637AA0" w:rsidP="00EF0C57">
            <w:pPr>
              <w:pStyle w:val="BodyText"/>
              <w:spacing w:beforeLines="40" w:before="96" w:afterLines="40" w:after="96" w:line="240" w:lineRule="auto"/>
              <w:ind w:left="0" w:firstLine="0"/>
            </w:pPr>
            <w:r w:rsidRPr="0076424C">
              <w:t>A term used in various sections of the</w:t>
            </w:r>
            <w:r w:rsidRPr="0076424C">
              <w:rPr>
                <w:b/>
              </w:rPr>
              <w:t xml:space="preserv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to refer to the persons using the </w:t>
            </w:r>
            <w:bookmarkStart w:id="252" w:name="_Hlt4114527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fldChar w:fldCharType="end"/>
            </w:r>
            <w:bookmarkEnd w:id="252"/>
            <w:r w:rsidRPr="0076424C">
              <w:t xml:space="preserve">, more particularly identified in each section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t>
            </w:r>
            <w:r w:rsidRPr="0076424C">
              <w:rPr>
                <w:szCs w:val="24"/>
              </w:rPr>
              <w:t xml:space="preserve">including for the avoidance of doubt the </w:t>
            </w:r>
            <w:r>
              <w:fldChar w:fldCharType="begin"/>
            </w:r>
            <w:r>
              <w:instrText xml:space="preserve"> REF OTSO \h  \* MERGEFORMAT </w:instrText>
            </w:r>
            <w:r>
              <w:fldChar w:fldCharType="separate"/>
            </w:r>
            <w:r w:rsidR="00D12039" w:rsidRPr="0076424C">
              <w:rPr>
                <w:b/>
              </w:rPr>
              <w:t>OTSO</w:t>
            </w:r>
            <w:r>
              <w:fldChar w:fldCharType="end"/>
            </w:r>
            <w:r w:rsidRPr="0076424C">
              <w:rPr>
                <w:szCs w:val="24"/>
              </w:rPr>
              <w:t xml:space="preserve"> for </w:t>
            </w:r>
            <w:r>
              <w:fldChar w:fldCharType="begin"/>
            </w:r>
            <w:r>
              <w:instrText xml:space="preserve"> REF EmbeddedTransmissionSystem \h  \* MERGEFORMAT </w:instrText>
            </w:r>
            <w:r>
              <w:fldChar w:fldCharType="separate"/>
            </w:r>
            <w:r w:rsidR="00D12039" w:rsidRPr="0076424C">
              <w:rPr>
                <w:b/>
              </w:rPr>
              <w:t>Embedded Transmission System</w:t>
            </w:r>
            <w:r>
              <w:fldChar w:fldCharType="end"/>
            </w:r>
            <w:r w:rsidRPr="0076424C">
              <w:rPr>
                <w:b/>
                <w:szCs w:val="24"/>
              </w:rPr>
              <w:t>.</w:t>
            </w:r>
          </w:p>
        </w:tc>
      </w:tr>
      <w:tr w:rsidR="00637AA0" w:rsidRPr="0076424C" w14:paraId="6AC68E28" w14:textId="77777777" w:rsidTr="00EF0C57">
        <w:trPr>
          <w:cantSplit/>
        </w:trPr>
        <w:tc>
          <w:tcPr>
            <w:tcW w:w="2658" w:type="dxa"/>
          </w:tcPr>
          <w:p w14:paraId="1B8AA638" w14:textId="77777777" w:rsidR="00637AA0" w:rsidRPr="0076424C" w:rsidRDefault="00637AA0" w:rsidP="00EF0C57">
            <w:pPr>
              <w:pStyle w:val="BodyText"/>
              <w:spacing w:beforeLines="40" w:before="96" w:afterLines="40" w:after="96" w:line="240" w:lineRule="auto"/>
              <w:ind w:left="0" w:firstLine="0"/>
              <w:jc w:val="left"/>
              <w:rPr>
                <w:b/>
              </w:rPr>
            </w:pPr>
            <w:bookmarkStart w:id="253" w:name="UserDevelopment"/>
            <w:r w:rsidRPr="0076424C">
              <w:rPr>
                <w:b/>
              </w:rPr>
              <w:t>User Development</w:t>
            </w:r>
            <w:bookmarkEnd w:id="253"/>
          </w:p>
        </w:tc>
        <w:tc>
          <w:tcPr>
            <w:tcW w:w="6698" w:type="dxa"/>
            <w:gridSpan w:val="3"/>
          </w:tcPr>
          <w:p w14:paraId="31176D3D" w14:textId="3C9E19BF" w:rsidR="00637AA0" w:rsidRPr="0076424C" w:rsidRDefault="00637AA0" w:rsidP="00EF0C57">
            <w:pPr>
              <w:pStyle w:val="BodyText"/>
              <w:spacing w:beforeLines="40" w:before="96" w:afterLines="40" w:after="96" w:line="240" w:lineRule="auto"/>
              <w:ind w:left="0" w:firstLine="0"/>
            </w:pPr>
            <w:r w:rsidRPr="0076424C">
              <w:t xml:space="preserve">Either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D12039"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rPr>
                <w:b/>
              </w:rPr>
              <w:t xml:space="preserve"> </w:t>
            </w:r>
            <w:r w:rsidRPr="0076424C">
              <w:t>and/or</w:t>
            </w:r>
            <w:r w:rsidRPr="0076424C">
              <w:rPr>
                <w:b/>
              </w:rPr>
              <w:t xml:space="preserve"> System </w:t>
            </w:r>
            <w:r w:rsidRPr="0076424C">
              <w:t xml:space="preserve">to be connected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t xml:space="preserve">, or a modification relating to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D12039"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and/or </w:t>
            </w:r>
            <w:r w:rsidRPr="0076424C">
              <w:rPr>
                <w:b/>
              </w:rPr>
              <w:t>System</w:t>
            </w:r>
            <w:r w:rsidRPr="0076424C">
              <w:t xml:space="preserve"> already connected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t xml:space="preserve">, or a proposed new connection or modification to the connection within the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D12039" w:rsidRPr="0076424C">
              <w:rPr>
                <w:b/>
              </w:rPr>
              <w:t>System</w:t>
            </w:r>
            <w:r>
              <w:fldChar w:fldCharType="end"/>
            </w:r>
            <w:r w:rsidRPr="0076424C">
              <w:t>.</w:t>
            </w:r>
          </w:p>
        </w:tc>
      </w:tr>
      <w:tr w:rsidR="00637AA0" w:rsidRPr="0076424C" w14:paraId="01D936AE" w14:textId="77777777" w:rsidTr="00EF0C57">
        <w:trPr>
          <w:cantSplit/>
        </w:trPr>
        <w:tc>
          <w:tcPr>
            <w:tcW w:w="2658" w:type="dxa"/>
          </w:tcPr>
          <w:p w14:paraId="5E487BEE" w14:textId="77777777" w:rsidR="00637AA0" w:rsidRPr="0076424C" w:rsidRDefault="00637AA0" w:rsidP="00EF0C57">
            <w:pPr>
              <w:pStyle w:val="BodyText"/>
              <w:spacing w:beforeLines="40" w:before="96" w:afterLines="40" w:after="96" w:line="240" w:lineRule="auto"/>
              <w:ind w:left="0" w:firstLine="0"/>
              <w:jc w:val="left"/>
              <w:rPr>
                <w:b/>
              </w:rPr>
            </w:pPr>
            <w:bookmarkStart w:id="254" w:name="VoltageReduction"/>
            <w:r w:rsidRPr="0076424C">
              <w:rPr>
                <w:b/>
              </w:rPr>
              <w:t>Voltage Reduction</w:t>
            </w:r>
            <w:bookmarkEnd w:id="254"/>
          </w:p>
        </w:tc>
        <w:tc>
          <w:tcPr>
            <w:tcW w:w="6698" w:type="dxa"/>
            <w:gridSpan w:val="3"/>
          </w:tcPr>
          <w:p w14:paraId="1DC74CC7" w14:textId="535ACEC8" w:rsidR="00637AA0" w:rsidRPr="0076424C" w:rsidRDefault="00637AA0" w:rsidP="00EF0C57">
            <w:pPr>
              <w:pStyle w:val="BodyText"/>
              <w:spacing w:beforeLines="40" w:before="96" w:afterLines="40" w:after="96" w:line="240" w:lineRule="auto"/>
              <w:ind w:left="0" w:firstLine="0"/>
            </w:pPr>
            <w:r w:rsidRPr="0076424C">
              <w:t xml:space="preserve">The method to temporarily control </w:t>
            </w:r>
            <w:r>
              <w:fldChar w:fldCharType="begin"/>
            </w:r>
            <w:r>
              <w:instrText xml:space="preserve"> REF Demand \h  \* MERGEFORMAT </w:instrText>
            </w:r>
            <w:r>
              <w:fldChar w:fldCharType="separate"/>
            </w:r>
            <w:r w:rsidR="00D12039" w:rsidRPr="0076424C">
              <w:rPr>
                <w:b/>
              </w:rPr>
              <w:t>Demand</w:t>
            </w:r>
            <w:r>
              <w:fldChar w:fldCharType="end"/>
            </w:r>
            <w:r w:rsidRPr="0076424C">
              <w:t xml:space="preserve"> by reduction of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voltage.</w:t>
            </w:r>
          </w:p>
        </w:tc>
      </w:tr>
      <w:tr w:rsidR="00637AA0" w:rsidRPr="0076424C" w14:paraId="2B574C04" w14:textId="77777777" w:rsidTr="00EF0C57">
        <w:trPr>
          <w:cantSplit/>
        </w:trPr>
        <w:tc>
          <w:tcPr>
            <w:tcW w:w="2658" w:type="dxa"/>
          </w:tcPr>
          <w:p w14:paraId="05135029" w14:textId="0AAA2D13" w:rsidR="00637AA0" w:rsidRPr="0076424C" w:rsidRDefault="00637AA0" w:rsidP="00EF0C57">
            <w:pPr>
              <w:pStyle w:val="BodyText"/>
              <w:spacing w:beforeLines="40" w:before="96" w:afterLines="40" w:after="96" w:line="240" w:lineRule="auto"/>
              <w:ind w:left="0" w:firstLine="0"/>
              <w:jc w:val="left"/>
              <w:rPr>
                <w:b/>
              </w:rPr>
            </w:pPr>
            <w:bookmarkStart w:id="255" w:name="WACSC"/>
            <w:r w:rsidRPr="0076424C">
              <w:rPr>
                <w:b/>
              </w:rPr>
              <w:lastRenderedPageBreak/>
              <w:t>Weekly Average Cold Spell (</w:t>
            </w:r>
            <w:r>
              <w:fldChar w:fldCharType="begin"/>
            </w:r>
            <w:r>
              <w:instrText xml:space="preserve"> REF ACS \h  \* MERGEFORMAT </w:instrText>
            </w:r>
            <w:r>
              <w:fldChar w:fldCharType="separate"/>
            </w:r>
            <w:smartTag w:uri="urn:schemas-microsoft-com:office:smarttags" w:element="stockticker">
              <w:r w:rsidR="00D12039" w:rsidRPr="0076424C">
                <w:rPr>
                  <w:b/>
                </w:rPr>
                <w:t>ACS</w:t>
              </w:r>
            </w:smartTag>
            <w:r>
              <w:fldChar w:fldCharType="end"/>
            </w:r>
            <w:r w:rsidRPr="0076424C">
              <w:rPr>
                <w:b/>
              </w:rPr>
              <w:t>) Condition</w:t>
            </w:r>
            <w:bookmarkEnd w:id="255"/>
          </w:p>
        </w:tc>
        <w:tc>
          <w:tcPr>
            <w:tcW w:w="6698" w:type="dxa"/>
            <w:gridSpan w:val="3"/>
          </w:tcPr>
          <w:p w14:paraId="50F6E90C" w14:textId="782ABDC5" w:rsidR="00637AA0" w:rsidRPr="0076424C" w:rsidRDefault="00637AA0" w:rsidP="00EF0C57">
            <w:pPr>
              <w:pStyle w:val="BodyText"/>
              <w:spacing w:beforeLines="40" w:before="96" w:afterLines="40" w:after="96" w:line="240" w:lineRule="auto"/>
              <w:ind w:left="0" w:firstLine="0"/>
            </w:pPr>
            <w:r w:rsidRPr="0076424C">
              <w:t xml:space="preserve">That particular combination of weather elements that gives rise to a level of </w:t>
            </w:r>
            <w:r w:rsidRPr="0076424C">
              <w:rPr>
                <w:b/>
              </w:rPr>
              <w:t>Peak</w:t>
            </w:r>
            <w:r w:rsidRPr="0076424C">
              <w:t xml:space="preserve"> </w:t>
            </w:r>
            <w:r>
              <w:fldChar w:fldCharType="begin"/>
            </w:r>
            <w:r>
              <w:instrText xml:space="preserve"> REF Demand \h  \* MERGEFORMAT </w:instrText>
            </w:r>
            <w:r>
              <w:fldChar w:fldCharType="separate"/>
            </w:r>
            <w:r w:rsidR="00D12039" w:rsidRPr="0076424C">
              <w:rPr>
                <w:b/>
              </w:rPr>
              <w:t>Demand</w:t>
            </w:r>
            <w:r>
              <w:fldChar w:fldCharType="end"/>
            </w:r>
            <w:r w:rsidRPr="0076424C">
              <w:t xml:space="preserve"> within a week, taken to commence on a Monday and end on a Sunday, which has a particular chance of being exceeded as a result of weather variation alone. This particular chance is determined such that the combined probabilities of </w:t>
            </w:r>
            <w:r>
              <w:fldChar w:fldCharType="begin"/>
            </w:r>
            <w:r>
              <w:instrText xml:space="preserve"> REF Demand \h  \* MERGEFORMAT </w:instrText>
            </w:r>
            <w:r>
              <w:fldChar w:fldCharType="separate"/>
            </w:r>
            <w:r w:rsidR="00D12039" w:rsidRPr="0076424C">
              <w:rPr>
                <w:b/>
              </w:rPr>
              <w:t>Demand</w:t>
            </w:r>
            <w:r>
              <w:fldChar w:fldCharType="end"/>
            </w:r>
            <w:r w:rsidRPr="0076424C">
              <w:t xml:space="preserve"> in all weeks of the year exceeding the annual </w:t>
            </w:r>
            <w:r>
              <w:fldChar w:fldCharType="begin"/>
            </w:r>
            <w:r>
              <w:instrText xml:space="preserve"> REF PeakDemand \h  \* MERGEFORMAT </w:instrText>
            </w:r>
            <w:r>
              <w:fldChar w:fldCharType="separate"/>
            </w:r>
            <w:r w:rsidR="00D12039"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D12039" w:rsidRPr="0076424C">
                <w:rPr>
                  <w:b/>
                </w:rPr>
                <w:t>ACS</w:t>
              </w:r>
            </w:smartTag>
            <w:r>
              <w:fldChar w:fldCharType="end"/>
            </w:r>
            <w:r w:rsidRPr="0076424C">
              <w:rPr>
                <w:b/>
              </w:rPr>
              <w:t xml:space="preserve"> Conditions</w:t>
            </w:r>
            <w:r w:rsidRPr="0076424C">
              <w:t xml:space="preserve"> is 50%, and in the week of maximum risk the weekly </w:t>
            </w:r>
            <w:r>
              <w:fldChar w:fldCharType="begin"/>
            </w:r>
            <w:r>
              <w:instrText xml:space="preserve"> REF PeakDemand \h  \* MERGEFORMAT </w:instrText>
            </w:r>
            <w:r>
              <w:fldChar w:fldCharType="separate"/>
            </w:r>
            <w:r w:rsidR="00D12039" w:rsidRPr="0076424C">
              <w:rPr>
                <w:b/>
              </w:rPr>
              <w:t>Peak Demand</w:t>
            </w:r>
            <w:r>
              <w:fldChar w:fldCharType="end"/>
            </w:r>
            <w:r w:rsidRPr="0076424C">
              <w:rPr>
                <w:b/>
              </w:rPr>
              <w:t xml:space="preserve"> </w:t>
            </w:r>
            <w:r w:rsidRPr="0076424C">
              <w:t xml:space="preserve">under </w:t>
            </w:r>
            <w:r w:rsidRPr="0076424C">
              <w:rPr>
                <w:b/>
              </w:rPr>
              <w:t>Weekly</w:t>
            </w:r>
            <w:r w:rsidRPr="0076424C">
              <w:t xml:space="preserve"> </w:t>
            </w:r>
            <w:r>
              <w:fldChar w:fldCharType="begin"/>
            </w:r>
            <w:r>
              <w:instrText xml:space="preserve"> REF ACS \h  \* MERGEFORMAT </w:instrText>
            </w:r>
            <w:r>
              <w:fldChar w:fldCharType="separate"/>
            </w:r>
            <w:smartTag w:uri="urn:schemas-microsoft-com:office:smarttags" w:element="stockticker">
              <w:r w:rsidR="00D12039" w:rsidRPr="0076424C">
                <w:rPr>
                  <w:b/>
                </w:rPr>
                <w:t>ACS</w:t>
              </w:r>
            </w:smartTag>
            <w:r>
              <w:fldChar w:fldCharType="end"/>
            </w:r>
            <w:r w:rsidRPr="0076424C">
              <w:rPr>
                <w:b/>
              </w:rPr>
              <w:t xml:space="preserve"> Conditions</w:t>
            </w:r>
            <w:r w:rsidRPr="0076424C">
              <w:t xml:space="preserve"> is equal to the annual </w:t>
            </w:r>
            <w:r>
              <w:fldChar w:fldCharType="begin"/>
            </w:r>
            <w:r>
              <w:instrText xml:space="preserve"> REF PeakDemand \h  \* MERGEFORMAT </w:instrText>
            </w:r>
            <w:r>
              <w:fldChar w:fldCharType="separate"/>
            </w:r>
            <w:r w:rsidR="00D12039"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D12039" w:rsidRPr="0076424C">
                <w:rPr>
                  <w:b/>
                </w:rPr>
                <w:t>ACS</w:t>
              </w:r>
            </w:smartTag>
            <w:r>
              <w:fldChar w:fldCharType="end"/>
            </w:r>
            <w:r w:rsidRPr="0076424C">
              <w:rPr>
                <w:b/>
              </w:rPr>
              <w:t xml:space="preserve"> Conditions.</w:t>
            </w:r>
          </w:p>
        </w:tc>
      </w:tr>
    </w:tbl>
    <w:p w14:paraId="2D8AF5DC" w14:textId="31F72483" w:rsidR="00501066" w:rsidRDefault="00501066" w:rsidP="00B91D6D">
      <w:pPr>
        <w:ind w:left="0" w:firstLine="0"/>
        <w:rPr>
          <w:b/>
        </w:rPr>
      </w:pPr>
    </w:p>
    <w:p w14:paraId="68D696C8" w14:textId="77777777" w:rsidR="00501066" w:rsidRDefault="00501066">
      <w:pPr>
        <w:keepLines w:val="0"/>
        <w:spacing w:after="0"/>
        <w:ind w:left="0" w:firstLine="0"/>
        <w:jc w:val="left"/>
        <w:rPr>
          <w:b/>
        </w:rPr>
      </w:pPr>
      <w:r>
        <w:rPr>
          <w:b/>
        </w:rPr>
        <w:br w:type="page"/>
      </w:r>
    </w:p>
    <w:p w14:paraId="6E861610" w14:textId="4706BEE8" w:rsidR="00314B36" w:rsidRPr="0076424C" w:rsidRDefault="00314B36" w:rsidP="00B91D6D">
      <w:pPr>
        <w:ind w:left="0" w:firstLine="0"/>
        <w:rPr>
          <w:b/>
        </w:rPr>
      </w:pPr>
      <w:r w:rsidRPr="0076424C">
        <w:rPr>
          <w:b/>
        </w:rPr>
        <w:lastRenderedPageBreak/>
        <w:t>DISTRIBUTION</w:t>
      </w:r>
      <w:r w:rsidRPr="0076424C">
        <w:t xml:space="preserve"> </w:t>
      </w:r>
      <w:r w:rsidRPr="0076424C">
        <w:rPr>
          <w:b/>
        </w:rPr>
        <w:t>OPERATING CODE 6</w:t>
      </w:r>
    </w:p>
    <w:p w14:paraId="6E861611" w14:textId="142FC4DD" w:rsidR="00314B36" w:rsidRPr="0076424C" w:rsidRDefault="00314B36">
      <w:pPr>
        <w:pStyle w:val="Heading1"/>
      </w:pPr>
      <w:bookmarkStart w:id="256" w:name="_Toc107829150"/>
      <w:smartTag w:uri="urn:schemas-microsoft-com:office:smarttags" w:element="stockticker">
        <w:r w:rsidRPr="0076424C">
          <w:t>DOC</w:t>
        </w:r>
      </w:smartTag>
      <w:r w:rsidRPr="0076424C">
        <w:t>6</w:t>
      </w:r>
      <w:r w:rsidRPr="0076424C">
        <w:tab/>
      </w:r>
      <w:r w:rsidR="008572B5">
        <w:fldChar w:fldCharType="begin"/>
      </w:r>
      <w:r w:rsidR="008572B5">
        <w:instrText xml:space="preserve"> REF Demand \h  \* MERGEFORMAT </w:instrText>
      </w:r>
      <w:r w:rsidR="008572B5">
        <w:fldChar w:fldCharType="separate"/>
      </w:r>
      <w:r w:rsidR="00D12039" w:rsidRPr="0076424C">
        <w:t>Demand</w:t>
      </w:r>
      <w:r w:rsidR="008572B5">
        <w:fldChar w:fldCharType="end"/>
      </w:r>
      <w:r w:rsidRPr="0076424C">
        <w:t xml:space="preserve"> CONTROL</w:t>
      </w:r>
      <w:bookmarkEnd w:id="256"/>
    </w:p>
    <w:p w14:paraId="6E861612" w14:textId="77777777" w:rsidR="00314B36" w:rsidRPr="0076424C" w:rsidRDefault="00314B36">
      <w:smartTag w:uri="urn:schemas-microsoft-com:office:smarttags" w:element="stockticker">
        <w:r w:rsidRPr="0076424C">
          <w:t>DOC</w:t>
        </w:r>
      </w:smartTag>
      <w:r w:rsidRPr="0076424C">
        <w:t>6.1</w:t>
      </w:r>
      <w:r w:rsidRPr="0076424C">
        <w:tab/>
      </w:r>
      <w:r w:rsidRPr="0076424C">
        <w:rPr>
          <w:b/>
        </w:rPr>
        <w:t>Introduction</w:t>
      </w:r>
    </w:p>
    <w:p w14:paraId="6E861613" w14:textId="540A4521" w:rsidR="00314B36" w:rsidRPr="0076424C" w:rsidRDefault="00314B36">
      <w:pPr>
        <w:rPr>
          <w:b/>
        </w:rPr>
      </w:pPr>
      <w:smartTag w:uri="urn:schemas-microsoft-com:office:smarttags" w:element="stockticker">
        <w:r w:rsidRPr="0076424C">
          <w:t>DOC</w:t>
        </w:r>
      </w:smartTag>
      <w:r w:rsidRPr="0076424C">
        <w:t>6.1.1</w:t>
      </w:r>
      <w:r w:rsidRPr="0076424C">
        <w:tab/>
        <w:t xml:space="preserve">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6 is concerned with the provisions to be made by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with </w:t>
      </w:r>
      <w:r w:rsidRPr="0076424C">
        <w:rPr>
          <w:b/>
        </w:rPr>
        <w:t>Systems</w:t>
      </w:r>
      <w:r w:rsidRPr="0076424C">
        <w:t xml:space="preserve"> connected to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rPr>
          <w:b/>
        </w:rPr>
        <w:t xml:space="preserve"> </w:t>
      </w:r>
      <w:r w:rsidRPr="0076424C">
        <w:t xml:space="preserve">in certain circumstances, to permit reductions in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in the event of insufficient</w:t>
      </w:r>
      <w:r w:rsidR="00585B3F">
        <w:t xml:space="preserve"> output from</w:t>
      </w:r>
      <w:r w:rsidRPr="0076424C">
        <w:t xml:space="preserve"> </w:t>
      </w:r>
      <w:r w:rsidR="001468A7">
        <w:fldChar w:fldCharType="begin"/>
      </w:r>
      <w:r w:rsidR="001468A7">
        <w:instrText xml:space="preserve"> REF pgm \h </w:instrText>
      </w:r>
      <w:r w:rsidR="001468A7">
        <w:fldChar w:fldCharType="separate"/>
      </w:r>
      <w:r w:rsidR="00D12039">
        <w:rPr>
          <w:b/>
        </w:rPr>
        <w:t>Power Generating Module</w:t>
      </w:r>
      <w:r w:rsidR="001468A7">
        <w:fldChar w:fldCharType="end"/>
      </w:r>
      <w:r w:rsidR="00397D93">
        <w:t>s</w:t>
      </w:r>
      <w:r w:rsidRPr="0076424C">
        <w:rPr>
          <w:b/>
        </w:rPr>
        <w:t xml:space="preserve">, </w:t>
      </w:r>
      <w:r w:rsidRPr="0076424C">
        <w:t xml:space="preserve">and transfers from </w:t>
      </w:r>
      <w:r w:rsidR="008572B5">
        <w:fldChar w:fldCharType="begin"/>
      </w:r>
      <w:r w:rsidR="008572B5">
        <w:instrText xml:space="preserve"> REF ExternalInterconnection \h  \* MERGEFORMAT </w:instrText>
      </w:r>
      <w:r w:rsidR="008572B5">
        <w:fldChar w:fldCharType="separate"/>
      </w:r>
      <w:r w:rsidR="00D12039" w:rsidRPr="0076424C">
        <w:rPr>
          <w:b/>
        </w:rPr>
        <w:t>External Interconnection</w:t>
      </w:r>
      <w:r w:rsidR="008572B5">
        <w:fldChar w:fldCharType="end"/>
      </w:r>
      <w:r w:rsidRPr="0076424C">
        <w:rPr>
          <w:b/>
        </w:rPr>
        <w:t>s</w:t>
      </w:r>
      <w:r w:rsidRPr="0076424C">
        <w:t xml:space="preserve"> being available to meet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or to avoid disconnection of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or in the event of breakdown and/or operating problems (such as in respect of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D12039" w:rsidRPr="0076424C">
        <w:rPr>
          <w:b/>
        </w:rPr>
        <w:t>Frequency</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t xml:space="preserve"> voltage levels or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t xml:space="preserve"> thermal overloads)</w:t>
      </w:r>
      <w:r w:rsidRPr="0076424C">
        <w:rPr>
          <w:u w:val="single"/>
        </w:rPr>
        <w:t xml:space="preserve"> </w:t>
      </w:r>
      <w:r w:rsidRPr="0076424C">
        <w:t xml:space="preserve">on any part of the </w:t>
      </w:r>
      <w:r w:rsidR="008572B5">
        <w:fldChar w:fldCharType="begin"/>
      </w:r>
      <w:r w:rsidR="008572B5">
        <w:instrText xml:space="preserve"> REF NETS \h  \* MERGEFORMAT </w:instrText>
      </w:r>
      <w:r w:rsidR="008572B5">
        <w:fldChar w:fldCharType="separate"/>
      </w:r>
      <w:r w:rsidR="00D12039"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w:t>
      </w:r>
    </w:p>
    <w:p w14:paraId="6E861614" w14:textId="67481769" w:rsidR="00314B36" w:rsidRPr="0076424C" w:rsidRDefault="00314B36" w:rsidP="00074992">
      <w:pPr>
        <w:spacing w:after="120"/>
      </w:pPr>
      <w:smartTag w:uri="urn:schemas-microsoft-com:office:smarttags" w:element="stockticker">
        <w:r w:rsidRPr="0076424C">
          <w:t>DOC</w:t>
        </w:r>
      </w:smartTag>
      <w:r w:rsidRPr="0076424C">
        <w:t>6.1.2</w:t>
      </w:r>
      <w:r w:rsidRPr="0076424C">
        <w:tab/>
        <w:t xml:space="preserve">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deals with the following methods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w:t>
      </w:r>
    </w:p>
    <w:p w14:paraId="6E861615" w14:textId="4C844003" w:rsidR="00314B36" w:rsidRDefault="00314B36" w:rsidP="00074992">
      <w:pPr>
        <w:pStyle w:val="Indent1"/>
        <w:rPr>
          <w:ins w:id="257" w:author="ENA" w:date="2023-07-12T10:18:00Z"/>
        </w:rPr>
      </w:pPr>
      <w:r w:rsidRPr="0076424C">
        <w:t>(a)</w:t>
      </w:r>
      <w:r w:rsidRPr="0076424C">
        <w:rPr>
          <w:b/>
        </w:rPr>
        <w:tab/>
      </w:r>
      <w:del w:id="258" w:author="ENA" w:date="2023-07-14T09:14:00Z">
        <w:r w:rsidR="008572B5" w:rsidDel="006472D6">
          <w:fldChar w:fldCharType="begin"/>
        </w:r>
        <w:r w:rsidR="008572B5" w:rsidDel="006472D6">
          <w:delInstrText xml:space="preserve"> REF Customer \h  \* MERGEFORMAT </w:delInstrText>
        </w:r>
        <w:r w:rsidR="008572B5" w:rsidDel="006472D6">
          <w:fldChar w:fldCharType="separate"/>
        </w:r>
        <w:r w:rsidR="00D12039" w:rsidRPr="0076424C" w:rsidDel="006472D6">
          <w:rPr>
            <w:b/>
          </w:rPr>
          <w:delText>Customer</w:delText>
        </w:r>
        <w:r w:rsidR="008572B5" w:rsidDel="006472D6">
          <w:fldChar w:fldCharType="end"/>
        </w:r>
        <w:r w:rsidRPr="0076424C" w:rsidDel="006472D6">
          <w:rPr>
            <w:b/>
          </w:rPr>
          <w:delText xml:space="preserve"> </w:delText>
        </w:r>
      </w:del>
      <w:del w:id="259" w:author="ENA" w:date="2023-07-12T10:18:00Z">
        <w:r w:rsidR="008572B5" w:rsidDel="00C22FC1">
          <w:fldChar w:fldCharType="begin"/>
        </w:r>
        <w:r w:rsidR="008572B5" w:rsidDel="00C22FC1">
          <w:delInstrText xml:space="preserve"> REF Demand \h  \* MERGEFORMAT </w:delInstrText>
        </w:r>
        <w:r w:rsidR="008572B5" w:rsidDel="00C22FC1">
          <w:fldChar w:fldCharType="separate"/>
        </w:r>
        <w:r w:rsidR="00D46E21" w:rsidRPr="0076424C" w:rsidDel="00C22FC1">
          <w:rPr>
            <w:b/>
          </w:rPr>
          <w:delText>Demand</w:delText>
        </w:r>
        <w:r w:rsidR="008572B5" w:rsidDel="00C22FC1">
          <w:fldChar w:fldCharType="end"/>
        </w:r>
        <w:r w:rsidRPr="0076424C" w:rsidDel="00C22FC1">
          <w:rPr>
            <w:b/>
          </w:rPr>
          <w:delText xml:space="preserve"> </w:delText>
        </w:r>
        <w:r w:rsidRPr="0076424C" w:rsidDel="00C22FC1">
          <w:delText xml:space="preserve">reduction, including </w:delText>
        </w:r>
      </w:del>
      <w:del w:id="260" w:author="ENA" w:date="2023-07-14T09:16:00Z">
        <w:r w:rsidR="008572B5" w:rsidDel="00A868A7">
          <w:fldChar w:fldCharType="begin"/>
        </w:r>
        <w:r w:rsidR="008572B5" w:rsidDel="00A868A7">
          <w:delInstrText xml:space="preserve"> REF VoltageReduction \h  \* MERGEFORMAT </w:delInstrText>
        </w:r>
        <w:r w:rsidR="008572B5" w:rsidDel="00A868A7">
          <w:fldChar w:fldCharType="separate"/>
        </w:r>
        <w:r w:rsidR="00D12039" w:rsidRPr="0076424C" w:rsidDel="00A868A7">
          <w:rPr>
            <w:b/>
          </w:rPr>
          <w:delText>Voltage Reduction</w:delText>
        </w:r>
        <w:r w:rsidR="008572B5" w:rsidDel="00A868A7">
          <w:fldChar w:fldCharType="end"/>
        </w:r>
      </w:del>
      <w:del w:id="261" w:author="ENA" w:date="2023-07-12T10:18:00Z">
        <w:r w:rsidRPr="0076424C" w:rsidDel="00C22FC1">
          <w:delText>,</w:delText>
        </w:r>
      </w:del>
      <w:del w:id="262" w:author="ENA" w:date="2023-07-14T09:16:00Z">
        <w:r w:rsidRPr="0076424C" w:rsidDel="00A868A7">
          <w:delText xml:space="preserve"> initiated by the </w:delText>
        </w:r>
        <w:r w:rsidR="008572B5" w:rsidDel="00A868A7">
          <w:fldChar w:fldCharType="begin"/>
        </w:r>
        <w:r w:rsidR="008572B5" w:rsidDel="00A868A7">
          <w:delInstrText xml:space="preserve"> REF DNO \h  \* MERGEFORMAT </w:delInstrText>
        </w:r>
        <w:r w:rsidR="008572B5" w:rsidDel="00A868A7">
          <w:fldChar w:fldCharType="separate"/>
        </w:r>
        <w:r w:rsidR="00D12039" w:rsidRPr="0076424C" w:rsidDel="00A868A7">
          <w:rPr>
            <w:b/>
          </w:rPr>
          <w:delText>DNO</w:delText>
        </w:r>
        <w:r w:rsidR="008572B5" w:rsidDel="00A868A7">
          <w:fldChar w:fldCharType="end"/>
        </w:r>
      </w:del>
      <w:ins w:id="263" w:author="ENA" w:date="2023-07-14T09:16:00Z">
        <w:r w:rsidR="00A868A7">
          <w:fldChar w:fldCharType="begin"/>
        </w:r>
        <w:r w:rsidR="00A868A7">
          <w:instrText xml:space="preserve"> REF Customer \h  \* MERGEFORMAT </w:instrText>
        </w:r>
      </w:ins>
      <w:ins w:id="264" w:author="ENA" w:date="2023-07-14T09:16:00Z">
        <w:r w:rsidR="00A868A7">
          <w:fldChar w:fldCharType="separate"/>
        </w:r>
        <w:r w:rsidR="00A868A7" w:rsidRPr="0076424C">
          <w:rPr>
            <w:b/>
          </w:rPr>
          <w:t>Customer</w:t>
        </w:r>
        <w:r w:rsidR="00A868A7">
          <w:fldChar w:fldCharType="end"/>
        </w:r>
      </w:ins>
      <w:ins w:id="265" w:author="ENA" w:date="2023-07-14T11:52:00Z">
        <w:r w:rsidR="00481AB0">
          <w:t xml:space="preserve"> </w:t>
        </w:r>
      </w:ins>
      <w:ins w:id="266" w:author="ENA" w:date="2023-07-14T09:16:00Z">
        <w:r w:rsidR="00A868A7">
          <w:fldChar w:fldCharType="begin"/>
        </w:r>
        <w:r w:rsidR="00A868A7">
          <w:instrText xml:space="preserve"> REF VoltageReduction \h  \* MERGEFORMAT </w:instrText>
        </w:r>
      </w:ins>
      <w:ins w:id="267" w:author="ENA" w:date="2023-07-14T09:16:00Z">
        <w:r w:rsidR="00A868A7">
          <w:fldChar w:fldCharType="separate"/>
        </w:r>
        <w:r w:rsidR="00A868A7" w:rsidRPr="0076424C">
          <w:rPr>
            <w:b/>
          </w:rPr>
          <w:t>Voltage Reduction</w:t>
        </w:r>
        <w:r w:rsidR="00A868A7">
          <w:fldChar w:fldCharType="end"/>
        </w:r>
        <w:r w:rsidR="00A868A7" w:rsidRPr="0076424C">
          <w:t xml:space="preserve"> initiated by the </w:t>
        </w:r>
        <w:r w:rsidR="00A868A7">
          <w:fldChar w:fldCharType="begin"/>
        </w:r>
        <w:r w:rsidR="00A868A7">
          <w:instrText xml:space="preserve"> REF DNO \h  \* MERGEFORMAT </w:instrText>
        </w:r>
      </w:ins>
      <w:ins w:id="268" w:author="ENA" w:date="2023-07-14T09:16:00Z">
        <w:r w:rsidR="00A868A7">
          <w:fldChar w:fldCharType="separate"/>
        </w:r>
        <w:r w:rsidR="00A868A7" w:rsidRPr="0076424C">
          <w:rPr>
            <w:b/>
          </w:rPr>
          <w:t>DNO</w:t>
        </w:r>
        <w:r w:rsidR="00A868A7">
          <w:fldChar w:fldCharType="end"/>
        </w:r>
        <w:r w:rsidR="00A868A7">
          <w:t xml:space="preserve"> </w:t>
        </w:r>
      </w:ins>
      <w:ins w:id="269" w:author="ENA" w:date="2023-07-12T13:01:00Z">
        <w:r w:rsidR="00A32363">
          <w:t xml:space="preserve">(other than </w:t>
        </w:r>
      </w:ins>
      <w:ins w:id="270" w:author="ENA" w:date="2023-07-12T10:18:00Z">
        <w:r w:rsidR="00C22FC1">
          <w:t xml:space="preserve">following an instruction from </w:t>
        </w:r>
        <w:r w:rsidR="00C22FC1" w:rsidRPr="00C22FC1">
          <w:rPr>
            <w:b/>
            <w:bCs/>
          </w:rPr>
          <w:t>NGESO</w:t>
        </w:r>
        <w:r w:rsidR="00C22FC1">
          <w:t>)</w:t>
        </w:r>
      </w:ins>
      <w:ins w:id="271" w:author="ENA" w:date="2023-07-12T10:19:00Z">
        <w:r w:rsidR="0042510E">
          <w:t>;</w:t>
        </w:r>
      </w:ins>
    </w:p>
    <w:p w14:paraId="638F67F8" w14:textId="0A70230C" w:rsidR="0042510E" w:rsidRPr="0076424C" w:rsidRDefault="00F1298D" w:rsidP="00074992">
      <w:pPr>
        <w:pStyle w:val="Indent1"/>
      </w:pPr>
      <w:ins w:id="272" w:author="ENA" w:date="2023-07-12T10:22:00Z">
        <w:r w:rsidRPr="00DD682E">
          <w:t>(b)</w:t>
        </w:r>
        <w:r w:rsidRPr="00DD682E">
          <w:tab/>
        </w:r>
      </w:ins>
      <w:ins w:id="273" w:author="ENA" w:date="2023-07-14T11:51:00Z">
        <w:r w:rsidR="00481AB0" w:rsidRPr="00DD682E">
          <w:fldChar w:fldCharType="begin"/>
        </w:r>
        <w:r w:rsidR="00481AB0" w:rsidRPr="00DD682E">
          <w:instrText xml:space="preserve"> REF Customer \h  \* MERGEFORMAT </w:instrText>
        </w:r>
      </w:ins>
      <w:ins w:id="274" w:author="ENA" w:date="2023-07-14T11:51:00Z">
        <w:r w:rsidR="00481AB0" w:rsidRPr="00DD682E">
          <w:fldChar w:fldCharType="separate"/>
        </w:r>
        <w:r w:rsidR="00481AB0" w:rsidRPr="0076424C">
          <w:rPr>
            <w:b/>
          </w:rPr>
          <w:t>Customer</w:t>
        </w:r>
        <w:r w:rsidR="00481AB0" w:rsidRPr="00DD682E">
          <w:fldChar w:fldCharType="end"/>
        </w:r>
        <w:r w:rsidR="00481AB0" w:rsidRPr="00DD682E">
          <w:rPr>
            <w:b/>
            <w:bCs/>
            <w:noProof/>
            <w:szCs w:val="22"/>
          </w:rPr>
          <w:t xml:space="preserve"> </w:t>
        </w:r>
      </w:ins>
      <w:ins w:id="275" w:author="ENA" w:date="2023-07-12T10:18:00Z">
        <w:r w:rsidR="0042510E" w:rsidRPr="00DD682E">
          <w:fldChar w:fldCharType="begin"/>
        </w:r>
        <w:r w:rsidR="0042510E" w:rsidRPr="00DD682E">
          <w:instrText xml:space="preserve"> REF Demand \h  \* MERGEFORMAT </w:instrText>
        </w:r>
      </w:ins>
      <w:ins w:id="276" w:author="ENA" w:date="2023-07-12T10:18:00Z">
        <w:r w:rsidR="0042510E" w:rsidRPr="00DD682E">
          <w:fldChar w:fldCharType="separate"/>
        </w:r>
        <w:r w:rsidR="0042510E" w:rsidRPr="00DD682E">
          <w:rPr>
            <w:b/>
          </w:rPr>
          <w:t>Demand</w:t>
        </w:r>
        <w:r w:rsidR="0042510E" w:rsidRPr="00DD682E">
          <w:fldChar w:fldCharType="end"/>
        </w:r>
        <w:r w:rsidR="0042510E" w:rsidRPr="00DD682E">
          <w:rPr>
            <w:b/>
            <w:bCs/>
            <w:noProof/>
            <w:szCs w:val="22"/>
          </w:rPr>
          <w:t xml:space="preserve"> </w:t>
        </w:r>
        <w:r w:rsidR="0042510E" w:rsidRPr="00DD682E">
          <w:rPr>
            <w:noProof/>
            <w:szCs w:val="22"/>
          </w:rPr>
          <w:t>reduction by disconnection</w:t>
        </w:r>
        <w:r w:rsidR="0042510E" w:rsidRPr="00DD682E">
          <w:rPr>
            <w:b/>
            <w:bCs/>
            <w:noProof/>
            <w:szCs w:val="22"/>
          </w:rPr>
          <w:t xml:space="preserve"> </w:t>
        </w:r>
        <w:r w:rsidR="0042510E" w:rsidRPr="00DD682E">
          <w:rPr>
            <w:noProof/>
            <w:szCs w:val="22"/>
          </w:rPr>
          <w:t xml:space="preserve">initiated by the </w:t>
        </w:r>
        <w:r w:rsidR="0042510E" w:rsidRPr="00DD682E">
          <w:fldChar w:fldCharType="begin"/>
        </w:r>
        <w:r w:rsidR="0042510E" w:rsidRPr="00DD682E">
          <w:instrText xml:space="preserve"> REF DNO \h  \* MERGEFORMAT </w:instrText>
        </w:r>
      </w:ins>
      <w:ins w:id="277" w:author="ENA" w:date="2023-07-12T10:18:00Z">
        <w:r w:rsidR="0042510E" w:rsidRPr="00DD682E">
          <w:fldChar w:fldCharType="separate"/>
        </w:r>
        <w:r w:rsidR="0042510E" w:rsidRPr="00DD682E">
          <w:rPr>
            <w:b/>
          </w:rPr>
          <w:t>DNO</w:t>
        </w:r>
        <w:r w:rsidR="0042510E" w:rsidRPr="00DD682E">
          <w:fldChar w:fldCharType="end"/>
        </w:r>
        <w:r w:rsidR="0042510E" w:rsidRPr="00DD682E">
          <w:rPr>
            <w:b/>
            <w:bCs/>
            <w:noProof/>
            <w:szCs w:val="22"/>
          </w:rPr>
          <w:t xml:space="preserve"> </w:t>
        </w:r>
        <w:r w:rsidR="0042510E" w:rsidRPr="00DD682E">
          <w:rPr>
            <w:noProof/>
            <w:szCs w:val="22"/>
          </w:rPr>
          <w:t xml:space="preserve">(other than following an instruction from </w:t>
        </w:r>
        <w:r w:rsidR="0042510E" w:rsidRPr="00DD682E">
          <w:fldChar w:fldCharType="begin"/>
        </w:r>
        <w:r w:rsidR="0042510E" w:rsidRPr="00DD682E">
          <w:rPr>
            <w:noProof/>
            <w:szCs w:val="22"/>
          </w:rPr>
          <w:instrText xml:space="preserve"> REF NGESO \h </w:instrText>
        </w:r>
        <w:r w:rsidR="0042510E" w:rsidRPr="00DD682E">
          <w:instrText xml:space="preserve"> \* MERGEFORMAT </w:instrText>
        </w:r>
      </w:ins>
      <w:ins w:id="278" w:author="ENA" w:date="2023-07-12T10:18:00Z">
        <w:r w:rsidR="0042510E" w:rsidRPr="00DD682E">
          <w:fldChar w:fldCharType="separate"/>
        </w:r>
        <w:r w:rsidR="0042510E" w:rsidRPr="00DD682E">
          <w:rPr>
            <w:b/>
          </w:rPr>
          <w:t>NGESO</w:t>
        </w:r>
        <w:r w:rsidR="0042510E" w:rsidRPr="00DD682E">
          <w:fldChar w:fldCharType="end"/>
        </w:r>
        <w:r w:rsidR="0042510E" w:rsidRPr="00DD682E">
          <w:t>)</w:t>
        </w:r>
        <w:r w:rsidR="0042510E" w:rsidRPr="00DD682E">
          <w:rPr>
            <w:noProof/>
            <w:szCs w:val="22"/>
          </w:rPr>
          <w:t>;</w:t>
        </w:r>
      </w:ins>
    </w:p>
    <w:p w14:paraId="6E861616" w14:textId="4EE64E2A" w:rsidR="00314B36" w:rsidRPr="0076424C" w:rsidRDefault="00314B36" w:rsidP="00074992">
      <w:pPr>
        <w:pStyle w:val="Indent1"/>
      </w:pPr>
      <w:r w:rsidRPr="0076424C">
        <w:t>(</w:t>
      </w:r>
      <w:ins w:id="279" w:author="ENA" w:date="2023-07-14T09:21:00Z">
        <w:r w:rsidR="00A37342">
          <w:t>c</w:t>
        </w:r>
      </w:ins>
      <w:del w:id="280" w:author="ENA" w:date="2023-07-12T10:19:00Z">
        <w:r w:rsidRPr="0076424C" w:rsidDel="0042510E">
          <w:delText>b</w:delText>
        </w:r>
      </w:del>
      <w:r w:rsidRPr="0076424C">
        <w:t>)</w:t>
      </w:r>
      <w:r w:rsidRPr="0076424C">
        <w:rPr>
          <w:b/>
        </w:rPr>
        <w:tab/>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w:t>
      </w:r>
      <w:r w:rsidRPr="0076424C">
        <w:t>reduction instructed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D12039">
        <w:rPr>
          <w:b/>
        </w:rPr>
        <w:t>NGESO</w:t>
      </w:r>
      <w:r w:rsidR="00392666">
        <w:rPr>
          <w:szCs w:val="24"/>
        </w:rPr>
        <w:fldChar w:fldCharType="end"/>
      </w:r>
      <w:ins w:id="281" w:author="ENA" w:date="2023-07-12T10:19:00Z">
        <w:r w:rsidR="0042510E">
          <w:t>;</w:t>
        </w:r>
      </w:ins>
      <w:del w:id="282" w:author="ENA" w:date="2023-07-12T10:19:00Z">
        <w:r w:rsidRPr="0076424C" w:rsidDel="0042510E">
          <w:delText>.</w:delText>
        </w:r>
      </w:del>
    </w:p>
    <w:p w14:paraId="6E861617" w14:textId="5D28C8FD" w:rsidR="00314B36" w:rsidRPr="0076424C" w:rsidRDefault="00314B36" w:rsidP="00074992">
      <w:pPr>
        <w:pStyle w:val="Indent1"/>
      </w:pPr>
      <w:r w:rsidRPr="0076424C">
        <w:t>(</w:t>
      </w:r>
      <w:ins w:id="283" w:author="ENA" w:date="2023-07-12T10:19:00Z">
        <w:r w:rsidR="0042510E">
          <w:t>d</w:t>
        </w:r>
      </w:ins>
      <w:del w:id="284" w:author="ENA" w:date="2023-07-12T10:19:00Z">
        <w:r w:rsidRPr="0076424C" w:rsidDel="0042510E">
          <w:delText>c</w:delText>
        </w:r>
      </w:del>
      <w:r w:rsidRPr="0076424C">
        <w:t>)</w:t>
      </w:r>
      <w:r w:rsidRPr="0076424C">
        <w:tab/>
        <w:t xml:space="preserve">Automatic low frequency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w:t>
      </w:r>
      <w:r w:rsidRPr="0076424C">
        <w:t>disconnection</w:t>
      </w:r>
      <w:ins w:id="285" w:author="ENA" w:date="2023-07-12T10:19:00Z">
        <w:r w:rsidR="0042510E">
          <w:t>; or</w:t>
        </w:r>
      </w:ins>
      <w:del w:id="286" w:author="ENA" w:date="2023-07-12T10:19:00Z">
        <w:r w:rsidRPr="0076424C" w:rsidDel="0042510E">
          <w:delText>.</w:delText>
        </w:r>
      </w:del>
    </w:p>
    <w:p w14:paraId="6E861618" w14:textId="6BA32A85" w:rsidR="00314B36" w:rsidRDefault="00314B36" w:rsidP="00074992">
      <w:pPr>
        <w:pStyle w:val="Indent1"/>
        <w:spacing w:after="240"/>
        <w:rPr>
          <w:ins w:id="287" w:author="ENA" w:date="2023-07-14T12:10:00Z"/>
        </w:rPr>
      </w:pPr>
      <w:r w:rsidRPr="0076424C">
        <w:t>(</w:t>
      </w:r>
      <w:ins w:id="288" w:author="ENA" w:date="2023-07-12T10:19:00Z">
        <w:r w:rsidR="0042510E">
          <w:t>e</w:t>
        </w:r>
      </w:ins>
      <w:del w:id="289" w:author="ENA" w:date="2023-07-12T10:19:00Z">
        <w:r w:rsidRPr="0076424C" w:rsidDel="0042510E">
          <w:delText>d</w:delText>
        </w:r>
      </w:del>
      <w:r w:rsidRPr="0076424C">
        <w:t>)</w:t>
      </w:r>
      <w:r w:rsidRPr="0076424C">
        <w:tab/>
        <w:t xml:space="preserve">Emergency manual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w:t>
      </w:r>
      <w:r w:rsidRPr="0076424C">
        <w:t>disconnection.</w:t>
      </w:r>
    </w:p>
    <w:p w14:paraId="2B2C08B4" w14:textId="77777777" w:rsidR="008E2997" w:rsidRDefault="008E2997">
      <w:pPr>
        <w:ind w:firstLine="0"/>
        <w:rPr>
          <w:ins w:id="290" w:author="ENA" w:date="2023-07-14T12:10:00Z"/>
          <w:b/>
        </w:rPr>
      </w:pPr>
    </w:p>
    <w:p w14:paraId="6E861619" w14:textId="6BD6D165" w:rsidR="00314B36" w:rsidRPr="00A66E78" w:rsidRDefault="00314B36">
      <w:pPr>
        <w:ind w:firstLine="0"/>
        <w:rPr>
          <w:b/>
        </w:rPr>
      </w:pPr>
      <w:r w:rsidRPr="00A66E78">
        <w:rPr>
          <w:b/>
        </w:rPr>
        <w:t>The term “</w:t>
      </w:r>
      <w:r w:rsidR="008572B5" w:rsidRPr="00A66E78">
        <w:rPr>
          <w:b/>
        </w:rPr>
        <w:fldChar w:fldCharType="begin"/>
      </w:r>
      <w:r w:rsidR="008572B5" w:rsidRPr="00A66E78">
        <w:rPr>
          <w:b/>
        </w:rPr>
        <w:instrText xml:space="preserve"> REF DemandControl \h  \* MERGEFORMAT </w:instrText>
      </w:r>
      <w:r w:rsidR="008572B5" w:rsidRPr="00A66E78">
        <w:rPr>
          <w:b/>
        </w:rPr>
      </w:r>
      <w:r w:rsidR="008572B5" w:rsidRPr="00A66E78">
        <w:rPr>
          <w:b/>
        </w:rPr>
        <w:fldChar w:fldCharType="separate"/>
      </w:r>
      <w:r w:rsidR="00D12039" w:rsidRPr="0076424C">
        <w:rPr>
          <w:b/>
        </w:rPr>
        <w:t>Demand Control</w:t>
      </w:r>
      <w:r w:rsidR="008572B5" w:rsidRPr="00A66E78">
        <w:rPr>
          <w:b/>
        </w:rPr>
        <w:fldChar w:fldCharType="end"/>
      </w:r>
      <w:r w:rsidRPr="00A66E78">
        <w:rPr>
          <w:b/>
        </w:rPr>
        <w:t xml:space="preserve">” is used to describe any or all of these methods of achieving a </w:t>
      </w:r>
      <w:r w:rsidR="008572B5" w:rsidRPr="00A66E78">
        <w:rPr>
          <w:b/>
        </w:rPr>
        <w:fldChar w:fldCharType="begin"/>
      </w:r>
      <w:r w:rsidR="008572B5" w:rsidRPr="00A66E78">
        <w:rPr>
          <w:b/>
        </w:rPr>
        <w:instrText xml:space="preserve"> REF Demand \h  \* MERGEFORMAT </w:instrText>
      </w:r>
      <w:r w:rsidR="008572B5" w:rsidRPr="00A66E78">
        <w:rPr>
          <w:b/>
        </w:rPr>
      </w:r>
      <w:r w:rsidR="008572B5" w:rsidRPr="00A66E78">
        <w:rPr>
          <w:b/>
        </w:rPr>
        <w:fldChar w:fldCharType="separate"/>
      </w:r>
      <w:r w:rsidR="00D12039" w:rsidRPr="0076424C">
        <w:rPr>
          <w:b/>
        </w:rPr>
        <w:t>Demand</w:t>
      </w:r>
      <w:r w:rsidR="008572B5" w:rsidRPr="00A66E78">
        <w:rPr>
          <w:b/>
        </w:rPr>
        <w:fldChar w:fldCharType="end"/>
      </w:r>
      <w:r w:rsidRPr="00A66E78">
        <w:rPr>
          <w:b/>
        </w:rPr>
        <w:t xml:space="preserve"> reduction.</w:t>
      </w:r>
    </w:p>
    <w:p w14:paraId="6E86161A" w14:textId="688B16E9" w:rsidR="00314B36" w:rsidRPr="00A66E78" w:rsidRDefault="00314B36">
      <w:pPr>
        <w:ind w:firstLine="0"/>
        <w:rPr>
          <w:b/>
        </w:rPr>
      </w:pPr>
      <w:r w:rsidRPr="00A66E78">
        <w:rPr>
          <w:b/>
        </w:rPr>
        <w:t xml:space="preserve">Data relating to </w:t>
      </w:r>
      <w:r w:rsidR="008572B5" w:rsidRPr="00A66E78">
        <w:rPr>
          <w:b/>
        </w:rPr>
        <w:fldChar w:fldCharType="begin"/>
      </w:r>
      <w:r w:rsidR="008572B5" w:rsidRPr="00A66E78">
        <w:rPr>
          <w:b/>
        </w:rPr>
        <w:instrText xml:space="preserve"> REF DemandControl \h  \* MERGEFORMAT </w:instrText>
      </w:r>
      <w:r w:rsidR="008572B5" w:rsidRPr="00A66E78">
        <w:rPr>
          <w:b/>
        </w:rPr>
      </w:r>
      <w:r w:rsidR="008572B5" w:rsidRPr="00A66E78">
        <w:rPr>
          <w:b/>
        </w:rPr>
        <w:fldChar w:fldCharType="separate"/>
      </w:r>
      <w:r w:rsidR="00D12039" w:rsidRPr="0076424C">
        <w:rPr>
          <w:b/>
        </w:rPr>
        <w:t>Demand Control</w:t>
      </w:r>
      <w:r w:rsidR="008572B5" w:rsidRPr="00A66E78">
        <w:rPr>
          <w:b/>
        </w:rPr>
        <w:fldChar w:fldCharType="end"/>
      </w:r>
      <w:r w:rsidRPr="00A66E78">
        <w:rPr>
          <w:b/>
        </w:rPr>
        <w:t xml:space="preserve"> should be expressed in MW.</w:t>
      </w:r>
    </w:p>
    <w:p w14:paraId="6E86161B" w14:textId="509C595C" w:rsidR="00314B36" w:rsidRPr="0076424C" w:rsidRDefault="00314B36">
      <w:smartTag w:uri="urn:schemas-microsoft-com:office:smarttags" w:element="stockticker">
        <w:r w:rsidRPr="0076424C">
          <w:t>DOC</w:t>
        </w:r>
      </w:smartTag>
      <w:r w:rsidRPr="0076424C">
        <w:t>6.1.3</w:t>
      </w:r>
      <w:r w:rsidRPr="0076424C">
        <w:tab/>
        <w:t xml:space="preserve">The situation where it is necessary to reduce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due to Civil Emergencies is dealt with in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w:t>
      </w:r>
    </w:p>
    <w:p w14:paraId="604F0D07" w14:textId="6865F11E" w:rsidR="00F225D5" w:rsidRPr="0076424C" w:rsidDel="00324936" w:rsidRDefault="00314B36">
      <w:pPr>
        <w:ind w:firstLine="0"/>
        <w:rPr>
          <w:del w:id="291" w:author="ENA" w:date="2023-07-14T09:19:00Z"/>
          <w:b/>
          <w:u w:val="single"/>
        </w:rPr>
      </w:pPr>
      <w:r w:rsidRPr="0076424C">
        <w:t xml:space="preserve">The Electricity Supply Emergency Code issued by the </w:t>
      </w:r>
      <w:r w:rsidR="00F22118">
        <w:t>lead government department for energy emergencies</w:t>
      </w:r>
      <w:r w:rsidRPr="0076424C">
        <w:t xml:space="preserve"> (as amended from time to time) provides that in certain circumstances consumers are given a certain degree of “protection” when rota disconnections are implemented pursuant to a direction under the Energy Act 1976.  No such protection can be given under the</w:t>
      </w:r>
      <w:del w:id="292" w:author="ENA" w:date="2023-07-14T12:51:00Z">
        <w:r w:rsidRPr="0076424C" w:rsidDel="00D03622">
          <w:delText xml:space="preserve"> </w:delText>
        </w:r>
      </w:del>
      <w:r w:rsidRPr="0076424C">
        <w:t xml:space="preserve"> </w:t>
      </w:r>
      <w:r w:rsidR="00786E2C">
        <w:fldChar w:fldCharType="begin"/>
      </w:r>
      <w:r w:rsidR="00F60EFA">
        <w:instrText xml:space="preserve"> REF GridCode \h  \* MERGEFORMAT </w:instrText>
      </w:r>
      <w:r w:rsidR="00786E2C">
        <w:fldChar w:fldCharType="separate"/>
      </w:r>
      <w:r w:rsidR="00D12039" w:rsidRPr="0076424C">
        <w:rPr>
          <w:b/>
        </w:rPr>
        <w:t>Grid Code</w:t>
      </w:r>
      <w:r w:rsidR="00786E2C">
        <w:fldChar w:fldCharType="end"/>
      </w:r>
      <w:r w:rsidRPr="0076424C">
        <w:rPr>
          <w:b/>
        </w:rPr>
        <w:t xml:space="preserve"> </w:t>
      </w:r>
      <w:r w:rsidRPr="0076424C">
        <w:t xml:space="preserve">or this section of the </w:t>
      </w:r>
      <w:r w:rsidR="008572B5">
        <w:fldChar w:fldCharType="begin"/>
      </w:r>
      <w:r w:rsidR="008572B5">
        <w:instrText xml:space="preserve"> REF DistributionCode \h  \* MERGEFORMAT </w:instrText>
      </w:r>
      <w:r w:rsidR="008572B5">
        <w:fldChar w:fldCharType="separate"/>
      </w:r>
      <w:r w:rsidR="00D12039" w:rsidRPr="0076424C">
        <w:rPr>
          <w:b/>
        </w:rPr>
        <w:t>Distribution Code</w:t>
      </w:r>
      <w:r w:rsidR="008572B5">
        <w:fldChar w:fldCharType="end"/>
      </w:r>
      <w:ins w:id="293" w:author="ENA" w:date="2023-07-12T10:22:00Z">
        <w:r w:rsidR="00DD682E">
          <w:t xml:space="preserve"> </w:t>
        </w:r>
      </w:ins>
      <w:del w:id="294" w:author="ENA" w:date="2023-07-12T10:23:00Z">
        <w:r w:rsidRPr="007C6015" w:rsidDel="00DD682E">
          <w:rPr>
            <w:bCs/>
          </w:rPr>
          <w:delText>.</w:delText>
        </w:r>
      </w:del>
    </w:p>
    <w:p w14:paraId="67D2620A" w14:textId="77777777" w:rsidR="00324936" w:rsidRDefault="00324936" w:rsidP="00324936">
      <w:pPr>
        <w:ind w:firstLine="0"/>
        <w:rPr>
          <w:ins w:id="295" w:author="ENA" w:date="2023-07-14T09:19:00Z"/>
          <w:b/>
        </w:rPr>
      </w:pPr>
      <w:ins w:id="296" w:author="ENA" w:date="2023-07-14T09:19:00Z">
        <w:r w:rsidRPr="00324936">
          <w:rPr>
            <w:u w:val="single"/>
          </w:rPr>
          <w:t>except</w:t>
        </w:r>
        <w:r w:rsidRPr="007C6015">
          <w:rPr>
            <w:bCs/>
          </w:rPr>
          <w:t>:</w:t>
        </w:r>
      </w:ins>
    </w:p>
    <w:p w14:paraId="0D080D8D" w14:textId="289A0E09" w:rsidR="00324936" w:rsidRPr="00F225D5" w:rsidRDefault="00324936" w:rsidP="00324936">
      <w:pPr>
        <w:pStyle w:val="ListParagraph"/>
        <w:numPr>
          <w:ilvl w:val="0"/>
          <w:numId w:val="100"/>
        </w:numPr>
        <w:spacing w:after="120"/>
        <w:ind w:left="1843" w:hanging="425"/>
        <w:contextualSpacing w:val="0"/>
        <w:rPr>
          <w:ins w:id="297" w:author="ENA" w:date="2023-07-14T09:19:00Z"/>
          <w:bCs/>
          <w:u w:val="single"/>
        </w:rPr>
      </w:pPr>
      <w:ins w:id="298" w:author="ENA" w:date="2023-07-14T09:19:00Z">
        <w:r w:rsidRPr="00F225D5">
          <w:rPr>
            <w:bCs/>
          </w:rPr>
          <w:t>in relation to</w:t>
        </w:r>
        <w:r w:rsidRPr="00F225D5">
          <w:rPr>
            <w:b/>
          </w:rPr>
          <w:t xml:space="preserve"> Customer Demand</w:t>
        </w:r>
        <w:r w:rsidRPr="00F225D5">
          <w:rPr>
            <w:bCs/>
          </w:rPr>
          <w:t xml:space="preserve"> reduction by disconnection initiated by the </w:t>
        </w:r>
        <w:r w:rsidRPr="00F225D5">
          <w:rPr>
            <w:b/>
          </w:rPr>
          <w:t>DNO</w:t>
        </w:r>
        <w:r w:rsidRPr="00F225D5">
          <w:rPr>
            <w:bCs/>
          </w:rPr>
          <w:t xml:space="preserve"> in accordance with DOC6.1.2</w:t>
        </w:r>
      </w:ins>
      <w:ins w:id="299" w:author="ENA" w:date="2023-07-14T09:20:00Z">
        <w:r w:rsidR="00A37342">
          <w:rPr>
            <w:bCs/>
          </w:rPr>
          <w:t xml:space="preserve"> </w:t>
        </w:r>
      </w:ins>
      <w:ins w:id="300" w:author="ENA" w:date="2023-07-14T09:19:00Z">
        <w:r w:rsidRPr="00F225D5">
          <w:rPr>
            <w:bCs/>
          </w:rPr>
          <w:t>(b); and</w:t>
        </w:r>
      </w:ins>
    </w:p>
    <w:p w14:paraId="08FCA4A1" w14:textId="4F887C48" w:rsidR="00324936" w:rsidRPr="00F225D5" w:rsidRDefault="00324936" w:rsidP="00324936">
      <w:pPr>
        <w:pStyle w:val="ListParagraph"/>
        <w:numPr>
          <w:ilvl w:val="0"/>
          <w:numId w:val="100"/>
        </w:numPr>
        <w:spacing w:after="120"/>
        <w:ind w:left="1843" w:hanging="425"/>
        <w:rPr>
          <w:ins w:id="301" w:author="ENA" w:date="2023-07-14T09:19:00Z"/>
          <w:bCs/>
        </w:rPr>
      </w:pPr>
      <w:ins w:id="302" w:author="ENA" w:date="2023-07-14T09:19:00Z">
        <w:r w:rsidRPr="00F225D5">
          <w:rPr>
            <w:bCs/>
          </w:rPr>
          <w:t xml:space="preserve">in relation to those </w:t>
        </w:r>
        <w:r w:rsidRPr="00F225D5">
          <w:rPr>
            <w:b/>
          </w:rPr>
          <w:t xml:space="preserve">Demand </w:t>
        </w:r>
        <w:r w:rsidRPr="00F225D5">
          <w:rPr>
            <w:bCs/>
          </w:rPr>
          <w:t>disconnection stages referred to in DOC6.4.3(a) and DOC6.4.3</w:t>
        </w:r>
      </w:ins>
      <w:ins w:id="303" w:author="ENA" w:date="2023-07-14T09:20:00Z">
        <w:r w:rsidR="00A37342">
          <w:rPr>
            <w:bCs/>
          </w:rPr>
          <w:t xml:space="preserve"> </w:t>
        </w:r>
      </w:ins>
      <w:ins w:id="304" w:author="ENA" w:date="2023-07-14T09:19:00Z">
        <w:r w:rsidRPr="00F225D5">
          <w:rPr>
            <w:bCs/>
          </w:rPr>
          <w:t>(b)</w:t>
        </w:r>
      </w:ins>
      <w:ins w:id="305" w:author="ENA" w:date="2023-07-14T09:20:00Z">
        <w:r w:rsidR="00A37342">
          <w:rPr>
            <w:bCs/>
          </w:rPr>
          <w:t xml:space="preserve"> </w:t>
        </w:r>
      </w:ins>
      <w:ins w:id="306" w:author="ENA" w:date="2023-07-14T09:19:00Z">
        <w:r w:rsidRPr="00F225D5">
          <w:rPr>
            <w:bCs/>
          </w:rPr>
          <w:t xml:space="preserve">(i); </w:t>
        </w:r>
      </w:ins>
    </w:p>
    <w:p w14:paraId="5F447620" w14:textId="77777777" w:rsidR="00324936" w:rsidRDefault="00324936" w:rsidP="00324936">
      <w:pPr>
        <w:spacing w:after="120"/>
        <w:ind w:firstLine="0"/>
        <w:rPr>
          <w:ins w:id="307" w:author="ENA" w:date="2023-07-14T09:20:00Z"/>
          <w:bCs/>
        </w:rPr>
      </w:pPr>
      <w:ins w:id="308" w:author="ENA" w:date="2023-07-14T09:19:00Z">
        <w:r w:rsidRPr="00F225D5">
          <w:rPr>
            <w:bCs/>
          </w:rPr>
          <w:lastRenderedPageBreak/>
          <w:t>in which case protection may be given, where technically feasible</w:t>
        </w:r>
        <w:r>
          <w:rPr>
            <w:bCs/>
          </w:rPr>
          <w:t>,</w:t>
        </w:r>
        <w:r w:rsidRPr="00F225D5">
          <w:rPr>
            <w:bCs/>
          </w:rPr>
          <w:t xml:space="preserve"> to pre-designated protected sites, </w:t>
        </w:r>
        <w:r w:rsidRPr="00F225D5">
          <w:rPr>
            <w:u w:val="single"/>
          </w:rPr>
          <w:t>although</w:t>
        </w:r>
        <w:r>
          <w:rPr>
            <w:u w:val="single"/>
          </w:rPr>
          <w:t>,</w:t>
        </w:r>
        <w:r w:rsidRPr="00F225D5">
          <w:rPr>
            <w:u w:val="single"/>
          </w:rPr>
          <w:t xml:space="preserve"> even in these situations</w:t>
        </w:r>
        <w:r>
          <w:rPr>
            <w:u w:val="single"/>
          </w:rPr>
          <w:t xml:space="preserve">, </w:t>
        </w:r>
        <w:r w:rsidRPr="00F225D5">
          <w:rPr>
            <w:u w:val="single"/>
          </w:rPr>
          <w:t>protection cannot be guaranteed.</w:t>
        </w:r>
        <w:r w:rsidRPr="00F225D5">
          <w:rPr>
            <w:b/>
            <w:bCs/>
            <w:u w:val="single"/>
          </w:rPr>
          <w:t xml:space="preserve"> </w:t>
        </w:r>
        <w:r w:rsidRPr="00F225D5">
          <w:rPr>
            <w:bCs/>
          </w:rPr>
          <w:t xml:space="preserve">The list of pre-designated protected sites is compiled and kept up to date by </w:t>
        </w:r>
        <w:r w:rsidRPr="00F225D5">
          <w:rPr>
            <w:b/>
          </w:rPr>
          <w:t>DNO</w:t>
        </w:r>
        <w:r w:rsidRPr="00F225D5">
          <w:rPr>
            <w:bCs/>
          </w:rPr>
          <w:t>s in accordance with the terms set out in the Electricity Supply Emergency Code.</w:t>
        </w:r>
      </w:ins>
    </w:p>
    <w:p w14:paraId="4373006A" w14:textId="77777777" w:rsidR="00700166" w:rsidRDefault="00700166" w:rsidP="00324936">
      <w:pPr>
        <w:spacing w:after="120"/>
        <w:ind w:firstLine="0"/>
        <w:rPr>
          <w:ins w:id="309" w:author="ENA" w:date="2023-07-14T09:19:00Z"/>
          <w:bCs/>
        </w:rPr>
      </w:pPr>
    </w:p>
    <w:p w14:paraId="6E86161D" w14:textId="00F16E58" w:rsidR="00314B36" w:rsidRPr="0076424C" w:rsidRDefault="00314B36">
      <w:pPr>
        <w:rPr>
          <w:u w:val="single"/>
        </w:rPr>
      </w:pPr>
      <w:smartTag w:uri="urn:schemas-microsoft-com:office:smarttags" w:element="stockticker">
        <w:r w:rsidRPr="0076424C">
          <w:t>DOC</w:t>
        </w:r>
      </w:smartTag>
      <w:r w:rsidRPr="0076424C">
        <w:t>6.1.4</w:t>
      </w:r>
      <w:r w:rsidRPr="0076424C">
        <w:tab/>
        <w:t xml:space="preserve">Connections between </w:t>
      </w:r>
      <w:r w:rsidR="004F4987">
        <w:t xml:space="preserve">any </w:t>
      </w:r>
      <w:r w:rsidR="008572B5">
        <w:fldChar w:fldCharType="begin"/>
      </w:r>
      <w:r w:rsidR="008572B5">
        <w:instrText xml:space="preserve"> REF PowerStation \h  \* MERGEFORMAT </w:instrText>
      </w:r>
      <w:r w:rsidR="008572B5">
        <w:fldChar w:fldCharType="separate"/>
      </w:r>
      <w:r w:rsidR="00D12039" w:rsidRPr="0076424C">
        <w:rPr>
          <w:b/>
        </w:rPr>
        <w:t>Power Station</w:t>
      </w:r>
      <w:r w:rsidR="008572B5">
        <w:fldChar w:fldCharType="end"/>
      </w:r>
      <w:r w:rsidRPr="0076424C">
        <w:t xml:space="preserve"> comprising </w:t>
      </w:r>
      <w:r w:rsidR="001468A7">
        <w:fldChar w:fldCharType="begin"/>
      </w:r>
      <w:r w:rsidR="001468A7">
        <w:instrText xml:space="preserve"> REF pgm \h </w:instrText>
      </w:r>
      <w:r w:rsidR="001468A7">
        <w:fldChar w:fldCharType="separate"/>
      </w:r>
      <w:r w:rsidR="00D12039">
        <w:rPr>
          <w:b/>
        </w:rPr>
        <w:t>Power Generating Module</w:t>
      </w:r>
      <w:r w:rsidR="001468A7">
        <w:fldChar w:fldCharType="end"/>
      </w:r>
      <w:r w:rsidR="000F2F3C" w:rsidRPr="000F2F3C">
        <w:rPr>
          <w:b/>
        </w:rPr>
        <w:t>(</w:t>
      </w:r>
      <w:r w:rsidRPr="0076424C">
        <w:rPr>
          <w:b/>
        </w:rPr>
        <w:t xml:space="preserve">s) </w:t>
      </w:r>
      <w:r w:rsidRPr="0076424C">
        <w:t>which comprise or contain</w:t>
      </w:r>
      <w:r w:rsidRPr="0076424C">
        <w:rPr>
          <w:b/>
        </w:rPr>
        <w:t xml:space="preserve"> </w:t>
      </w:r>
      <w:r w:rsidR="008572B5">
        <w:fldChar w:fldCharType="begin"/>
      </w:r>
      <w:r w:rsidR="008572B5">
        <w:instrText xml:space="preserve"> REF BMUnit \h  \* MERGEFORMAT </w:instrText>
      </w:r>
      <w:r w:rsidR="008572B5">
        <w:fldChar w:fldCharType="separate"/>
      </w:r>
      <w:r w:rsidR="00D12039" w:rsidRPr="0076424C">
        <w:rPr>
          <w:b/>
        </w:rPr>
        <w:t>BM Unit</w:t>
      </w:r>
      <w:r w:rsidR="008572B5">
        <w:fldChar w:fldCharType="end"/>
      </w:r>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D12039" w:rsidRPr="0076424C">
        <w:rPr>
          <w:b/>
        </w:rPr>
        <w:t>Balancing Mechanism</w:t>
      </w:r>
      <w:r w:rsidR="008572B5">
        <w:fldChar w:fldCharType="end"/>
      </w:r>
      <w:r w:rsidRPr="0076424C">
        <w:t xml:space="preserve"> and a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rPr>
          <w:b/>
        </w:rPr>
        <w:t xml:space="preserve"> </w:t>
      </w:r>
      <w:r w:rsidRPr="0076424C">
        <w:t xml:space="preserve">will not, as far as is possible, be disconnected by a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pursuant to the provisions of </w:t>
      </w:r>
      <w:smartTag w:uri="urn:schemas-microsoft-com:office:smarttags" w:element="stockticker">
        <w:r w:rsidRPr="0076424C">
          <w:t>DOC</w:t>
        </w:r>
      </w:smartTag>
      <w:r w:rsidRPr="0076424C">
        <w:t>6 insofar as that would interrupt supplies.</w:t>
      </w:r>
    </w:p>
    <w:p w14:paraId="6E86161E" w14:textId="0D1E06D7" w:rsidR="00314B36" w:rsidRPr="0076424C" w:rsidRDefault="00314B36">
      <w:pPr>
        <w:pStyle w:val="Indent1"/>
      </w:pPr>
      <w:r w:rsidRPr="0076424C">
        <w:t>(a)</w:t>
      </w:r>
      <w:r w:rsidRPr="0076424C">
        <w:tab/>
        <w:t xml:space="preserve">For the purpose of operation of the </w:t>
      </w:r>
      <w:r w:rsidR="008572B5">
        <w:fldChar w:fldCharType="begin"/>
      </w:r>
      <w:r w:rsidR="008572B5">
        <w:instrText xml:space="preserve"> REF PowerStation \h  \* MERGEFORMAT </w:instrText>
      </w:r>
      <w:r w:rsidR="008572B5">
        <w:fldChar w:fldCharType="separate"/>
      </w:r>
      <w:r w:rsidR="00D12039" w:rsidRPr="0076424C">
        <w:rPr>
          <w:b/>
        </w:rPr>
        <w:t>Power Station</w:t>
      </w:r>
      <w:r w:rsidR="008572B5">
        <w:fldChar w:fldCharType="end"/>
      </w:r>
      <w:r w:rsidRPr="0076424C">
        <w:rPr>
          <w:b/>
        </w:rPr>
        <w:t xml:space="preserve"> </w:t>
      </w:r>
      <w:r w:rsidRPr="0076424C">
        <w:t>(including start-up and shutting down).</w:t>
      </w:r>
    </w:p>
    <w:p w14:paraId="6E86161F" w14:textId="0FF48186" w:rsidR="00314B36" w:rsidRPr="0076424C" w:rsidRDefault="00314B36">
      <w:pPr>
        <w:pStyle w:val="Indent1"/>
      </w:pPr>
      <w:r w:rsidRPr="0076424C">
        <w:t>(b)</w:t>
      </w:r>
      <w:r w:rsidRPr="0076424C">
        <w:tab/>
        <w:t xml:space="preserve">For the purposes of keeping the </w:t>
      </w:r>
      <w:r w:rsidR="008572B5">
        <w:fldChar w:fldCharType="begin"/>
      </w:r>
      <w:r w:rsidR="008572B5">
        <w:instrText xml:space="preserve"> REF PowerStation \h  \* MERGEFORMAT </w:instrText>
      </w:r>
      <w:r w:rsidR="008572B5">
        <w:fldChar w:fldCharType="separate"/>
      </w:r>
      <w:r w:rsidR="00D12039" w:rsidRPr="0076424C">
        <w:rPr>
          <w:b/>
        </w:rPr>
        <w:t>Power Station</w:t>
      </w:r>
      <w:r w:rsidR="008572B5">
        <w:fldChar w:fldCharType="end"/>
      </w:r>
      <w:r w:rsidRPr="0076424C">
        <w:t xml:space="preserve"> in a state that it could be started-up when it is off–load for ordinary operational reasons.</w:t>
      </w:r>
    </w:p>
    <w:p w14:paraId="6E861620" w14:textId="77777777" w:rsidR="00314B36" w:rsidRPr="0076424C" w:rsidRDefault="00314B36">
      <w:pPr>
        <w:pStyle w:val="Indent1"/>
      </w:pPr>
      <w:r w:rsidRPr="0076424C">
        <w:t>(c)</w:t>
      </w:r>
      <w:r w:rsidRPr="0076424C">
        <w:tab/>
        <w:t>For the purpose of compliance with the requirements of a Nuclear Site Licence.</w:t>
      </w:r>
    </w:p>
    <w:p w14:paraId="6E861621" w14:textId="28D43A40" w:rsidR="00314B36" w:rsidRPr="0076424C" w:rsidRDefault="008572B5">
      <w:pPr>
        <w:ind w:firstLine="0"/>
      </w:pPr>
      <w:r>
        <w:fldChar w:fldCharType="begin"/>
      </w:r>
      <w:r>
        <w:instrText xml:space="preserve"> REF DemandControl \h  \* MERGEFORMAT </w:instrText>
      </w:r>
      <w:r>
        <w:fldChar w:fldCharType="separate"/>
      </w:r>
      <w:r w:rsidR="00D12039" w:rsidRPr="0076424C">
        <w:rPr>
          <w:b/>
        </w:rPr>
        <w:t>Demand Control</w:t>
      </w:r>
      <w:r>
        <w:fldChar w:fldCharType="end"/>
      </w:r>
      <w:r w:rsidR="00314B36" w:rsidRPr="0076424C">
        <w:rPr>
          <w:b/>
        </w:rPr>
        <w:t xml:space="preserve"> </w:t>
      </w:r>
      <w:r w:rsidR="00314B36" w:rsidRPr="0076424C">
        <w:t xml:space="preserve">pursuant to this </w:t>
      </w:r>
      <w:smartTag w:uri="urn:schemas-microsoft-com:office:smarttags" w:element="stockticker">
        <w:r w:rsidR="00314B36" w:rsidRPr="0076424C">
          <w:rPr>
            <w:b/>
          </w:rPr>
          <w:t>DOC</w:t>
        </w:r>
      </w:smartTag>
      <w:r w:rsidR="00314B36" w:rsidRPr="0076424C">
        <w:rPr>
          <w:b/>
        </w:rPr>
        <w:t xml:space="preserve">6 </w:t>
      </w:r>
      <w:r w:rsidR="00314B36" w:rsidRPr="0076424C">
        <w:t>therefore applies subject to this exception.</w:t>
      </w:r>
    </w:p>
    <w:p w14:paraId="6E861622" w14:textId="41D9A1FA" w:rsidR="00314B36" w:rsidRPr="0076424C" w:rsidRDefault="00314B36">
      <w:smartTag w:uri="urn:schemas-microsoft-com:office:smarttags" w:element="stockticker">
        <w:r w:rsidRPr="0076424C">
          <w:t>DOC</w:t>
        </w:r>
      </w:smartTag>
      <w:r w:rsidRPr="0076424C">
        <w:t>6.1.5</w:t>
      </w:r>
      <w:r w:rsidRPr="0076424C">
        <w:tab/>
        <w:t xml:space="preserve">The control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between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and</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D12039" w:rsidRPr="0076424C">
        <w:rPr>
          <w:b/>
        </w:rPr>
        <w:t>National Electricity Transmission System</w:t>
      </w:r>
      <w:r w:rsidR="008572B5">
        <w:fldChar w:fldCharType="end"/>
      </w:r>
      <w:r w:rsidR="008B238E" w:rsidRPr="0076424C">
        <w:rPr>
          <w:b/>
        </w:rPr>
        <w:t xml:space="preserve"> </w:t>
      </w:r>
      <w:r w:rsidRPr="0076424C">
        <w:t xml:space="preserve">will be carried out in accordance with Operating Code of the  </w:t>
      </w:r>
      <w:r w:rsidR="00786E2C">
        <w:fldChar w:fldCharType="begin"/>
      </w:r>
      <w:r w:rsidR="00F60EFA">
        <w:instrText xml:space="preserve"> REF GridCode \h  \* MERGEFORMAT </w:instrText>
      </w:r>
      <w:r w:rsidR="00786E2C">
        <w:fldChar w:fldCharType="separate"/>
      </w:r>
      <w:r w:rsidR="00D12039" w:rsidRPr="0076424C">
        <w:rPr>
          <w:b/>
        </w:rPr>
        <w:t>Grid Code</w:t>
      </w:r>
      <w:r w:rsidR="00786E2C">
        <w:fldChar w:fldCharType="end"/>
      </w:r>
      <w:r w:rsidRPr="0076424C">
        <w:t xml:space="preserve"> and is outwith the scope of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w:t>
      </w:r>
    </w:p>
    <w:p w14:paraId="6E861623" w14:textId="77777777" w:rsidR="00314B36" w:rsidRPr="0076424C" w:rsidRDefault="00314B36">
      <w:pPr>
        <w:rPr>
          <w:b/>
        </w:rPr>
      </w:pPr>
      <w:smartTag w:uri="urn:schemas-microsoft-com:office:smarttags" w:element="stockticker">
        <w:r w:rsidRPr="0076424C">
          <w:t>DOC</w:t>
        </w:r>
      </w:smartTag>
      <w:r w:rsidRPr="0076424C">
        <w:t>6.2</w:t>
      </w:r>
      <w:r w:rsidRPr="0076424C">
        <w:tab/>
      </w:r>
      <w:r w:rsidRPr="0076424C">
        <w:rPr>
          <w:b/>
        </w:rPr>
        <w:t>Objective</w:t>
      </w:r>
    </w:p>
    <w:p w14:paraId="6E861624" w14:textId="02AEDBED" w:rsidR="00314B36" w:rsidRPr="0076424C" w:rsidRDefault="00314B36">
      <w:pPr>
        <w:ind w:firstLine="0"/>
      </w:pPr>
      <w:r w:rsidRPr="0076424C">
        <w:t xml:space="preserve">To establish procedures to enable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following an instruction of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D12039">
        <w:rPr>
          <w:b/>
        </w:rPr>
        <w:t>NGESO</w:t>
      </w:r>
      <w:r w:rsidR="00392666">
        <w:rPr>
          <w:szCs w:val="24"/>
        </w:rPr>
        <w:fldChar w:fldCharType="end"/>
      </w:r>
      <w:r w:rsidRPr="0076424C">
        <w:t xml:space="preserve"> or otherwise, to achieve reduction in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that will either avoid or relieve operating problems on the </w:t>
      </w:r>
      <w:r w:rsidR="008572B5">
        <w:fldChar w:fldCharType="begin"/>
      </w:r>
      <w:r w:rsidR="008572B5">
        <w:instrText xml:space="preserve"> REF NETS \h  \* MERGEFORMAT </w:instrText>
      </w:r>
      <w:r w:rsidR="008572B5">
        <w:fldChar w:fldCharType="separate"/>
      </w:r>
      <w:r w:rsidR="00D12039"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in whole or in part in a manner that does not discriminate against or unduly prefer any one or any group of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s</w:t>
      </w:r>
      <w:r w:rsidRPr="0076424C">
        <w:t xml:space="preserve"> or their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 xml:space="preserve">s </w:t>
      </w:r>
      <w:r w:rsidRPr="0076424C">
        <w:t xml:space="preserve">or </w:t>
      </w:r>
      <w:r w:rsidR="008572B5">
        <w:fldChar w:fldCharType="begin"/>
      </w:r>
      <w:r w:rsidR="008572B5">
        <w:instrText xml:space="preserve"> REF OtherAuthorisedDistributor \h  \* MERGEFORMAT </w:instrText>
      </w:r>
      <w:r w:rsidR="008572B5">
        <w:fldChar w:fldCharType="separate"/>
      </w:r>
      <w:r w:rsidR="00D12039" w:rsidRPr="0076424C">
        <w:rPr>
          <w:b/>
        </w:rPr>
        <w:t>Other Authorised Distributor</w:t>
      </w:r>
      <w:r w:rsidR="008572B5">
        <w:fldChar w:fldCharType="end"/>
      </w:r>
      <w:r w:rsidRPr="0076424C">
        <w:rPr>
          <w:b/>
        </w:rPr>
        <w:t>s</w:t>
      </w:r>
      <w:r w:rsidRPr="0076424C">
        <w:t xml:space="preserve"> in accordance with the </w:t>
      </w:r>
      <w:r w:rsidR="008572B5">
        <w:fldChar w:fldCharType="begin"/>
      </w:r>
      <w:r w:rsidR="008572B5">
        <w:instrText xml:space="preserve"> REF DistributionLicence \h  \* MERGEFORMAT </w:instrText>
      </w:r>
      <w:r w:rsidR="008572B5">
        <w:fldChar w:fldCharType="separate"/>
      </w:r>
      <w:r w:rsidR="00D12039" w:rsidRPr="0076424C">
        <w:rPr>
          <w:b/>
        </w:rPr>
        <w:t>Distribution Licence</w:t>
      </w:r>
      <w:r w:rsidR="008572B5">
        <w:fldChar w:fldCharType="end"/>
      </w:r>
      <w:r w:rsidRPr="0076424C">
        <w:t>.</w:t>
      </w:r>
    </w:p>
    <w:p w14:paraId="6E861625" w14:textId="77777777" w:rsidR="00314B36" w:rsidRPr="0076424C" w:rsidRDefault="00314B36">
      <w:smartTag w:uri="urn:schemas-microsoft-com:office:smarttags" w:element="stockticker">
        <w:r w:rsidRPr="0076424C">
          <w:t>DOC</w:t>
        </w:r>
      </w:smartTag>
      <w:r w:rsidRPr="0076424C">
        <w:t>6.3</w:t>
      </w:r>
      <w:r w:rsidRPr="0076424C">
        <w:tab/>
      </w:r>
      <w:r w:rsidRPr="0076424C">
        <w:rPr>
          <w:b/>
        </w:rPr>
        <w:t>Scope</w:t>
      </w:r>
    </w:p>
    <w:p w14:paraId="6E861626" w14:textId="7033CA9D" w:rsidR="00314B36" w:rsidRPr="0076424C" w:rsidRDefault="00314B36">
      <w:pPr>
        <w:pStyle w:val="BodyTextIndent3"/>
      </w:pPr>
      <w:r w:rsidRPr="0076424C">
        <w:tab/>
        <w:t xml:space="preserve">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will apply to </w:t>
      </w:r>
      <w:r w:rsidRPr="0076424C">
        <w:rPr>
          <w:spacing w:val="5"/>
        </w:rPr>
        <w:t>the</w:t>
      </w:r>
      <w:r w:rsidRPr="0076424C">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means:</w:t>
      </w:r>
    </w:p>
    <w:p w14:paraId="6E861627" w14:textId="6AFEB97B" w:rsidR="00314B36" w:rsidRPr="0076424C" w:rsidRDefault="00314B36">
      <w:pPr>
        <w:pStyle w:val="Indent1"/>
      </w:pPr>
      <w:r w:rsidRPr="0076424C">
        <w:t>(a)</w:t>
      </w:r>
      <w:r w:rsidRPr="0076424C">
        <w:tab/>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(it is not intended that the </w:t>
      </w:r>
      <w:r w:rsidR="008572B5">
        <w:fldChar w:fldCharType="begin"/>
      </w:r>
      <w:r w:rsidR="008572B5">
        <w:instrText xml:space="preserve"> REF DistributionCode \h  \* MERGEFORMAT </w:instrText>
      </w:r>
      <w:r w:rsidR="008572B5">
        <w:fldChar w:fldCharType="separate"/>
      </w:r>
      <w:r w:rsidR="00D12039" w:rsidRPr="0076424C">
        <w:rPr>
          <w:b/>
        </w:rPr>
        <w:t>Distribution Code</w:t>
      </w:r>
      <w:r w:rsidR="008572B5">
        <w:fldChar w:fldCharType="end"/>
      </w:r>
      <w:r w:rsidRPr="0076424C">
        <w:rPr>
          <w:b/>
        </w:rPr>
        <w:t xml:space="preserve"> </w:t>
      </w:r>
      <w:r w:rsidRPr="0076424C">
        <w:t xml:space="preserve">shall apply to small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individually).</w:t>
      </w:r>
    </w:p>
    <w:p w14:paraId="6E861628" w14:textId="17282071"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D12039" w:rsidRPr="0076424C">
        <w:rPr>
          <w:b/>
        </w:rPr>
        <w:t>Embedded Generator</w:t>
      </w:r>
      <w:r w:rsidR="008572B5">
        <w:fldChar w:fldCharType="end"/>
      </w:r>
      <w:r w:rsidRPr="0076424C">
        <w:rPr>
          <w:b/>
        </w:rPr>
        <w:t>s</w:t>
      </w:r>
      <w:r w:rsidRPr="0076424C">
        <w:t>.</w:t>
      </w:r>
    </w:p>
    <w:p w14:paraId="6E861629" w14:textId="18937DC6"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D12039"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w:t>
      </w:r>
    </w:p>
    <w:p w14:paraId="6E86162A" w14:textId="07ACCFC6" w:rsidR="00314B36" w:rsidRPr="0076424C" w:rsidRDefault="00314B36">
      <w:smartTag w:uri="urn:schemas-microsoft-com:office:smarttags" w:element="stockticker">
        <w:r w:rsidRPr="0076424C">
          <w:t>DOC</w:t>
        </w:r>
      </w:smartTag>
      <w:r w:rsidRPr="0076424C">
        <w:t>6.3.2</w:t>
      </w:r>
      <w:r w:rsidRPr="0076424C">
        <w:tab/>
        <w:t xml:space="preserve">Implementation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may affect all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 xml:space="preserve">s’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and where applicable, contractual arrangements between</w:t>
      </w:r>
      <w:r w:rsidRPr="0076424C">
        <w:rPr>
          <w:b/>
        </w:rPr>
        <w:t xml:space="preserve">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s</w:t>
      </w:r>
      <w:r w:rsidRPr="0076424C">
        <w:t xml:space="preserve"> and their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may need to reflect this.</w:t>
      </w:r>
    </w:p>
    <w:p w14:paraId="6E86162B" w14:textId="1A0F4EBB" w:rsidR="00314B36" w:rsidRPr="0076424C" w:rsidRDefault="00314B36">
      <w:smartTag w:uri="urn:schemas-microsoft-com:office:smarttags" w:element="stockticker">
        <w:r w:rsidRPr="0076424C">
          <w:t>DOC</w:t>
        </w:r>
      </w:smartTag>
      <w:r w:rsidRPr="0076424C">
        <w:t>6.4</w:t>
      </w:r>
      <w:r w:rsidRPr="0076424C">
        <w:tab/>
      </w:r>
      <w:r w:rsidRPr="0076424C">
        <w:rPr>
          <w:b/>
        </w:rPr>
        <w:t xml:space="preserve">Operational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rPr>
          <w:b/>
        </w:rPr>
        <w:t xml:space="preserve"> Load Reduction Arrangements</w:t>
      </w:r>
    </w:p>
    <w:p w14:paraId="6E86162C" w14:textId="17C46317" w:rsidR="00314B36" w:rsidRPr="0076424C" w:rsidRDefault="00314B36">
      <w:smartTag w:uri="urn:schemas-microsoft-com:office:smarttags" w:element="stockticker">
        <w:r w:rsidRPr="0076424C">
          <w:t>DOC</w:t>
        </w:r>
      </w:smartTag>
      <w:r w:rsidRPr="0076424C">
        <w:t>6.4.1</w:t>
      </w:r>
      <w:r w:rsidRPr="0076424C">
        <w:tab/>
        <w:t xml:space="preserve">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will arrange within its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a scheme to reduce load in a controlled manner by reducing voltage and/or by disconnecting </w:t>
      </w:r>
      <w:r w:rsidRPr="0076424C">
        <w:rPr>
          <w:b/>
        </w:rPr>
        <w:t>Customers</w:t>
      </w:r>
      <w:r w:rsidRPr="0076424C">
        <w:t xml:space="preserve"> and/or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w:t>
      </w:r>
    </w:p>
    <w:p w14:paraId="6E86162D" w14:textId="1D85EE1F" w:rsidR="00314B36" w:rsidRPr="0076424C" w:rsidRDefault="00314B36">
      <w:smartTag w:uri="urn:schemas-microsoft-com:office:smarttags" w:element="stockticker">
        <w:r w:rsidRPr="0076424C">
          <w:lastRenderedPageBreak/>
          <w:t>DOC</w:t>
        </w:r>
      </w:smartTag>
      <w:r w:rsidRPr="0076424C">
        <w:t>6.4.2</w:t>
      </w:r>
      <w:r w:rsidRPr="0076424C">
        <w:tab/>
        <w:t xml:space="preserve">A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t xml:space="preserve"> of warnings will be contained within the load reduction arrangements to give notice, wherever practical, of impending implementation.</w:t>
      </w:r>
    </w:p>
    <w:p w14:paraId="0A8FEB6C" w14:textId="77777777" w:rsidR="00D12DED" w:rsidRDefault="00314B36" w:rsidP="00D12DED">
      <w:pPr>
        <w:spacing w:after="120"/>
        <w:ind w:left="1344" w:hanging="1344"/>
        <w:rPr>
          <w:bCs/>
        </w:rPr>
      </w:pPr>
      <w:smartTag w:uri="urn:schemas-microsoft-com:office:smarttags" w:element="stockticker">
        <w:r w:rsidRPr="0076424C">
          <w:t>DOC</w:t>
        </w:r>
      </w:smartTag>
      <w:r w:rsidRPr="0076424C">
        <w:t>6.4.3</w:t>
      </w:r>
      <w:r w:rsidRPr="0076424C">
        <w:tab/>
        <w:t xml:space="preserve">The </w:t>
      </w:r>
      <w:r w:rsidR="008572B5">
        <w:fldChar w:fldCharType="begin"/>
      </w:r>
      <w:r w:rsidR="008572B5">
        <w:instrText xml:space="preserve"> REF DNO \h  \* MERGEFORMAT </w:instrText>
      </w:r>
      <w:r w:rsidR="008572B5">
        <w:fldChar w:fldCharType="separate"/>
      </w:r>
      <w:r w:rsidR="00D12039" w:rsidRPr="00F83866">
        <w:rPr>
          <w:b/>
        </w:rPr>
        <w:t>DNO</w:t>
      </w:r>
      <w:r w:rsidR="008572B5">
        <w:fldChar w:fldCharType="end"/>
      </w:r>
      <w:r w:rsidRPr="00F83866">
        <w:rPr>
          <w:b/>
        </w:rPr>
        <w:t xml:space="preserve"> </w:t>
      </w:r>
      <w:r w:rsidRPr="0076424C">
        <w:t xml:space="preserve">will arrange to have available within the </w:t>
      </w:r>
      <w:r w:rsidR="008572B5">
        <w:fldChar w:fldCharType="begin"/>
      </w:r>
      <w:r w:rsidR="008572B5">
        <w:instrText xml:space="preserve"> REF DNOsSystem \h  \* MERGEFORMAT </w:instrText>
      </w:r>
      <w:r w:rsidR="008572B5">
        <w:fldChar w:fldCharType="separate"/>
      </w:r>
      <w:r w:rsidR="00D12039" w:rsidRPr="00F83866">
        <w:rPr>
          <w:b/>
        </w:rPr>
        <w:t>DNO’s Distribution System</w:t>
      </w:r>
      <w:r w:rsidR="008572B5">
        <w:fldChar w:fldCharType="end"/>
      </w:r>
      <w:r w:rsidRPr="0076424C">
        <w:t xml:space="preserve"> four</w:t>
      </w:r>
      <w:ins w:id="310" w:author="ENA" w:date="2023-07-12T10:27:00Z">
        <w:r w:rsidR="00A97D9F">
          <w:t xml:space="preserve"> or five</w:t>
        </w:r>
      </w:ins>
      <w:r w:rsidRPr="0076424C">
        <w:t xml:space="preserve"> stages of </w:t>
      </w:r>
      <w:r w:rsidR="008572B5">
        <w:fldChar w:fldCharType="begin"/>
      </w:r>
      <w:r w:rsidR="008572B5">
        <w:instrText xml:space="preserve"> REF DemandControl \h  \* MERGEFORMAT </w:instrText>
      </w:r>
      <w:r w:rsidR="008572B5">
        <w:fldChar w:fldCharType="separate"/>
      </w:r>
      <w:r w:rsidR="00D12039" w:rsidRPr="00F83866">
        <w:rPr>
          <w:b/>
        </w:rPr>
        <w:t>Demand Control</w:t>
      </w:r>
      <w:r w:rsidR="008572B5">
        <w:fldChar w:fldCharType="end"/>
      </w:r>
      <w:ins w:id="311" w:author="ENA" w:date="2023-07-14T11:58:00Z">
        <w:r w:rsidR="00917E37">
          <w:t>.</w:t>
        </w:r>
        <w:r w:rsidR="00917E37" w:rsidRPr="00F83866">
          <w:rPr>
            <w:bCs/>
          </w:rPr>
          <w:t xml:space="preserve"> </w:t>
        </w:r>
      </w:ins>
    </w:p>
    <w:p w14:paraId="4F40BEB4" w14:textId="32914850" w:rsidR="00917E37" w:rsidRPr="00D12DED" w:rsidRDefault="00917E37" w:rsidP="00FE3652">
      <w:pPr>
        <w:pStyle w:val="ListParagraph"/>
        <w:numPr>
          <w:ilvl w:val="0"/>
          <w:numId w:val="103"/>
        </w:numPr>
        <w:spacing w:after="120"/>
        <w:ind w:left="1701" w:hanging="357"/>
        <w:contextualSpacing w:val="0"/>
        <w:rPr>
          <w:ins w:id="312" w:author="ENA" w:date="2023-07-14T11:58:00Z"/>
          <w:bCs/>
        </w:rPr>
      </w:pPr>
      <w:ins w:id="313" w:author="ENA" w:date="2023-07-14T11:58:00Z">
        <w:r w:rsidRPr="00D12DED">
          <w:rPr>
            <w:bCs/>
          </w:rPr>
          <w:t xml:space="preserve">Where four stages are made available they shall comprise four </w:t>
        </w:r>
        <w:r w:rsidRPr="00D12DED">
          <w:rPr>
            <w:b/>
          </w:rPr>
          <w:t xml:space="preserve">Demand </w:t>
        </w:r>
        <w:r w:rsidRPr="00D12DED">
          <w:rPr>
            <w:bCs/>
          </w:rPr>
          <w:t xml:space="preserve">disconnection stages each of which can be reasonably be expected to deliver between four and six percent </w:t>
        </w:r>
        <w:r w:rsidRPr="00D12DED">
          <w:rPr>
            <w:b/>
          </w:rPr>
          <w:t xml:space="preserve">Demand </w:t>
        </w:r>
        <w:r w:rsidRPr="00D12DED">
          <w:rPr>
            <w:bCs/>
          </w:rPr>
          <w:t>reduction.</w:t>
        </w:r>
      </w:ins>
    </w:p>
    <w:p w14:paraId="01E0D137" w14:textId="77777777" w:rsidR="00917E37" w:rsidRPr="002154DF" w:rsidRDefault="00917E37" w:rsidP="00FE3652">
      <w:pPr>
        <w:pStyle w:val="ListParagraph"/>
        <w:numPr>
          <w:ilvl w:val="0"/>
          <w:numId w:val="103"/>
        </w:numPr>
        <w:spacing w:after="120"/>
        <w:ind w:left="1704"/>
        <w:contextualSpacing w:val="0"/>
        <w:rPr>
          <w:ins w:id="314" w:author="ENA" w:date="2023-07-14T11:58:00Z"/>
          <w:bCs/>
        </w:rPr>
      </w:pPr>
      <w:ins w:id="315" w:author="ENA" w:date="2023-07-14T11:58:00Z">
        <w:r w:rsidRPr="002154DF">
          <w:rPr>
            <w:bCs/>
          </w:rPr>
          <w:t>Where five stages are made available they shall comprise:</w:t>
        </w:r>
      </w:ins>
    </w:p>
    <w:p w14:paraId="28C6EBF2" w14:textId="77777777" w:rsidR="00917E37" w:rsidRPr="002154DF" w:rsidRDefault="00917E37" w:rsidP="00917E37">
      <w:pPr>
        <w:pStyle w:val="ListParagraph"/>
        <w:numPr>
          <w:ilvl w:val="0"/>
          <w:numId w:val="102"/>
        </w:numPr>
        <w:spacing w:after="120"/>
        <w:ind w:left="2268" w:hanging="357"/>
        <w:contextualSpacing w:val="0"/>
        <w:rPr>
          <w:ins w:id="316" w:author="ENA" w:date="2023-07-14T11:58:00Z"/>
          <w:bCs/>
        </w:rPr>
      </w:pPr>
      <w:ins w:id="317" w:author="ENA" w:date="2023-07-14T11:58:00Z">
        <w:r w:rsidRPr="002154DF">
          <w:rPr>
            <w:bCs/>
          </w:rPr>
          <w:t>two voltage reduction stages of between 2 and 4</w:t>
        </w:r>
        <w:r>
          <w:rPr>
            <w:bCs/>
          </w:rPr>
          <w:t xml:space="preserve"> percent</w:t>
        </w:r>
        <w:r w:rsidRPr="002154DF">
          <w:rPr>
            <w:bCs/>
          </w:rPr>
          <w:t>, each of which can reasonably be expected to deliver around 1.5</w:t>
        </w:r>
        <w:r>
          <w:rPr>
            <w:bCs/>
          </w:rPr>
          <w:t xml:space="preserve"> percent</w:t>
        </w:r>
        <w:r w:rsidRPr="002154DF">
          <w:rPr>
            <w:bCs/>
          </w:rPr>
          <w:t xml:space="preserve"> </w:t>
        </w:r>
        <w:r w:rsidRPr="002154DF">
          <w:rPr>
            <w:b/>
          </w:rPr>
          <w:t xml:space="preserve">Demand </w:t>
        </w:r>
        <w:r w:rsidRPr="002154DF">
          <w:rPr>
            <w:bCs/>
          </w:rPr>
          <w:t xml:space="preserve">reduction; and </w:t>
        </w:r>
      </w:ins>
    </w:p>
    <w:p w14:paraId="725668E6" w14:textId="77777777" w:rsidR="00917E37" w:rsidRPr="002154DF" w:rsidRDefault="00917E37" w:rsidP="00917E37">
      <w:pPr>
        <w:pStyle w:val="ListParagraph"/>
        <w:numPr>
          <w:ilvl w:val="0"/>
          <w:numId w:val="102"/>
        </w:numPr>
        <w:spacing w:after="120"/>
        <w:ind w:left="2268"/>
        <w:rPr>
          <w:ins w:id="318" w:author="ENA" w:date="2023-07-14T11:58:00Z"/>
          <w:bCs/>
        </w:rPr>
      </w:pPr>
      <w:ins w:id="319" w:author="ENA" w:date="2023-07-14T11:58:00Z">
        <w:r w:rsidRPr="002154DF">
          <w:rPr>
            <w:bCs/>
          </w:rPr>
          <w:t xml:space="preserve">three </w:t>
        </w:r>
        <w:r w:rsidRPr="002154DF">
          <w:rPr>
            <w:b/>
          </w:rPr>
          <w:t xml:space="preserve">Demand </w:t>
        </w:r>
        <w:r w:rsidRPr="002154DF">
          <w:rPr>
            <w:bCs/>
          </w:rPr>
          <w:t xml:space="preserve">disconnection stages, each of which can reasonably be expected to deliver between </w:t>
        </w:r>
        <w:r>
          <w:rPr>
            <w:bCs/>
          </w:rPr>
          <w:t>four</w:t>
        </w:r>
        <w:r w:rsidRPr="002154DF">
          <w:rPr>
            <w:bCs/>
          </w:rPr>
          <w:t xml:space="preserve"> and </w:t>
        </w:r>
        <w:r>
          <w:rPr>
            <w:bCs/>
          </w:rPr>
          <w:t xml:space="preserve">six percent </w:t>
        </w:r>
        <w:r w:rsidRPr="002154DF">
          <w:rPr>
            <w:b/>
          </w:rPr>
          <w:t>Demand</w:t>
        </w:r>
        <w:r w:rsidRPr="002154DF">
          <w:rPr>
            <w:bCs/>
          </w:rPr>
          <w:t xml:space="preserve"> reduction.</w:t>
        </w:r>
      </w:ins>
    </w:p>
    <w:p w14:paraId="7AAE1EB4" w14:textId="4CFF76A4" w:rsidR="00F83866" w:rsidRDefault="00314B36" w:rsidP="00F83866">
      <w:pPr>
        <w:ind w:firstLine="0"/>
        <w:rPr>
          <w:ins w:id="320" w:author="ENA" w:date="2023-07-14T12:11:00Z"/>
          <w:u w:val="single"/>
        </w:rPr>
      </w:pPr>
      <w:del w:id="321" w:author="ENA" w:date="2023-07-12T10:27:00Z">
        <w:r w:rsidRPr="0076424C" w:rsidDel="00A97D9F">
          <w:rPr>
            <w:b/>
          </w:rPr>
          <w:delText xml:space="preserve"> </w:delText>
        </w:r>
        <w:r w:rsidRPr="0076424C" w:rsidDel="00A97D9F">
          <w:delText xml:space="preserve">in integral multiples of between four and six per cent.  These stages may include the use of </w:delText>
        </w:r>
        <w:r w:rsidR="008572B5" w:rsidDel="00A97D9F">
          <w:fldChar w:fldCharType="begin"/>
        </w:r>
        <w:r w:rsidR="008572B5" w:rsidDel="00A97D9F">
          <w:delInstrText xml:space="preserve"> REF VoltageReduction \h  \* MERGEFORMAT </w:delInstrText>
        </w:r>
        <w:r w:rsidR="008572B5" w:rsidDel="00A97D9F">
          <w:fldChar w:fldCharType="separate"/>
        </w:r>
        <w:r w:rsidR="00D46E21" w:rsidRPr="0076424C" w:rsidDel="00A97D9F">
          <w:rPr>
            <w:b/>
          </w:rPr>
          <w:delText>Voltage Reduction</w:delText>
        </w:r>
        <w:r w:rsidR="008572B5" w:rsidDel="00A97D9F">
          <w:fldChar w:fldCharType="end"/>
        </w:r>
        <w:r w:rsidRPr="0076424C" w:rsidDel="00A97D9F">
          <w:delText xml:space="preserve"> and/or other forms of </w:delText>
        </w:r>
        <w:r w:rsidR="008572B5" w:rsidDel="00A97D9F">
          <w:fldChar w:fldCharType="begin"/>
        </w:r>
        <w:r w:rsidR="008572B5" w:rsidDel="00A97D9F">
          <w:delInstrText xml:space="preserve"> REF DemandControl \h  \* MERGEFORMAT </w:delInstrText>
        </w:r>
        <w:r w:rsidR="008572B5" w:rsidDel="00A97D9F">
          <w:fldChar w:fldCharType="separate"/>
        </w:r>
        <w:r w:rsidR="00D46E21" w:rsidRPr="0076424C" w:rsidDel="00A97D9F">
          <w:rPr>
            <w:b/>
          </w:rPr>
          <w:delText>Demand Control</w:delText>
        </w:r>
        <w:r w:rsidR="008572B5" w:rsidDel="00A97D9F">
          <w:fldChar w:fldCharType="end"/>
        </w:r>
        <w:r w:rsidRPr="0076424C" w:rsidDel="00A97D9F">
          <w:rPr>
            <w:b/>
          </w:rPr>
          <w:delText xml:space="preserve"> </w:delText>
        </w:r>
        <w:r w:rsidRPr="0076424C" w:rsidDel="00A97D9F">
          <w:delText xml:space="preserve">determined by the </w:delText>
        </w:r>
        <w:r w:rsidR="008572B5" w:rsidDel="00A97D9F">
          <w:fldChar w:fldCharType="begin"/>
        </w:r>
        <w:r w:rsidR="008572B5" w:rsidDel="00A97D9F">
          <w:delInstrText xml:space="preserve"> REF DNO \h  \* MERGEFORMAT </w:delInstrText>
        </w:r>
        <w:r w:rsidR="008572B5" w:rsidDel="00A97D9F">
          <w:fldChar w:fldCharType="separate"/>
        </w:r>
        <w:r w:rsidR="00D46E21" w:rsidRPr="0076424C" w:rsidDel="00A97D9F">
          <w:rPr>
            <w:b/>
          </w:rPr>
          <w:delText>DNO</w:delText>
        </w:r>
        <w:r w:rsidR="008572B5" w:rsidDel="00A97D9F">
          <w:fldChar w:fldCharType="end"/>
        </w:r>
      </w:del>
      <w:del w:id="322" w:author="ENA" w:date="2023-07-14T11:59:00Z">
        <w:r w:rsidRPr="0076424C" w:rsidDel="00F83866">
          <w:rPr>
            <w:b/>
          </w:rPr>
          <w:delText>.</w:delText>
        </w:r>
      </w:del>
      <w:ins w:id="323" w:author="ENA" w:date="2023-07-14T11:58:00Z">
        <w:r w:rsidR="00F83866" w:rsidRPr="00F83866">
          <w:rPr>
            <w:bCs/>
          </w:rPr>
          <w:t xml:space="preserve"> </w:t>
        </w:r>
        <w:r w:rsidR="00F83866" w:rsidRPr="002154DF">
          <w:rPr>
            <w:bCs/>
          </w:rPr>
          <w:t>As stated in DOC6.1.3, protection where technically feasible</w:t>
        </w:r>
        <w:r w:rsidR="00F83866">
          <w:rPr>
            <w:bCs/>
          </w:rPr>
          <w:t>,</w:t>
        </w:r>
        <w:r w:rsidR="00F83866" w:rsidRPr="002154DF">
          <w:rPr>
            <w:bCs/>
          </w:rPr>
          <w:t xml:space="preserve"> may be given in relation to those </w:t>
        </w:r>
        <w:r w:rsidR="00F83866" w:rsidRPr="002154DF">
          <w:rPr>
            <w:b/>
          </w:rPr>
          <w:t>Demand</w:t>
        </w:r>
        <w:r w:rsidR="00F83866" w:rsidRPr="002154DF">
          <w:rPr>
            <w:bCs/>
          </w:rPr>
          <w:t xml:space="preserve"> disconnection stages referred to in DOC6.4.3, </w:t>
        </w:r>
        <w:r w:rsidR="00F83866" w:rsidRPr="002154DF">
          <w:rPr>
            <w:u w:val="single"/>
          </w:rPr>
          <w:t>although</w:t>
        </w:r>
        <w:r w:rsidR="00F83866">
          <w:rPr>
            <w:u w:val="single"/>
          </w:rPr>
          <w:t>,</w:t>
        </w:r>
        <w:r w:rsidR="00F83866" w:rsidRPr="002154DF">
          <w:rPr>
            <w:u w:val="single"/>
          </w:rPr>
          <w:t xml:space="preserve"> even in these situations protection cannot be guaranteed.</w:t>
        </w:r>
      </w:ins>
    </w:p>
    <w:p w14:paraId="381D9FC8" w14:textId="77777777" w:rsidR="008E2997" w:rsidRDefault="008E2997" w:rsidP="00F83866">
      <w:pPr>
        <w:ind w:firstLine="0"/>
        <w:rPr>
          <w:ins w:id="324" w:author="ENA" w:date="2023-07-14T11:58:00Z"/>
          <w:u w:val="single"/>
        </w:rPr>
      </w:pPr>
    </w:p>
    <w:p w14:paraId="6E86162F" w14:textId="5F4E6562" w:rsidR="00314B36" w:rsidRPr="0076424C" w:rsidRDefault="00314B36">
      <w:pPr>
        <w:rPr>
          <w:b/>
        </w:rPr>
      </w:pPr>
      <w:r w:rsidRPr="0076424C">
        <w:t>DOC6.4.4</w:t>
      </w:r>
      <w:r w:rsidRPr="0076424C">
        <w:tab/>
        <w:t>The groups will be arranged so that disconnection can take place uniformly across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and as far as practicable uniformly between</w:t>
      </w:r>
      <w:r w:rsidRPr="0076424C">
        <w:rPr>
          <w:b/>
        </w:rPr>
        <w:t xml:space="preserve"> </w:t>
      </w:r>
      <w:r w:rsidR="008572B5">
        <w:fldChar w:fldCharType="begin"/>
      </w:r>
      <w:r w:rsidR="008572B5">
        <w:instrText xml:space="preserve"> REF GSP \h  \* MERGEFORMAT </w:instrText>
      </w:r>
      <w:r w:rsidR="008572B5">
        <w:fldChar w:fldCharType="separate"/>
      </w:r>
      <w:r w:rsidR="00D12039" w:rsidRPr="0076424C">
        <w:rPr>
          <w:b/>
        </w:rPr>
        <w:t>Grid Supply Point</w:t>
      </w:r>
      <w:r w:rsidR="008572B5">
        <w:fldChar w:fldCharType="end"/>
      </w:r>
      <w:r w:rsidRPr="0076424C">
        <w:rPr>
          <w:b/>
        </w:rPr>
        <w:t>s.</w:t>
      </w:r>
    </w:p>
    <w:p w14:paraId="6E861630" w14:textId="477E6991" w:rsidR="00314B36" w:rsidRPr="0076424C" w:rsidRDefault="00314B36">
      <w:smartTag w:uri="urn:schemas-microsoft-com:office:smarttags" w:element="stockticker">
        <w:r w:rsidRPr="0076424C">
          <w:t>DOC</w:t>
        </w:r>
      </w:smartTag>
      <w:r w:rsidRPr="0076424C">
        <w:t>6.4.5</w:t>
      </w:r>
      <w:r w:rsidRPr="0076424C">
        <w:tab/>
        <w:t xml:space="preserve">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will arrange to have available a scheme to implement a further four 5% stages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upon receipt of a suitable warning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D12039">
        <w:rPr>
          <w:b/>
        </w:rPr>
        <w:t>NGESO</w:t>
      </w:r>
      <w:r w:rsidR="00392666">
        <w:rPr>
          <w:szCs w:val="24"/>
        </w:rPr>
        <w:fldChar w:fldCharType="end"/>
      </w:r>
      <w:r w:rsidRPr="0076424C">
        <w:t xml:space="preserve"> which will be issued by 1600 hrs on the previous day.</w:t>
      </w:r>
    </w:p>
    <w:p w14:paraId="6E861631" w14:textId="05F49103" w:rsidR="00314B36" w:rsidRPr="0076424C" w:rsidRDefault="00314B36">
      <w:pPr>
        <w:rPr>
          <w:b/>
        </w:rPr>
      </w:pPr>
      <w:r w:rsidRPr="0076424C">
        <w:tab/>
        <w:t xml:space="preserve">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will arrange to have available a scheme to implement further twelve 5% stages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rPr>
          <w:b/>
        </w:rPr>
        <w:t>.</w:t>
      </w:r>
    </w:p>
    <w:p w14:paraId="6E861632" w14:textId="423EEC48" w:rsidR="00314B36" w:rsidRPr="0076424C" w:rsidRDefault="00314B36">
      <w:smartTag w:uri="urn:schemas-microsoft-com:office:smarttags" w:element="stockticker">
        <w:r w:rsidRPr="0076424C">
          <w:t>DOC</w:t>
        </w:r>
      </w:smartTag>
      <w:r w:rsidRPr="0076424C">
        <w:t>6.4.6</w:t>
      </w:r>
      <w:r w:rsidRPr="0076424C">
        <w:tab/>
      </w:r>
      <w:r w:rsidR="008572B5">
        <w:fldChar w:fldCharType="begin"/>
      </w:r>
      <w:r w:rsidR="008572B5">
        <w:instrText xml:space="preserve"> REF EmbeddedGenerator \h  \* MERGEFORMAT </w:instrText>
      </w:r>
      <w:r w:rsidR="008572B5">
        <w:fldChar w:fldCharType="separate"/>
      </w:r>
      <w:r w:rsidR="00D12039" w:rsidRPr="0076424C">
        <w:rPr>
          <w:b/>
        </w:rPr>
        <w:t>Embedded 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s</w:t>
      </w:r>
      <w:r w:rsidRPr="0076424C">
        <w:t xml:space="preserve">,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and </w:t>
      </w:r>
      <w:r w:rsidR="008572B5">
        <w:fldChar w:fldCharType="begin"/>
      </w:r>
      <w:r w:rsidR="008572B5">
        <w:instrText xml:space="preserve"> REF OtherAuthorisedDistributor \h  \* MERGEFORMAT </w:instrText>
      </w:r>
      <w:r w:rsidR="008572B5">
        <w:fldChar w:fldCharType="separate"/>
      </w:r>
      <w:r w:rsidR="00D12039"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will need to be considered in the preparation of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’s</w:t>
      </w:r>
      <w:r w:rsidRPr="0076424C">
        <w:t xml:space="preserve">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rPr>
          <w:b/>
        </w:rPr>
        <w:t xml:space="preserve"> </w:t>
      </w:r>
      <w:r w:rsidRPr="0076424C">
        <w:t>schemes.</w:t>
      </w:r>
    </w:p>
    <w:p w14:paraId="6E861633" w14:textId="78E4755B" w:rsidR="00314B36" w:rsidRPr="0076424C" w:rsidRDefault="00314B36">
      <w:smartTag w:uri="urn:schemas-microsoft-com:office:smarttags" w:element="stockticker">
        <w:r w:rsidRPr="0076424C">
          <w:t>DOC</w:t>
        </w:r>
      </w:smartTag>
      <w:r w:rsidRPr="0076424C">
        <w:t>6.4.7</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 xml:space="preserve"> </w:t>
      </w:r>
      <w:r w:rsidRPr="0076424C">
        <w:t xml:space="preserve">shall issue instructions to such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who are required to disconnect or reconnect and the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t xml:space="preserve"> shall carry out the instructions without delay.</w:t>
      </w:r>
    </w:p>
    <w:p w14:paraId="6E861634" w14:textId="6E88F6B7" w:rsidR="00314B36" w:rsidRPr="0076424C" w:rsidRDefault="00314B36">
      <w:smartTag w:uri="urn:schemas-microsoft-com:office:smarttags" w:element="stockticker">
        <w:r w:rsidRPr="0076424C">
          <w:t>DOC</w:t>
        </w:r>
      </w:smartTag>
      <w:r w:rsidRPr="0076424C">
        <w:t>6.4.8</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t xml:space="preserve"> shall not reconnect until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instructs the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 xml:space="preserve"> </w:t>
      </w:r>
      <w:r w:rsidRPr="0076424C">
        <w:t xml:space="preserve">to do so in accordance with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rPr>
          <w:b/>
        </w:rPr>
        <w:t>.</w:t>
      </w:r>
    </w:p>
    <w:p w14:paraId="6E861635" w14:textId="7732B645" w:rsidR="00314B36" w:rsidRPr="0076424C" w:rsidRDefault="00314B36">
      <w:smartTag w:uri="urn:schemas-microsoft-com:office:smarttags" w:element="stockticker">
        <w:r w:rsidRPr="0076424C">
          <w:t>DOC</w:t>
        </w:r>
      </w:smartTag>
      <w:r w:rsidRPr="0076424C">
        <w:t>6.4.9</w:t>
      </w:r>
      <w:r w:rsidRPr="0076424C">
        <w:tab/>
        <w:t xml:space="preserve">The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with regard to reconnection under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without delay.</w:t>
      </w:r>
    </w:p>
    <w:p w14:paraId="6E861636" w14:textId="4592F265" w:rsidR="00314B36" w:rsidRPr="0076424C" w:rsidRDefault="00314B36">
      <w:smartTag w:uri="urn:schemas-microsoft-com:office:smarttags" w:element="stockticker">
        <w:r w:rsidRPr="0076424C">
          <w:t>DOC</w:t>
        </w:r>
      </w:smartTag>
      <w:r w:rsidRPr="0076424C">
        <w:t>6.4.10</w:t>
      </w:r>
      <w:r w:rsidRPr="0076424C">
        <w:tab/>
        <w:t>Where disconnection is envisaged by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to be prolonged,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may utilise disconnection rotas where 5 per cent groups are interchanged to ensure (so far as practicable) equitable treatment of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provided that the proportion of total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w:t>
      </w:r>
      <w:r w:rsidRPr="0076424C">
        <w:t>disconnected at all times does not change.</w:t>
      </w:r>
    </w:p>
    <w:p w14:paraId="6E861637" w14:textId="1972266F" w:rsidR="00314B36" w:rsidRPr="0076424C" w:rsidRDefault="00314B36">
      <w:smartTag w:uri="urn:schemas-microsoft-com:office:smarttags" w:element="stockticker">
        <w:r w:rsidRPr="0076424C">
          <w:lastRenderedPageBreak/>
          <w:t>DOC</w:t>
        </w:r>
      </w:smartTag>
      <w:r w:rsidRPr="0076424C">
        <w:t>6.5</w:t>
      </w:r>
      <w:r w:rsidRPr="0076424C">
        <w:tab/>
      </w:r>
      <w:r w:rsidRPr="0076424C">
        <w:rPr>
          <w:b/>
        </w:rPr>
        <w:t xml:space="preserve">Automatic Low Frequency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Disconnection</w:t>
      </w:r>
      <w:r w:rsidRPr="0076424C">
        <w:t xml:space="preserve"> </w:t>
      </w:r>
    </w:p>
    <w:p w14:paraId="6E861638" w14:textId="65440C83" w:rsidR="00314B36" w:rsidRPr="0076424C" w:rsidRDefault="00314B36">
      <w:smartTag w:uri="urn:schemas-microsoft-com:office:smarttags" w:element="stockticker">
        <w:r w:rsidRPr="0076424C">
          <w:t>DOC</w:t>
        </w:r>
      </w:smartTag>
      <w:r w:rsidRPr="0076424C">
        <w:t>6.5.1</w:t>
      </w:r>
      <w:r w:rsidRPr="0076424C">
        <w:tab/>
        <w:t xml:space="preserve">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shall provide automatic low frequency disconnection in stages by tripping relays to disconnect at least 40% of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D12039" w:rsidRPr="0076424C">
        <w:rPr>
          <w:b/>
          <w:spacing w:val="5"/>
        </w:rPr>
        <w:t>Peak Demand</w:t>
      </w:r>
      <w:r w:rsidR="008572B5">
        <w:fldChar w:fldCharType="end"/>
      </w:r>
      <w:r w:rsidRPr="0076424C">
        <w:rPr>
          <w:b/>
        </w:rPr>
        <w:t xml:space="preserve"> </w:t>
      </w:r>
      <w:r w:rsidRPr="0076424C">
        <w:t xml:space="preserve">in Scotland and 60% of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D12039" w:rsidRPr="0076424C">
        <w:rPr>
          <w:b/>
          <w:spacing w:val="5"/>
        </w:rPr>
        <w:t>Peak Demand</w:t>
      </w:r>
      <w:r w:rsidR="008572B5">
        <w:fldChar w:fldCharType="end"/>
      </w:r>
      <w:r w:rsidRPr="0076424C">
        <w:rPr>
          <w:b/>
        </w:rPr>
        <w:t xml:space="preserve"> </w:t>
      </w:r>
      <w:r w:rsidRPr="0076424C">
        <w:t xml:space="preserve">in England and Wales (based on the winter peak value), in order to seek to limit the consequences of the loss of a major source of generation or an </w:t>
      </w:r>
      <w:r w:rsidR="008572B5">
        <w:fldChar w:fldCharType="begin"/>
      </w:r>
      <w:r w:rsidR="008572B5">
        <w:instrText xml:space="preserve"> REF Event \h  \* MERGEFORMAT </w:instrText>
      </w:r>
      <w:r w:rsidR="008572B5">
        <w:fldChar w:fldCharType="separate"/>
      </w:r>
      <w:r w:rsidR="00D12039"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D12039" w:rsidRPr="0076424C">
        <w:rPr>
          <w:b/>
        </w:rPr>
        <w:t>National Electricity Transmission System</w:t>
      </w:r>
      <w:r w:rsidR="008572B5">
        <w:fldChar w:fldCharType="end"/>
      </w:r>
      <w:r w:rsidR="008B238E" w:rsidRPr="0076424C">
        <w:rPr>
          <w:b/>
        </w:rPr>
        <w:t xml:space="preserve"> </w:t>
      </w:r>
      <w:r w:rsidRPr="0076424C">
        <w:t xml:space="preserve">which leaves part of the </w:t>
      </w:r>
      <w:r w:rsidR="008572B5">
        <w:fldChar w:fldCharType="begin"/>
      </w:r>
      <w:r w:rsidR="008572B5">
        <w:instrText xml:space="preserve"> REF TotalSystem \h  \* MERGEFORMAT </w:instrText>
      </w:r>
      <w:r w:rsidR="008572B5">
        <w:fldChar w:fldCharType="separate"/>
      </w:r>
      <w:r w:rsidR="00D12039" w:rsidRPr="0076424C">
        <w:rPr>
          <w:b/>
        </w:rPr>
        <w:t>Total System</w:t>
      </w:r>
      <w:r w:rsidR="008572B5">
        <w:fldChar w:fldCharType="end"/>
      </w:r>
      <w:r w:rsidRPr="0076424C">
        <w:t xml:space="preserve"> with a generation deficit. </w:t>
      </w:r>
    </w:p>
    <w:p w14:paraId="6E861639" w14:textId="5C11BB95" w:rsidR="00314B36" w:rsidRPr="0076424C" w:rsidRDefault="00314B36">
      <w:smartTag w:uri="urn:schemas-microsoft-com:office:smarttags" w:element="stockticker">
        <w:r w:rsidRPr="0076424C">
          <w:t>DOC</w:t>
        </w:r>
      </w:smartTag>
      <w:r w:rsidRPr="0076424C">
        <w:t>6.5.2</w:t>
      </w:r>
      <w:r w:rsidRPr="0076424C">
        <w:tab/>
        <w:t xml:space="preserve">The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subject to automatic low frequency disconnection shall be split into discrete blocks.  The number, location and size of the blocks and the associated low frequency settings will be as specified by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w:t>
      </w:r>
      <w:r w:rsidRPr="0076424C">
        <w:t xml:space="preserve">  The intention is that the distribution of the blocks will be such as to give a reasonably uniform</w:t>
      </w:r>
      <w:r w:rsidRPr="0076424C">
        <w:rPr>
          <w:b/>
        </w:rPr>
        <w:t xml:space="preserve"> </w:t>
      </w:r>
      <w:r w:rsidRPr="0076424C">
        <w:t>application throughout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but may take into account any operational requirements and the essential nature of certain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w:t>
      </w:r>
    </w:p>
    <w:p w14:paraId="6E86163A" w14:textId="5863C8BF" w:rsidR="00314B36" w:rsidRPr="0076424C" w:rsidRDefault="00314B36">
      <w:smartTag w:uri="urn:schemas-microsoft-com:office:smarttags" w:element="stockticker">
        <w:r w:rsidRPr="0076424C">
          <w:t>DOC</w:t>
        </w:r>
      </w:smartTag>
      <w:r w:rsidRPr="0076424C">
        <w:t>6.5.3</w:t>
      </w:r>
      <w:r w:rsidRPr="0076424C">
        <w:tab/>
        <w:t xml:space="preserve">Where conditions are such that, following automatic low frequency disconnection, it is not possible to restore all or a great proportion of those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so disconnected within a reasonable period of time,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may instruct, at any time, further manual load disconnection and instruct a portion of the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which were disconnected by automatic low frequency disconnection to be restored in order that any further fall in </w:t>
      </w:r>
      <w:r w:rsidR="008572B5">
        <w:fldChar w:fldCharType="begin"/>
      </w:r>
      <w:r w:rsidR="008572B5">
        <w:instrText xml:space="preserve"> REF Frequency \h  \* MERGEFORMAT </w:instrText>
      </w:r>
      <w:r w:rsidR="008572B5">
        <w:fldChar w:fldCharType="separate"/>
      </w:r>
      <w:r w:rsidR="00D12039" w:rsidRPr="0076424C">
        <w:rPr>
          <w:b/>
        </w:rPr>
        <w:t>Frequency</w:t>
      </w:r>
      <w:r w:rsidR="008572B5">
        <w:fldChar w:fldCharType="end"/>
      </w:r>
      <w:r w:rsidRPr="0076424C">
        <w:t xml:space="preserve"> will be contained by operation of automatic low frequency disconnection.</w:t>
      </w:r>
    </w:p>
    <w:p w14:paraId="6E86163B" w14:textId="595E3C85" w:rsidR="00314B36" w:rsidRPr="0076424C" w:rsidRDefault="00314B36">
      <w:smartTag w:uri="urn:schemas-microsoft-com:office:smarttags" w:element="stockticker">
        <w:r w:rsidRPr="0076424C">
          <w:t>DOC</w:t>
        </w:r>
      </w:smartTag>
      <w:r w:rsidRPr="0076424C">
        <w:t>6.5.4</w:t>
      </w:r>
      <w:r w:rsidRPr="0076424C">
        <w:tab/>
        <w:t>Once an automatic low frequency disconnection has taken place, it shall not be reconnected until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instructs to do so in accordance with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w:t>
      </w:r>
    </w:p>
    <w:p w14:paraId="6E86163C" w14:textId="4F2F023B" w:rsidR="00314B36" w:rsidRPr="0076424C" w:rsidRDefault="00314B36">
      <w:smartTag w:uri="urn:schemas-microsoft-com:office:smarttags" w:element="stockticker">
        <w:r w:rsidRPr="0076424C">
          <w:t>DOC</w:t>
        </w:r>
      </w:smartTag>
      <w:r w:rsidRPr="0076424C">
        <w:t>6.5.5</w:t>
      </w:r>
      <w:r w:rsidRPr="0076424C">
        <w:tab/>
        <w:t xml:space="preserve">Each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 xml:space="preserve"> </w:t>
      </w:r>
      <w:r w:rsidRPr="0076424C">
        <w:t xml:space="preserve">with regard to reconnection under this </w:t>
      </w:r>
      <w:r w:rsidRPr="0076424C">
        <w:rPr>
          <w:b/>
        </w:rPr>
        <w:t>Distribution Operating</w:t>
      </w:r>
      <w:r w:rsidRPr="0076424C">
        <w:t xml:space="preserve"> </w:t>
      </w:r>
      <w:r w:rsidRPr="0076424C">
        <w:rPr>
          <w:b/>
        </w:rPr>
        <w:t>Code</w:t>
      </w:r>
      <w:r w:rsidRPr="0076424C">
        <w:t xml:space="preserve"> without delay.</w:t>
      </w:r>
    </w:p>
    <w:p w14:paraId="6E86163D" w14:textId="3ACF4E79" w:rsidR="00314B36" w:rsidRPr="0076424C" w:rsidRDefault="00314B36">
      <w:smartTag w:uri="urn:schemas-microsoft-com:office:smarttags" w:element="stockticker">
        <w:r w:rsidRPr="0076424C">
          <w:t>DOC</w:t>
        </w:r>
      </w:smartTag>
      <w:r w:rsidRPr="0076424C">
        <w:t>6.5.6</w:t>
      </w:r>
      <w:r w:rsidRPr="0076424C">
        <w:tab/>
        <w:t xml:space="preserve">In addition, </w:t>
      </w:r>
      <w:r w:rsidR="008572B5">
        <w:fldChar w:fldCharType="begin"/>
      </w:r>
      <w:r w:rsidR="008572B5">
        <w:instrText xml:space="preserve"> REF EmbeddedGenerator \h  \* MERGEFORMAT </w:instrText>
      </w:r>
      <w:r w:rsidR="008572B5">
        <w:fldChar w:fldCharType="separate"/>
      </w:r>
      <w:r w:rsidR="00D12039" w:rsidRPr="0076424C">
        <w:rPr>
          <w:b/>
        </w:rPr>
        <w:t>Embedded Generator</w:t>
      </w:r>
      <w:r w:rsidR="008572B5">
        <w:fldChar w:fldCharType="end"/>
      </w:r>
      <w:r w:rsidRPr="0076424C">
        <w:rPr>
          <w:b/>
        </w:rPr>
        <w:t>s</w:t>
      </w:r>
      <w:r w:rsidRPr="0076424C">
        <w:t xml:space="preserve"> may wish to disconnect, automatically or manually, their plant from the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t xml:space="preserve"> to which it is connected at certain frequency levels.  Any such disconnection will be agreed with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on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in accordance with the </w:t>
      </w:r>
      <w:r w:rsidR="008572B5">
        <w:fldChar w:fldCharType="begin"/>
      </w:r>
      <w:r w:rsidR="008572B5">
        <w:instrText xml:space="preserve"> REF DPC \h  \* MERGEFORMAT </w:instrText>
      </w:r>
      <w:r w:rsidR="008572B5">
        <w:fldChar w:fldCharType="separate"/>
      </w:r>
      <w:r w:rsidR="00D12039" w:rsidRPr="0076424C">
        <w:rPr>
          <w:b/>
        </w:rPr>
        <w:t>Distribution Planning and Connection Code</w:t>
      </w:r>
      <w:r w:rsidR="008572B5">
        <w:fldChar w:fldCharType="end"/>
      </w:r>
      <w:r w:rsidRPr="0076424C">
        <w:t>.</w:t>
      </w:r>
    </w:p>
    <w:p w14:paraId="6E86163E" w14:textId="3C6CB3B8" w:rsidR="00314B36" w:rsidRPr="0076424C" w:rsidRDefault="00314B36">
      <w:pPr>
        <w:rPr>
          <w:i/>
          <w:u w:val="single"/>
        </w:rPr>
      </w:pPr>
      <w:smartTag w:uri="urn:schemas-microsoft-com:office:smarttags" w:element="stockticker">
        <w:r w:rsidRPr="0076424C">
          <w:t>DOC</w:t>
        </w:r>
      </w:smartTag>
      <w:r w:rsidRPr="0076424C">
        <w:t>6.6</w:t>
      </w:r>
      <w:r w:rsidRPr="0076424C">
        <w:tab/>
      </w:r>
      <w:r w:rsidRPr="0076424C">
        <w:rPr>
          <w:b/>
        </w:rPr>
        <w:t xml:space="preserve">Emergency Manual Disconnection of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p>
    <w:p w14:paraId="6E86163F" w14:textId="0317E94D" w:rsidR="00314B36" w:rsidRPr="0076424C" w:rsidRDefault="00314B36">
      <w:smartTag w:uri="urn:schemas-microsoft-com:office:smarttags" w:element="stockticker">
        <w:r w:rsidRPr="0076424C">
          <w:t>DOC</w:t>
        </w:r>
      </w:smartTag>
      <w:r w:rsidRPr="0076424C">
        <w:t>6.6.1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shall make such arrangements as are necessary to enable it to disconnect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under emergency conditions irrespective of frequency.</w:t>
      </w:r>
    </w:p>
    <w:p w14:paraId="6E861640" w14:textId="1315BFFF" w:rsidR="00314B36" w:rsidRPr="0076424C" w:rsidRDefault="00314B36">
      <w:smartTag w:uri="urn:schemas-microsoft-com:office:smarttags" w:element="stockticker">
        <w:r w:rsidRPr="0076424C">
          <w:t>DOC</w:t>
        </w:r>
      </w:smartTag>
      <w:r w:rsidRPr="0076424C">
        <w:t>6.6.2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shall annually, by the end of September, prepare schedules with details, on a </w:t>
      </w:r>
      <w:r w:rsidR="008572B5">
        <w:fldChar w:fldCharType="begin"/>
      </w:r>
      <w:r w:rsidR="008572B5">
        <w:instrText xml:space="preserve"> REF GSP \h  \* MERGEFORMAT </w:instrText>
      </w:r>
      <w:r w:rsidR="008572B5">
        <w:fldChar w:fldCharType="separate"/>
      </w:r>
      <w:r w:rsidR="00D12039" w:rsidRPr="0076424C">
        <w:rPr>
          <w:b/>
        </w:rPr>
        <w:t>Grid Supply Point</w:t>
      </w:r>
      <w:r w:rsidR="008572B5">
        <w:fldChar w:fldCharType="end"/>
      </w:r>
      <w:r w:rsidRPr="0076424C">
        <w:t xml:space="preserve"> basis and including arrangements with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of the percentage block of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at that </w:t>
      </w:r>
      <w:r w:rsidR="008572B5">
        <w:fldChar w:fldCharType="begin"/>
      </w:r>
      <w:r w:rsidR="008572B5">
        <w:instrText xml:space="preserve"> REF GSP \h  \* MERGEFORMAT </w:instrText>
      </w:r>
      <w:r w:rsidR="008572B5">
        <w:fldChar w:fldCharType="separate"/>
      </w:r>
      <w:r w:rsidR="00D12039" w:rsidRPr="0076424C">
        <w:rPr>
          <w:b/>
        </w:rPr>
        <w:t>Grid Supply Point</w:t>
      </w:r>
      <w:r w:rsidR="008572B5">
        <w:fldChar w:fldCharType="end"/>
      </w:r>
      <w:r w:rsidRPr="0076424C">
        <w:t xml:space="preserve"> available for manual disconnection, the method of disconnection to be used and the timescale of the implementation of disconnection of each block.  </w:t>
      </w:r>
    </w:p>
    <w:p w14:paraId="6E861641" w14:textId="29391EBC" w:rsidR="00314B36" w:rsidRPr="0076424C" w:rsidRDefault="00314B36">
      <w:smartTag w:uri="urn:schemas-microsoft-com:office:smarttags" w:element="stockticker">
        <w:r w:rsidRPr="0076424C">
          <w:t>DOC</w:t>
        </w:r>
      </w:smartTag>
      <w:r w:rsidRPr="0076424C">
        <w:t>6.6.3</w:t>
      </w:r>
      <w:r w:rsidRPr="0076424C">
        <w:tab/>
        <w:t xml:space="preserve">The scheme will be designed to be called into operation irrespective of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D12039" w:rsidRPr="0076424C">
        <w:rPr>
          <w:b/>
        </w:rPr>
        <w:t>Frequency</w:t>
      </w:r>
      <w:r w:rsidR="008572B5">
        <w:fldChar w:fldCharType="end"/>
      </w:r>
      <w:r w:rsidRPr="0076424C">
        <w:t xml:space="preserve">, and to be implemented in predetermined timescales to disconnect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progressively.</w:t>
      </w:r>
    </w:p>
    <w:p w14:paraId="6E861642" w14:textId="247B54E1" w:rsidR="00314B36" w:rsidRPr="0076424C" w:rsidRDefault="00314B36">
      <w:smartTag w:uri="urn:schemas-microsoft-com:office:smarttags" w:element="stockticker">
        <w:r w:rsidRPr="0076424C">
          <w:lastRenderedPageBreak/>
          <w:t>DOC</w:t>
        </w:r>
      </w:smartTag>
      <w:r w:rsidRPr="0076424C">
        <w:t>6.6.4</w:t>
      </w:r>
      <w:r w:rsidRPr="0076424C">
        <w:tab/>
      </w:r>
      <w:r w:rsidRPr="0076424C">
        <w:rPr>
          <w:b/>
        </w:rPr>
        <w:t xml:space="preserve">Customers </w:t>
      </w:r>
      <w:r w:rsidRPr="0076424C">
        <w:t xml:space="preserve">and </w:t>
      </w:r>
      <w:r w:rsidRPr="0076424C">
        <w:rPr>
          <w:b/>
        </w:rPr>
        <w:t xml:space="preserve">Other Authorised Distributors </w:t>
      </w:r>
      <w:r w:rsidRPr="0076424C">
        <w:t>may be required to provide manual disconnection facilities.  Where required by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to disconnect load, each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 xml:space="preserve"> </w:t>
      </w:r>
      <w:r w:rsidRPr="0076424C">
        <w:t xml:space="preserve">or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with regard to disconnection under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without delay and the instructed disconnection must be completed without undue delay.</w:t>
      </w:r>
    </w:p>
    <w:p w14:paraId="6E861643" w14:textId="55E718F3" w:rsidR="00314B36" w:rsidRPr="0076424C" w:rsidRDefault="00314B36">
      <w:smartTag w:uri="urn:schemas-microsoft-com:office:smarttags" w:element="stockticker">
        <w:r w:rsidRPr="0076424C">
          <w:t>DOC</w:t>
        </w:r>
      </w:smartTag>
      <w:r w:rsidRPr="0076424C">
        <w:t>6.6.5</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 xml:space="preserve"> </w:t>
      </w:r>
      <w:r w:rsidRPr="0076424C">
        <w:t>reconnection shall not be applied until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instructs it to be done in accordance with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w:t>
      </w:r>
    </w:p>
    <w:p w14:paraId="6E861644" w14:textId="70C00CB6" w:rsidR="00314B36" w:rsidRPr="0076424C" w:rsidRDefault="00314B36">
      <w:smartTag w:uri="urn:schemas-microsoft-com:office:smarttags" w:element="stockticker">
        <w:r w:rsidRPr="0076424C">
          <w:t>DOC</w:t>
        </w:r>
      </w:smartTag>
      <w:r w:rsidRPr="0076424C">
        <w:t>6.6.6</w:t>
      </w:r>
      <w:r w:rsidRPr="0076424C">
        <w:tab/>
        <w:t xml:space="preserve">Each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with regard to reconnection under this </w:t>
      </w:r>
      <w:r w:rsidRPr="0076424C">
        <w:rPr>
          <w:b/>
        </w:rPr>
        <w:t>Distribution Operating</w:t>
      </w:r>
      <w:r w:rsidRPr="0076424C">
        <w:t xml:space="preserve"> </w:t>
      </w:r>
      <w:r w:rsidRPr="0076424C">
        <w:rPr>
          <w:b/>
        </w:rPr>
        <w:t>Code</w:t>
      </w:r>
      <w:r w:rsidRPr="0076424C">
        <w:t xml:space="preserve"> without delay.</w:t>
      </w:r>
    </w:p>
    <w:p w14:paraId="6E861645" w14:textId="77777777" w:rsidR="00314B36" w:rsidRPr="0076424C" w:rsidRDefault="00314B36">
      <w:smartTag w:uri="urn:schemas-microsoft-com:office:smarttags" w:element="stockticker">
        <w:r w:rsidRPr="0076424C">
          <w:t>DOC</w:t>
        </w:r>
      </w:smartTag>
      <w:r w:rsidRPr="0076424C">
        <w:t>6.7</w:t>
      </w:r>
      <w:r w:rsidRPr="0076424C">
        <w:tab/>
      </w:r>
      <w:r w:rsidRPr="0076424C">
        <w:rPr>
          <w:b/>
        </w:rPr>
        <w:t>Co-ordination of Actions</w:t>
      </w:r>
    </w:p>
    <w:p w14:paraId="6E861646" w14:textId="72E7106C" w:rsidR="00314B36" w:rsidRPr="0076424C" w:rsidRDefault="00314B36">
      <w:smartTag w:uri="urn:schemas-microsoft-com:office:smarttags" w:element="stockticker">
        <w:r w:rsidRPr="0076424C">
          <w:t>DOC</w:t>
        </w:r>
      </w:smartTag>
      <w:r w:rsidRPr="0076424C">
        <w:t>6.7.1</w:t>
      </w:r>
      <w:r w:rsidRPr="0076424C">
        <w:tab/>
        <w:t xml:space="preserve">Where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in order to safeguard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will liaise with and inform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accordingly so far as is practical.</w:t>
      </w:r>
    </w:p>
    <w:p w14:paraId="6E861647" w14:textId="5A925EEC" w:rsidR="00314B36" w:rsidRDefault="00314B36">
      <w:smartTag w:uri="urn:schemas-microsoft-com:office:smarttags" w:element="stockticker">
        <w:r w:rsidRPr="0076424C">
          <w:t>DOC</w:t>
        </w:r>
      </w:smartTag>
      <w:r w:rsidRPr="0076424C">
        <w:t>6.7.2</w:t>
      </w:r>
      <w:r w:rsidRPr="0076424C">
        <w:tab/>
        <w:t xml:space="preserve">Where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on instruction or request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D12039">
        <w:rPr>
          <w:b/>
        </w:rPr>
        <w:t>NGESO</w:t>
      </w:r>
      <w:r w:rsidR="00392666">
        <w:rPr>
          <w:szCs w:val="24"/>
        </w:rPr>
        <w:fldChar w:fldCharType="end"/>
      </w:r>
      <w:r w:rsidRPr="0076424C">
        <w:rPr>
          <w:b/>
        </w:rPr>
        <w:t xml:space="preserve"> </w:t>
      </w:r>
      <w:r w:rsidRPr="0076424C">
        <w:t xml:space="preserve">in order to safeguard the </w:t>
      </w:r>
      <w:r w:rsidR="008572B5">
        <w:fldChar w:fldCharType="begin"/>
      </w:r>
      <w:r w:rsidR="008572B5">
        <w:instrText xml:space="preserve"> REF TotalSystem \h  \* MERGEFORMAT </w:instrText>
      </w:r>
      <w:r w:rsidR="008572B5">
        <w:fldChar w:fldCharType="separate"/>
      </w:r>
      <w:r w:rsidR="00D12039" w:rsidRPr="0076424C">
        <w:rPr>
          <w:b/>
        </w:rPr>
        <w:t>Total System</w:t>
      </w:r>
      <w:r w:rsidR="008572B5">
        <w:fldChar w:fldCharType="end"/>
      </w:r>
      <w:r w:rsidRPr="0076424C">
        <w:t xml:space="preserve"> then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is required to respond to these requests promptly but will liaise with and inform other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so far as is practical.</w:t>
      </w:r>
    </w:p>
    <w:p w14:paraId="7DC16838" w14:textId="77777777" w:rsidR="00F50AB3" w:rsidRPr="0076424C" w:rsidRDefault="00F50AB3"/>
    <w:sectPr w:rsidR="00F50AB3" w:rsidRPr="0076424C" w:rsidSect="00966F57">
      <w:headerReference w:type="even" r:id="rId16"/>
      <w:headerReference w:type="default" r:id="rId17"/>
      <w:headerReference w:type="first" r:id="rId18"/>
      <w:pgSz w:w="11907" w:h="16840" w:code="9"/>
      <w:pgMar w:top="1134" w:right="1134" w:bottom="964" w:left="1418"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39735" w14:textId="77777777" w:rsidR="00F9092C" w:rsidRDefault="00F9092C">
      <w:r>
        <w:separator/>
      </w:r>
    </w:p>
  </w:endnote>
  <w:endnote w:type="continuationSeparator" w:id="0">
    <w:p w14:paraId="6B791BD3" w14:textId="77777777" w:rsidR="00F9092C" w:rsidRDefault="00F90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6" w14:textId="77777777" w:rsidR="005104B8" w:rsidRDefault="005104B8">
    <w:pPr>
      <w:pStyle w:val="Footer"/>
      <w:jc w:val="center"/>
    </w:pPr>
  </w:p>
  <w:p w14:paraId="6E8620E7" w14:textId="77777777" w:rsidR="005104B8" w:rsidRDefault="005104B8">
    <w:pPr>
      <w:pStyle w:val="Footer"/>
    </w:pPr>
    <w:r>
      <w:t>December 2001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8" w14:textId="77777777" w:rsidR="005104B8" w:rsidRDefault="005104B8">
    <w:pPr>
      <w:pStyle w:val="Footer"/>
      <w:tabs>
        <w:tab w:val="clear" w:pos="8306"/>
        <w:tab w:val="right" w:pos="8931"/>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364658"/>
      <w:docPartObj>
        <w:docPartGallery w:val="Page Numbers (Bottom of Page)"/>
        <w:docPartUnique/>
      </w:docPartObj>
    </w:sdtPr>
    <w:sdtContent>
      <w:sdt>
        <w:sdtPr>
          <w:id w:val="880668437"/>
          <w:docPartObj>
            <w:docPartGallery w:val="Page Numbers (Top of Page)"/>
            <w:docPartUnique/>
          </w:docPartObj>
        </w:sdtPr>
        <w:sdtContent>
          <w:p w14:paraId="2D3392A4" w14:textId="4ABB3460" w:rsidR="00152788" w:rsidRDefault="0015278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sidR="00FE1AD4">
              <w:rPr>
                <w:b/>
                <w:bCs/>
                <w:sz w:val="24"/>
                <w:szCs w:val="24"/>
              </w:rPr>
              <w:t>183</w:t>
            </w:r>
          </w:p>
        </w:sdtContent>
      </w:sdt>
    </w:sdtContent>
  </w:sdt>
  <w:p w14:paraId="0A4BC000" w14:textId="57BCBF44" w:rsidR="005104B8" w:rsidRPr="00683081" w:rsidRDefault="0099434E" w:rsidP="00CA3834">
    <w:pPr>
      <w:pStyle w:val="Footer"/>
      <w:tabs>
        <w:tab w:val="clear" w:pos="4153"/>
        <w:tab w:val="center" w:pos="4536"/>
      </w:tabs>
      <w:spacing w:after="0"/>
      <w:jc w:val="right"/>
      <w:rPr>
        <w:sz w:val="24"/>
        <w:szCs w:val="22"/>
      </w:rPr>
    </w:pPr>
    <w:r>
      <w:rPr>
        <w:sz w:val="24"/>
        <w:szCs w:val="22"/>
      </w:rPr>
      <w:t xml:space="preserve">05 June </w:t>
    </w:r>
    <w:r w:rsidR="00152788">
      <w:rPr>
        <w:sz w:val="24"/>
        <w:szCs w:val="22"/>
      </w:rPr>
      <w:t>202</w:t>
    </w:r>
    <w:r w:rsidR="00446476">
      <w:rPr>
        <w:sz w:val="24"/>
        <w:szCs w:val="22"/>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361CF" w14:textId="77777777" w:rsidR="00F9092C" w:rsidRDefault="00F9092C">
      <w:r>
        <w:separator/>
      </w:r>
    </w:p>
  </w:footnote>
  <w:footnote w:type="continuationSeparator" w:id="0">
    <w:p w14:paraId="039D7C38" w14:textId="77777777" w:rsidR="00F9092C" w:rsidRDefault="00F90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5" w14:textId="77777777" w:rsidR="005104B8" w:rsidRDefault="00000000">
    <w:pPr>
      <w:pStyle w:val="Header"/>
    </w:pPr>
    <w:r>
      <w:rPr>
        <w:noProof/>
      </w:rPr>
      <w:pict w14:anchorId="6E8621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1" o:spid="_x0000_s1026" type="#_x0000_t136" style="position:absolute;left:0;text-align:left;margin-left:0;margin-top:0;width:538.3pt;height:119.6pt;rotation:315;z-index:-2516761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t>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9" w14:textId="77777777" w:rsidR="005104B8" w:rsidRDefault="00000000">
    <w:pPr>
      <w:pStyle w:val="Header"/>
    </w:pPr>
    <w:r>
      <w:rPr>
        <w:noProof/>
      </w:rPr>
      <w:pict w14:anchorId="6E862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0" o:spid="_x0000_s1025" type="#_x0000_t136" style="position:absolute;left:0;text-align:left;margin-left:0;margin-top:0;width:538.3pt;height:119.6pt;rotation:315;z-index:-2516771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0" w14:textId="77777777" w:rsidR="005104B8" w:rsidRDefault="00000000">
    <w:pPr>
      <w:pStyle w:val="Header"/>
    </w:pPr>
    <w:r>
      <w:rPr>
        <w:noProof/>
      </w:rP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1080" type="#_x0000_t136" style="position:absolute;left:0;text-align:left;margin-left:0;margin-top:0;width:538.3pt;height:119.6pt;rotation:315;z-index:-2516403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1" w14:textId="77777777" w:rsidR="005104B8" w:rsidRDefault="005104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2" w14:textId="77777777" w:rsidR="005104B8" w:rsidRDefault="00000000">
    <w:pPr>
      <w:pStyle w:val="Header"/>
    </w:pPr>
    <w:r>
      <w:rPr>
        <w:noProof/>
      </w:rP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1079" type="#_x0000_t136" style="position:absolute;left:0;text-align:left;margin-left:0;margin-top:0;width:538.3pt;height:119.6pt;rotation:315;z-index:-2516413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A1B8C"/>
    <w:multiLevelType w:val="hybridMultilevel"/>
    <w:tmpl w:val="12D017F6"/>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E0290A"/>
    <w:multiLevelType w:val="hybridMultilevel"/>
    <w:tmpl w:val="CAEA1F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25F296F"/>
    <w:multiLevelType w:val="singleLevel"/>
    <w:tmpl w:val="95DA73EA"/>
    <w:lvl w:ilvl="0">
      <w:start w:val="2"/>
      <w:numFmt w:val="lowerLetter"/>
      <w:lvlText w:val="(%1)"/>
      <w:lvlJc w:val="left"/>
      <w:pPr>
        <w:tabs>
          <w:tab w:val="num" w:pos="1838"/>
        </w:tabs>
        <w:ind w:left="1838" w:hanging="420"/>
      </w:pPr>
      <w:rPr>
        <w:rFonts w:hint="default"/>
      </w:rPr>
    </w:lvl>
  </w:abstractNum>
  <w:abstractNum w:abstractNumId="13" w15:restartNumberingAfterBreak="0">
    <w:nsid w:val="028D02AD"/>
    <w:multiLevelType w:val="multilevel"/>
    <w:tmpl w:val="EBBA07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045C7BD0"/>
    <w:multiLevelType w:val="hybridMultilevel"/>
    <w:tmpl w:val="55786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022353"/>
    <w:multiLevelType w:val="hybridMultilevel"/>
    <w:tmpl w:val="9F4A53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A516D89"/>
    <w:multiLevelType w:val="singleLevel"/>
    <w:tmpl w:val="F9ACD61A"/>
    <w:lvl w:ilvl="0">
      <w:start w:val="1"/>
      <w:numFmt w:val="lowerLetter"/>
      <w:lvlText w:val="(%1)"/>
      <w:lvlJc w:val="left"/>
      <w:pPr>
        <w:tabs>
          <w:tab w:val="num" w:pos="1554"/>
        </w:tabs>
        <w:ind w:left="1554" w:hanging="420"/>
      </w:pPr>
      <w:rPr>
        <w:rFonts w:hint="default"/>
      </w:rPr>
    </w:lvl>
  </w:abstractNum>
  <w:abstractNum w:abstractNumId="17" w15:restartNumberingAfterBreak="0">
    <w:nsid w:val="0A7F591F"/>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18" w15:restartNumberingAfterBreak="0">
    <w:nsid w:val="0B020E7F"/>
    <w:multiLevelType w:val="hybridMultilevel"/>
    <w:tmpl w:val="9F5E5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B26032"/>
    <w:multiLevelType w:val="singleLevel"/>
    <w:tmpl w:val="6D40CAA6"/>
    <w:lvl w:ilvl="0">
      <w:start w:val="1"/>
      <w:numFmt w:val="lowerLetter"/>
      <w:lvlText w:val="(%1)"/>
      <w:lvlJc w:val="left"/>
      <w:pPr>
        <w:tabs>
          <w:tab w:val="num" w:pos="1781"/>
        </w:tabs>
        <w:ind w:left="1781" w:hanging="420"/>
      </w:pPr>
      <w:rPr>
        <w:rFonts w:hint="default"/>
      </w:rPr>
    </w:lvl>
  </w:abstractNum>
  <w:abstractNum w:abstractNumId="20" w15:restartNumberingAfterBreak="0">
    <w:nsid w:val="0C8E54F3"/>
    <w:multiLevelType w:val="hybridMultilevel"/>
    <w:tmpl w:val="61F45F52"/>
    <w:lvl w:ilvl="0" w:tplc="04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1" w15:restartNumberingAfterBreak="0">
    <w:nsid w:val="0D76100E"/>
    <w:multiLevelType w:val="hybridMultilevel"/>
    <w:tmpl w:val="E9005C2C"/>
    <w:lvl w:ilvl="0" w:tplc="128CD7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9C20B9"/>
    <w:multiLevelType w:val="hybridMultilevel"/>
    <w:tmpl w:val="46BE4670"/>
    <w:lvl w:ilvl="0" w:tplc="39CEF65E">
      <w:start w:val="1"/>
      <w:numFmt w:val="lowerLetter"/>
      <w:lvlText w:val="(%1)"/>
      <w:lvlJc w:val="left"/>
      <w:pPr>
        <w:ind w:left="2197" w:hanging="360"/>
      </w:pPr>
    </w:lvl>
    <w:lvl w:ilvl="1" w:tplc="08090019" w:tentative="1">
      <w:start w:val="1"/>
      <w:numFmt w:val="lowerLetter"/>
      <w:lvlText w:val="%2."/>
      <w:lvlJc w:val="left"/>
      <w:pPr>
        <w:ind w:left="2917" w:hanging="360"/>
      </w:pPr>
    </w:lvl>
    <w:lvl w:ilvl="2" w:tplc="0809001B" w:tentative="1">
      <w:start w:val="1"/>
      <w:numFmt w:val="lowerRoman"/>
      <w:lvlText w:val="%3."/>
      <w:lvlJc w:val="right"/>
      <w:pPr>
        <w:ind w:left="3637" w:hanging="180"/>
      </w:pPr>
    </w:lvl>
    <w:lvl w:ilvl="3" w:tplc="0809000F" w:tentative="1">
      <w:start w:val="1"/>
      <w:numFmt w:val="decimal"/>
      <w:lvlText w:val="%4."/>
      <w:lvlJc w:val="left"/>
      <w:pPr>
        <w:ind w:left="4357" w:hanging="360"/>
      </w:pPr>
    </w:lvl>
    <w:lvl w:ilvl="4" w:tplc="08090019" w:tentative="1">
      <w:start w:val="1"/>
      <w:numFmt w:val="lowerLetter"/>
      <w:lvlText w:val="%5."/>
      <w:lvlJc w:val="left"/>
      <w:pPr>
        <w:ind w:left="5077" w:hanging="360"/>
      </w:pPr>
    </w:lvl>
    <w:lvl w:ilvl="5" w:tplc="0809001B" w:tentative="1">
      <w:start w:val="1"/>
      <w:numFmt w:val="lowerRoman"/>
      <w:lvlText w:val="%6."/>
      <w:lvlJc w:val="right"/>
      <w:pPr>
        <w:ind w:left="5797" w:hanging="180"/>
      </w:pPr>
    </w:lvl>
    <w:lvl w:ilvl="6" w:tplc="0809000F" w:tentative="1">
      <w:start w:val="1"/>
      <w:numFmt w:val="decimal"/>
      <w:lvlText w:val="%7."/>
      <w:lvlJc w:val="left"/>
      <w:pPr>
        <w:ind w:left="6517" w:hanging="360"/>
      </w:pPr>
    </w:lvl>
    <w:lvl w:ilvl="7" w:tplc="08090019" w:tentative="1">
      <w:start w:val="1"/>
      <w:numFmt w:val="lowerLetter"/>
      <w:lvlText w:val="%8."/>
      <w:lvlJc w:val="left"/>
      <w:pPr>
        <w:ind w:left="7237" w:hanging="360"/>
      </w:pPr>
    </w:lvl>
    <w:lvl w:ilvl="8" w:tplc="0809001B" w:tentative="1">
      <w:start w:val="1"/>
      <w:numFmt w:val="lowerRoman"/>
      <w:lvlText w:val="%9."/>
      <w:lvlJc w:val="right"/>
      <w:pPr>
        <w:ind w:left="7957" w:hanging="180"/>
      </w:pPr>
    </w:lvl>
  </w:abstractNum>
  <w:abstractNum w:abstractNumId="23" w15:restartNumberingAfterBreak="0">
    <w:nsid w:val="140549FB"/>
    <w:multiLevelType w:val="multilevel"/>
    <w:tmpl w:val="DEDAEB1A"/>
    <w:lvl w:ilvl="0">
      <w:start w:val="1"/>
      <w:numFmt w:val="lowerLetter"/>
      <w:lvlText w:val="(%1)"/>
      <w:lvlJc w:val="left"/>
      <w:pPr>
        <w:tabs>
          <w:tab w:val="num" w:pos="2055"/>
        </w:tabs>
        <w:ind w:left="2055" w:hanging="36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24" w15:restartNumberingAfterBreak="0">
    <w:nsid w:val="142C022E"/>
    <w:multiLevelType w:val="hybridMultilevel"/>
    <w:tmpl w:val="7FDEC98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3A62C6"/>
    <w:multiLevelType w:val="singleLevel"/>
    <w:tmpl w:val="334A2EAA"/>
    <w:lvl w:ilvl="0">
      <w:start w:val="1"/>
      <w:numFmt w:val="lowerLetter"/>
      <w:lvlText w:val="(%1)"/>
      <w:lvlJc w:val="left"/>
      <w:pPr>
        <w:tabs>
          <w:tab w:val="num" w:pos="1554"/>
        </w:tabs>
        <w:ind w:left="1554" w:hanging="420"/>
      </w:pPr>
      <w:rPr>
        <w:rFonts w:hint="default"/>
      </w:rPr>
    </w:lvl>
  </w:abstractNum>
  <w:abstractNum w:abstractNumId="26" w15:restartNumberingAfterBreak="0">
    <w:nsid w:val="16DD446C"/>
    <w:multiLevelType w:val="hybridMultilevel"/>
    <w:tmpl w:val="6BDEC522"/>
    <w:lvl w:ilvl="0" w:tplc="487A08BC">
      <w:start w:val="1"/>
      <w:numFmt w:val="lowerRoman"/>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7" w15:restartNumberingAfterBreak="0">
    <w:nsid w:val="17390A38"/>
    <w:multiLevelType w:val="hybridMultilevel"/>
    <w:tmpl w:val="EC3A10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A0620A5"/>
    <w:multiLevelType w:val="hybridMultilevel"/>
    <w:tmpl w:val="0652E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A600657"/>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1B8F01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DB7339E"/>
    <w:multiLevelType w:val="hybridMultilevel"/>
    <w:tmpl w:val="E9A285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17">
      <w:start w:val="1"/>
      <w:numFmt w:val="lowerLetter"/>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EC05BF2"/>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1EE15571"/>
    <w:multiLevelType w:val="hybridMultilevel"/>
    <w:tmpl w:val="3C447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EE6179C"/>
    <w:multiLevelType w:val="singleLevel"/>
    <w:tmpl w:val="39CEF65E"/>
    <w:lvl w:ilvl="0">
      <w:start w:val="1"/>
      <w:numFmt w:val="lowerLetter"/>
      <w:lvlText w:val="(%1)"/>
      <w:legacy w:legacy="1" w:legacySpace="360" w:legacyIndent="720"/>
      <w:lvlJc w:val="left"/>
      <w:pPr>
        <w:ind w:left="2160" w:hanging="720"/>
      </w:pPr>
    </w:lvl>
  </w:abstractNum>
  <w:abstractNum w:abstractNumId="35" w15:restartNumberingAfterBreak="0">
    <w:nsid w:val="21393726"/>
    <w:multiLevelType w:val="hybridMultilevel"/>
    <w:tmpl w:val="F69EA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4A472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4DC4BAF"/>
    <w:multiLevelType w:val="hybridMultilevel"/>
    <w:tmpl w:val="88F8F8F4"/>
    <w:lvl w:ilvl="0" w:tplc="1606255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5AD22C1"/>
    <w:multiLevelType w:val="hybridMultilevel"/>
    <w:tmpl w:val="4A1EE9E4"/>
    <w:lvl w:ilvl="0" w:tplc="91025C78">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25D5250D"/>
    <w:multiLevelType w:val="hybridMultilevel"/>
    <w:tmpl w:val="54E2BE78"/>
    <w:lvl w:ilvl="0" w:tplc="08090001">
      <w:start w:val="1"/>
      <w:numFmt w:val="bullet"/>
      <w:lvlText w:val=""/>
      <w:lvlJc w:val="left"/>
      <w:pPr>
        <w:tabs>
          <w:tab w:val="num" w:pos="720"/>
        </w:tabs>
        <w:ind w:left="720" w:hanging="360"/>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6444970"/>
    <w:multiLevelType w:val="hybridMultilevel"/>
    <w:tmpl w:val="43325E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27813B43"/>
    <w:multiLevelType w:val="singleLevel"/>
    <w:tmpl w:val="8996E632"/>
    <w:lvl w:ilvl="0">
      <w:start w:val="1"/>
      <w:numFmt w:val="lowerLetter"/>
      <w:lvlText w:val="(%1)"/>
      <w:lvlJc w:val="left"/>
      <w:pPr>
        <w:tabs>
          <w:tab w:val="num" w:pos="1838"/>
        </w:tabs>
        <w:ind w:left="1838" w:hanging="420"/>
      </w:pPr>
      <w:rPr>
        <w:rFonts w:hint="default"/>
      </w:rPr>
    </w:lvl>
  </w:abstractNum>
  <w:abstractNum w:abstractNumId="42" w15:restartNumberingAfterBreak="0">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43" w15:restartNumberingAfterBreak="0">
    <w:nsid w:val="287B29D3"/>
    <w:multiLevelType w:val="hybridMultilevel"/>
    <w:tmpl w:val="58C01CA4"/>
    <w:lvl w:ilvl="0" w:tplc="91025C78">
      <w:start w:val="1"/>
      <w:numFmt w:val="lowerLetter"/>
      <w:lvlText w:val="(%1)"/>
      <w:lvlJc w:val="left"/>
      <w:pPr>
        <w:tabs>
          <w:tab w:val="num" w:pos="405"/>
        </w:tabs>
        <w:ind w:left="405" w:hanging="405"/>
      </w:pPr>
      <w:rPr>
        <w:rFonts w:hint="default"/>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28E33D17"/>
    <w:multiLevelType w:val="hybridMultilevel"/>
    <w:tmpl w:val="C9C64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B865D77"/>
    <w:multiLevelType w:val="singleLevel"/>
    <w:tmpl w:val="D72AF438"/>
    <w:lvl w:ilvl="0">
      <w:start w:val="1"/>
      <w:numFmt w:val="lowerLetter"/>
      <w:lvlText w:val="(%1)"/>
      <w:lvlJc w:val="left"/>
      <w:pPr>
        <w:tabs>
          <w:tab w:val="num" w:pos="1554"/>
        </w:tabs>
        <w:ind w:left="1554" w:hanging="420"/>
      </w:pPr>
      <w:rPr>
        <w:rFonts w:hint="default"/>
      </w:rPr>
    </w:lvl>
  </w:abstractNum>
  <w:abstractNum w:abstractNumId="46" w15:restartNumberingAfterBreak="0">
    <w:nsid w:val="2C503E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D8E635E"/>
    <w:multiLevelType w:val="singleLevel"/>
    <w:tmpl w:val="D4AC6376"/>
    <w:lvl w:ilvl="0">
      <w:start w:val="1"/>
      <w:numFmt w:val="lowerLetter"/>
      <w:lvlText w:val="(%1)"/>
      <w:lvlJc w:val="left"/>
      <w:pPr>
        <w:tabs>
          <w:tab w:val="num" w:pos="1838"/>
        </w:tabs>
        <w:ind w:left="1838" w:hanging="420"/>
      </w:pPr>
      <w:rPr>
        <w:rFonts w:hint="default"/>
        <w:b w:val="0"/>
      </w:rPr>
    </w:lvl>
  </w:abstractNum>
  <w:abstractNum w:abstractNumId="48" w15:restartNumberingAfterBreak="0">
    <w:nsid w:val="2DFF5B05"/>
    <w:multiLevelType w:val="hybridMultilevel"/>
    <w:tmpl w:val="1FC8A48C"/>
    <w:lvl w:ilvl="0" w:tplc="9D6E0F9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2E441D89"/>
    <w:multiLevelType w:val="singleLevel"/>
    <w:tmpl w:val="08090017"/>
    <w:lvl w:ilvl="0">
      <w:start w:val="1"/>
      <w:numFmt w:val="lowerLetter"/>
      <w:lvlText w:val="%1)"/>
      <w:lvlJc w:val="left"/>
      <w:pPr>
        <w:tabs>
          <w:tab w:val="num" w:pos="360"/>
        </w:tabs>
        <w:ind w:left="360" w:hanging="360"/>
      </w:pPr>
    </w:lvl>
  </w:abstractNum>
  <w:abstractNum w:abstractNumId="50" w15:restartNumberingAfterBreak="0">
    <w:nsid w:val="2E467E5C"/>
    <w:multiLevelType w:val="hybridMultilevel"/>
    <w:tmpl w:val="C7E05CFE"/>
    <w:lvl w:ilvl="0" w:tplc="EFD0B80E">
      <w:start w:val="1"/>
      <w:numFmt w:val="lowerRoman"/>
      <w:lvlText w:val="(%1)"/>
      <w:lvlJc w:val="left"/>
      <w:pPr>
        <w:ind w:left="2852" w:hanging="360"/>
      </w:pPr>
    </w:lvl>
    <w:lvl w:ilvl="1" w:tplc="FFFFFFFF" w:tentative="1">
      <w:start w:val="1"/>
      <w:numFmt w:val="lowerLetter"/>
      <w:lvlText w:val="%2."/>
      <w:lvlJc w:val="left"/>
      <w:pPr>
        <w:ind w:left="3572" w:hanging="360"/>
      </w:pPr>
    </w:lvl>
    <w:lvl w:ilvl="2" w:tplc="FFFFFFFF" w:tentative="1">
      <w:start w:val="1"/>
      <w:numFmt w:val="lowerRoman"/>
      <w:lvlText w:val="%3."/>
      <w:lvlJc w:val="right"/>
      <w:pPr>
        <w:ind w:left="4292" w:hanging="180"/>
      </w:pPr>
    </w:lvl>
    <w:lvl w:ilvl="3" w:tplc="FFFFFFFF" w:tentative="1">
      <w:start w:val="1"/>
      <w:numFmt w:val="decimal"/>
      <w:lvlText w:val="%4."/>
      <w:lvlJc w:val="left"/>
      <w:pPr>
        <w:ind w:left="5012" w:hanging="360"/>
      </w:pPr>
    </w:lvl>
    <w:lvl w:ilvl="4" w:tplc="FFFFFFFF" w:tentative="1">
      <w:start w:val="1"/>
      <w:numFmt w:val="lowerLetter"/>
      <w:lvlText w:val="%5."/>
      <w:lvlJc w:val="left"/>
      <w:pPr>
        <w:ind w:left="5732" w:hanging="360"/>
      </w:pPr>
    </w:lvl>
    <w:lvl w:ilvl="5" w:tplc="FFFFFFFF" w:tentative="1">
      <w:start w:val="1"/>
      <w:numFmt w:val="lowerRoman"/>
      <w:lvlText w:val="%6."/>
      <w:lvlJc w:val="right"/>
      <w:pPr>
        <w:ind w:left="6452" w:hanging="180"/>
      </w:pPr>
    </w:lvl>
    <w:lvl w:ilvl="6" w:tplc="FFFFFFFF" w:tentative="1">
      <w:start w:val="1"/>
      <w:numFmt w:val="decimal"/>
      <w:lvlText w:val="%7."/>
      <w:lvlJc w:val="left"/>
      <w:pPr>
        <w:ind w:left="7172" w:hanging="360"/>
      </w:pPr>
    </w:lvl>
    <w:lvl w:ilvl="7" w:tplc="FFFFFFFF" w:tentative="1">
      <w:start w:val="1"/>
      <w:numFmt w:val="lowerLetter"/>
      <w:lvlText w:val="%8."/>
      <w:lvlJc w:val="left"/>
      <w:pPr>
        <w:ind w:left="7892" w:hanging="360"/>
      </w:pPr>
    </w:lvl>
    <w:lvl w:ilvl="8" w:tplc="FFFFFFFF" w:tentative="1">
      <w:start w:val="1"/>
      <w:numFmt w:val="lowerRoman"/>
      <w:lvlText w:val="%9."/>
      <w:lvlJc w:val="right"/>
      <w:pPr>
        <w:ind w:left="8612" w:hanging="180"/>
      </w:pPr>
    </w:lvl>
  </w:abstractNum>
  <w:abstractNum w:abstractNumId="51" w15:restartNumberingAfterBreak="0">
    <w:nsid w:val="2F173235"/>
    <w:multiLevelType w:val="hybridMultilevel"/>
    <w:tmpl w:val="E77E8BDC"/>
    <w:lvl w:ilvl="0" w:tplc="C31458BE">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2FB602F9"/>
    <w:multiLevelType w:val="singleLevel"/>
    <w:tmpl w:val="EE68978C"/>
    <w:lvl w:ilvl="0">
      <w:start w:val="1"/>
      <w:numFmt w:val="lowerRoman"/>
      <w:lvlText w:val="(%1)"/>
      <w:lvlJc w:val="left"/>
      <w:pPr>
        <w:tabs>
          <w:tab w:val="num" w:pos="1854"/>
        </w:tabs>
        <w:ind w:left="1554" w:hanging="420"/>
      </w:pPr>
      <w:rPr>
        <w:rFonts w:hint="default"/>
      </w:rPr>
    </w:lvl>
  </w:abstractNum>
  <w:abstractNum w:abstractNumId="53" w15:restartNumberingAfterBreak="0">
    <w:nsid w:val="36C90830"/>
    <w:multiLevelType w:val="singleLevel"/>
    <w:tmpl w:val="7FD22112"/>
    <w:lvl w:ilvl="0">
      <w:start w:val="3"/>
      <w:numFmt w:val="lowerRoman"/>
      <w:lvlText w:val="(%1)"/>
      <w:lvlJc w:val="left"/>
      <w:pPr>
        <w:tabs>
          <w:tab w:val="num" w:pos="2563"/>
        </w:tabs>
        <w:ind w:left="2563" w:hanging="720"/>
      </w:pPr>
      <w:rPr>
        <w:rFonts w:hint="default"/>
      </w:rPr>
    </w:lvl>
  </w:abstractNum>
  <w:abstractNum w:abstractNumId="54" w15:restartNumberingAfterBreak="0">
    <w:nsid w:val="37F45766"/>
    <w:multiLevelType w:val="hybridMultilevel"/>
    <w:tmpl w:val="1C22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91068B6"/>
    <w:multiLevelType w:val="hybridMultilevel"/>
    <w:tmpl w:val="97F28FC4"/>
    <w:lvl w:ilvl="0" w:tplc="845A0D8C">
      <w:start w:val="1"/>
      <w:numFmt w:val="lowerLetter"/>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397C14F3"/>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7" w15:restartNumberingAfterBreak="0">
    <w:nsid w:val="3D994FAE"/>
    <w:multiLevelType w:val="singleLevel"/>
    <w:tmpl w:val="3766D0AA"/>
    <w:lvl w:ilvl="0">
      <w:start w:val="2"/>
      <w:numFmt w:val="decimal"/>
      <w:lvlText w:val="%1."/>
      <w:lvlJc w:val="left"/>
      <w:pPr>
        <w:tabs>
          <w:tab w:val="num" w:pos="1838"/>
        </w:tabs>
        <w:ind w:left="1838" w:hanging="420"/>
      </w:pPr>
      <w:rPr>
        <w:rFonts w:hint="default"/>
      </w:rPr>
    </w:lvl>
  </w:abstractNum>
  <w:abstractNum w:abstractNumId="58" w15:restartNumberingAfterBreak="0">
    <w:nsid w:val="3DDB4084"/>
    <w:multiLevelType w:val="singleLevel"/>
    <w:tmpl w:val="852ECA7C"/>
    <w:lvl w:ilvl="0">
      <w:start w:val="1"/>
      <w:numFmt w:val="lowerLetter"/>
      <w:lvlText w:val="(%1)"/>
      <w:lvlJc w:val="left"/>
      <w:pPr>
        <w:tabs>
          <w:tab w:val="num" w:pos="1554"/>
        </w:tabs>
        <w:ind w:left="1554" w:hanging="420"/>
      </w:pPr>
      <w:rPr>
        <w:rFonts w:hint="default"/>
      </w:rPr>
    </w:lvl>
  </w:abstractNum>
  <w:abstractNum w:abstractNumId="59" w15:restartNumberingAfterBreak="0">
    <w:nsid w:val="3E00463A"/>
    <w:multiLevelType w:val="hybridMultilevel"/>
    <w:tmpl w:val="C7EEA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E6A25C8"/>
    <w:multiLevelType w:val="singleLevel"/>
    <w:tmpl w:val="39CEF65E"/>
    <w:lvl w:ilvl="0">
      <w:start w:val="1"/>
      <w:numFmt w:val="lowerLetter"/>
      <w:lvlText w:val="(%1)"/>
      <w:legacy w:legacy="1" w:legacySpace="360" w:legacyIndent="720"/>
      <w:lvlJc w:val="left"/>
      <w:pPr>
        <w:ind w:left="2160" w:hanging="720"/>
      </w:pPr>
    </w:lvl>
  </w:abstractNum>
  <w:abstractNum w:abstractNumId="61" w15:restartNumberingAfterBreak="0">
    <w:nsid w:val="4285378D"/>
    <w:multiLevelType w:val="singleLevel"/>
    <w:tmpl w:val="912E28A6"/>
    <w:lvl w:ilvl="0">
      <w:start w:val="8"/>
      <w:numFmt w:val="decimal"/>
      <w:lvlText w:val="%1"/>
      <w:lvlJc w:val="left"/>
      <w:pPr>
        <w:tabs>
          <w:tab w:val="num" w:pos="1838"/>
        </w:tabs>
        <w:ind w:left="1838" w:hanging="420"/>
      </w:pPr>
      <w:rPr>
        <w:rFonts w:hint="default"/>
      </w:rPr>
    </w:lvl>
  </w:abstractNum>
  <w:abstractNum w:abstractNumId="62" w15:restartNumberingAfterBreak="0">
    <w:nsid w:val="450354C0"/>
    <w:multiLevelType w:val="hybridMultilevel"/>
    <w:tmpl w:val="93882D1C"/>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63" w15:restartNumberingAfterBreak="0">
    <w:nsid w:val="482C7DAB"/>
    <w:multiLevelType w:val="hybridMultilevel"/>
    <w:tmpl w:val="A3B613BA"/>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48343D50"/>
    <w:multiLevelType w:val="singleLevel"/>
    <w:tmpl w:val="9E209BDA"/>
    <w:lvl w:ilvl="0">
      <w:start w:val="1"/>
      <w:numFmt w:val="lowerLetter"/>
      <w:lvlText w:val="(%1)"/>
      <w:lvlJc w:val="left"/>
      <w:pPr>
        <w:tabs>
          <w:tab w:val="num" w:pos="1781"/>
        </w:tabs>
        <w:ind w:left="1781" w:hanging="420"/>
      </w:pPr>
      <w:rPr>
        <w:rFonts w:hint="default"/>
      </w:rPr>
    </w:lvl>
  </w:abstractNum>
  <w:abstractNum w:abstractNumId="65" w15:restartNumberingAfterBreak="0">
    <w:nsid w:val="4C285816"/>
    <w:multiLevelType w:val="hybridMultilevel"/>
    <w:tmpl w:val="1B248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D6C714F"/>
    <w:multiLevelType w:val="hybridMultilevel"/>
    <w:tmpl w:val="689E17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18516A6"/>
    <w:multiLevelType w:val="hybridMultilevel"/>
    <w:tmpl w:val="0B5ACBF4"/>
    <w:lvl w:ilvl="0" w:tplc="04090019">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1E21D26"/>
    <w:multiLevelType w:val="hybridMultilevel"/>
    <w:tmpl w:val="B5DA0BA6"/>
    <w:lvl w:ilvl="0" w:tplc="5C968384">
      <w:start w:val="1"/>
      <w:numFmt w:val="decimal"/>
      <w:lvlText w:val="(%1)"/>
      <w:lvlJc w:val="left"/>
      <w:pPr>
        <w:ind w:left="720" w:hanging="360"/>
      </w:pPr>
      <w:rPr>
        <w:rFonts w:hint="default"/>
      </w:rPr>
    </w:lvl>
    <w:lvl w:ilvl="1" w:tplc="F3664ABC">
      <w:start w:val="1"/>
      <w:numFmt w:val="bullet"/>
      <w:lvlText w:val=""/>
      <w:lvlJc w:val="left"/>
      <w:pPr>
        <w:ind w:left="1440" w:hanging="360"/>
      </w:pPr>
      <w:rPr>
        <w:rFonts w:ascii="Symbol" w:hAnsi="Symbol" w:hint="default"/>
      </w:rPr>
    </w:lvl>
    <w:lvl w:ilvl="2" w:tplc="7530187E" w:tentative="1">
      <w:start w:val="1"/>
      <w:numFmt w:val="lowerRoman"/>
      <w:lvlText w:val="%3."/>
      <w:lvlJc w:val="right"/>
      <w:pPr>
        <w:ind w:left="2160" w:hanging="180"/>
      </w:pPr>
    </w:lvl>
    <w:lvl w:ilvl="3" w:tplc="F1E2F2CA" w:tentative="1">
      <w:start w:val="1"/>
      <w:numFmt w:val="decimal"/>
      <w:lvlText w:val="%4."/>
      <w:lvlJc w:val="left"/>
      <w:pPr>
        <w:ind w:left="2880" w:hanging="360"/>
      </w:pPr>
    </w:lvl>
    <w:lvl w:ilvl="4" w:tplc="B3B83C10" w:tentative="1">
      <w:start w:val="1"/>
      <w:numFmt w:val="lowerLetter"/>
      <w:lvlText w:val="%5."/>
      <w:lvlJc w:val="left"/>
      <w:pPr>
        <w:ind w:left="3600" w:hanging="360"/>
      </w:pPr>
    </w:lvl>
    <w:lvl w:ilvl="5" w:tplc="B986DDF8" w:tentative="1">
      <w:start w:val="1"/>
      <w:numFmt w:val="lowerRoman"/>
      <w:lvlText w:val="%6."/>
      <w:lvlJc w:val="right"/>
      <w:pPr>
        <w:ind w:left="4320" w:hanging="180"/>
      </w:pPr>
    </w:lvl>
    <w:lvl w:ilvl="6" w:tplc="EC147848" w:tentative="1">
      <w:start w:val="1"/>
      <w:numFmt w:val="decimal"/>
      <w:lvlText w:val="%7."/>
      <w:lvlJc w:val="left"/>
      <w:pPr>
        <w:ind w:left="5040" w:hanging="360"/>
      </w:pPr>
    </w:lvl>
    <w:lvl w:ilvl="7" w:tplc="F4D89D9E" w:tentative="1">
      <w:start w:val="1"/>
      <w:numFmt w:val="lowerLetter"/>
      <w:lvlText w:val="%8."/>
      <w:lvlJc w:val="left"/>
      <w:pPr>
        <w:ind w:left="5760" w:hanging="360"/>
      </w:pPr>
    </w:lvl>
    <w:lvl w:ilvl="8" w:tplc="3E861382" w:tentative="1">
      <w:start w:val="1"/>
      <w:numFmt w:val="lowerRoman"/>
      <w:lvlText w:val="%9."/>
      <w:lvlJc w:val="right"/>
      <w:pPr>
        <w:ind w:left="6480" w:hanging="180"/>
      </w:pPr>
    </w:lvl>
  </w:abstractNum>
  <w:abstractNum w:abstractNumId="69" w15:restartNumberingAfterBreak="0">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70" w15:restartNumberingAfterBreak="0">
    <w:nsid w:val="554E54AF"/>
    <w:multiLevelType w:val="singleLevel"/>
    <w:tmpl w:val="EFD0B80E"/>
    <w:lvl w:ilvl="0">
      <w:start w:val="1"/>
      <w:numFmt w:val="lowerRoman"/>
      <w:lvlText w:val="(%1)"/>
      <w:legacy w:legacy="1" w:legacySpace="144" w:legacyIndent="720"/>
      <w:lvlJc w:val="left"/>
      <w:pPr>
        <w:ind w:left="2880" w:hanging="720"/>
      </w:pPr>
    </w:lvl>
  </w:abstractNum>
  <w:abstractNum w:abstractNumId="71" w15:restartNumberingAfterBreak="0">
    <w:nsid w:val="581311A8"/>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15:restartNumberingAfterBreak="0">
    <w:nsid w:val="58574049"/>
    <w:multiLevelType w:val="hybridMultilevel"/>
    <w:tmpl w:val="CC7C5908"/>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589770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59A31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59B82DE2"/>
    <w:multiLevelType w:val="singleLevel"/>
    <w:tmpl w:val="C94C214C"/>
    <w:lvl w:ilvl="0">
      <w:start w:val="1"/>
      <w:numFmt w:val="lowerLetter"/>
      <w:lvlText w:val="(%1)"/>
      <w:lvlJc w:val="left"/>
      <w:pPr>
        <w:tabs>
          <w:tab w:val="num" w:pos="1838"/>
        </w:tabs>
        <w:ind w:left="1838" w:hanging="420"/>
      </w:pPr>
      <w:rPr>
        <w:rFonts w:hint="default"/>
        <w:b w:val="0"/>
      </w:rPr>
    </w:lvl>
  </w:abstractNum>
  <w:abstractNum w:abstractNumId="76" w15:restartNumberingAfterBreak="0">
    <w:nsid w:val="5C1F494A"/>
    <w:multiLevelType w:val="hybridMultilevel"/>
    <w:tmpl w:val="D8FCC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4930DB"/>
    <w:multiLevelType w:val="hybridMultilevel"/>
    <w:tmpl w:val="AF4A3FD0"/>
    <w:lvl w:ilvl="0" w:tplc="FFFFFFFF">
      <w:start w:val="1"/>
      <w:numFmt w:val="lowerLetter"/>
      <w:lvlText w:val="%1."/>
      <w:lvlJc w:val="left"/>
      <w:pPr>
        <w:tabs>
          <w:tab w:val="num" w:pos="720"/>
        </w:tabs>
        <w:ind w:left="720" w:hanging="360"/>
      </w:pPr>
      <w:rPr>
        <w:rFonts w:hint="default"/>
        <w:b w:val="0"/>
        <w:bCs w:val="0"/>
      </w:rPr>
    </w:lvl>
    <w:lvl w:ilvl="1" w:tplc="FFFFFFFF">
      <w:start w:val="2"/>
      <w:numFmt w:val="decimal"/>
      <w:lvlText w:val="10.3.%2"/>
      <w:lvlJc w:val="left"/>
      <w:pPr>
        <w:tabs>
          <w:tab w:val="num" w:pos="2157"/>
        </w:tabs>
        <w:ind w:left="2157" w:hanging="1077"/>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61147676"/>
    <w:multiLevelType w:val="hybridMultilevel"/>
    <w:tmpl w:val="DE46D19C"/>
    <w:lvl w:ilvl="0" w:tplc="845A0D8C">
      <w:start w:val="1"/>
      <w:numFmt w:val="lowerLetter"/>
      <w:lvlText w:val="%1."/>
      <w:lvlJc w:val="left"/>
      <w:pPr>
        <w:tabs>
          <w:tab w:val="num" w:pos="2498"/>
        </w:tabs>
        <w:ind w:left="2498" w:hanging="720"/>
      </w:pPr>
      <w:rPr>
        <w:rFonts w:hint="default"/>
      </w:rPr>
    </w:lvl>
    <w:lvl w:ilvl="1" w:tplc="08090019">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80" w15:restartNumberingAfterBreak="0">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624410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66CF72F3"/>
    <w:multiLevelType w:val="singleLevel"/>
    <w:tmpl w:val="2DE4CD2A"/>
    <w:lvl w:ilvl="0">
      <w:start w:val="1"/>
      <w:numFmt w:val="lowerLetter"/>
      <w:lvlText w:val="(%1)"/>
      <w:lvlJc w:val="left"/>
      <w:pPr>
        <w:tabs>
          <w:tab w:val="num" w:pos="1838"/>
        </w:tabs>
        <w:ind w:left="1838" w:hanging="420"/>
      </w:pPr>
      <w:rPr>
        <w:rFonts w:hint="default"/>
      </w:rPr>
    </w:lvl>
  </w:abstractNum>
  <w:abstractNum w:abstractNumId="83" w15:restartNumberingAfterBreak="0">
    <w:nsid w:val="689C76AA"/>
    <w:multiLevelType w:val="hybridMultilevel"/>
    <w:tmpl w:val="35706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9C164EF"/>
    <w:multiLevelType w:val="hybridMultilevel"/>
    <w:tmpl w:val="ADC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9E3771C"/>
    <w:multiLevelType w:val="singleLevel"/>
    <w:tmpl w:val="60E6EA9A"/>
    <w:lvl w:ilvl="0">
      <w:start w:val="1"/>
      <w:numFmt w:val="lowerLetter"/>
      <w:lvlText w:val="(%1)"/>
      <w:lvlJc w:val="left"/>
      <w:pPr>
        <w:tabs>
          <w:tab w:val="num" w:pos="1838"/>
        </w:tabs>
        <w:ind w:left="1838" w:hanging="420"/>
      </w:pPr>
      <w:rPr>
        <w:rFonts w:hint="default"/>
      </w:rPr>
    </w:lvl>
  </w:abstractNum>
  <w:abstractNum w:abstractNumId="86" w15:restartNumberingAfterBreak="0">
    <w:nsid w:val="6A6A2B82"/>
    <w:multiLevelType w:val="singleLevel"/>
    <w:tmpl w:val="A238D91E"/>
    <w:lvl w:ilvl="0">
      <w:start w:val="1"/>
      <w:numFmt w:val="lowerLetter"/>
      <w:lvlText w:val="(%1)"/>
      <w:lvlJc w:val="left"/>
      <w:pPr>
        <w:tabs>
          <w:tab w:val="num" w:pos="1838"/>
        </w:tabs>
        <w:ind w:left="1838" w:hanging="420"/>
      </w:pPr>
      <w:rPr>
        <w:rFonts w:hint="default"/>
      </w:rPr>
    </w:lvl>
  </w:abstractNum>
  <w:abstractNum w:abstractNumId="87" w15:restartNumberingAfterBreak="0">
    <w:nsid w:val="6A910BE3"/>
    <w:multiLevelType w:val="multilevel"/>
    <w:tmpl w:val="62C49204"/>
    <w:lvl w:ilvl="0">
      <w:start w:val="1"/>
      <w:numFmt w:val="lowerRoman"/>
      <w:lvlText w:val="(%1)"/>
      <w:lvlJc w:val="left"/>
      <w:pPr>
        <w:tabs>
          <w:tab w:val="num" w:pos="2415"/>
        </w:tabs>
        <w:ind w:left="2115" w:hanging="42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88" w15:restartNumberingAfterBreak="0">
    <w:nsid w:val="6AE770D8"/>
    <w:multiLevelType w:val="singleLevel"/>
    <w:tmpl w:val="C87E364A"/>
    <w:lvl w:ilvl="0">
      <w:start w:val="1"/>
      <w:numFmt w:val="lowerLetter"/>
      <w:lvlText w:val="(%1)"/>
      <w:lvlJc w:val="left"/>
      <w:pPr>
        <w:tabs>
          <w:tab w:val="num" w:pos="1838"/>
        </w:tabs>
        <w:ind w:left="1838" w:hanging="420"/>
      </w:pPr>
      <w:rPr>
        <w:rFonts w:hint="default"/>
        <w:b w:val="0"/>
      </w:rPr>
    </w:lvl>
  </w:abstractNum>
  <w:abstractNum w:abstractNumId="89" w15:restartNumberingAfterBreak="0">
    <w:nsid w:val="71D24A82"/>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0" w15:restartNumberingAfterBreak="0">
    <w:nsid w:val="71EB02A0"/>
    <w:multiLevelType w:val="hybridMultilevel"/>
    <w:tmpl w:val="E0548960"/>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91" w15:restartNumberingAfterBreak="0">
    <w:nsid w:val="75EF2BB7"/>
    <w:multiLevelType w:val="hybridMultilevel"/>
    <w:tmpl w:val="9FA04CEA"/>
    <w:lvl w:ilvl="0" w:tplc="845A0D8C">
      <w:start w:val="1"/>
      <w:numFmt w:val="lowerLetter"/>
      <w:lvlText w:val="%1."/>
      <w:lvlJc w:val="left"/>
      <w:pPr>
        <w:tabs>
          <w:tab w:val="num" w:pos="3191"/>
        </w:tabs>
        <w:ind w:left="3191" w:hanging="720"/>
      </w:pPr>
      <w:rPr>
        <w:rFonts w:hint="default"/>
      </w:rPr>
    </w:lvl>
    <w:lvl w:ilvl="1" w:tplc="08090019">
      <w:start w:val="1"/>
      <w:numFmt w:val="lowerLetter"/>
      <w:lvlText w:val="%2."/>
      <w:lvlJc w:val="left"/>
      <w:pPr>
        <w:tabs>
          <w:tab w:val="num" w:pos="2831"/>
        </w:tabs>
        <w:ind w:left="2831" w:hanging="360"/>
      </w:pPr>
    </w:lvl>
    <w:lvl w:ilvl="2" w:tplc="0809001B" w:tentative="1">
      <w:start w:val="1"/>
      <w:numFmt w:val="lowerRoman"/>
      <w:lvlText w:val="%3."/>
      <w:lvlJc w:val="right"/>
      <w:pPr>
        <w:tabs>
          <w:tab w:val="num" w:pos="3551"/>
        </w:tabs>
        <w:ind w:left="3551" w:hanging="180"/>
      </w:pPr>
    </w:lvl>
    <w:lvl w:ilvl="3" w:tplc="0809000F" w:tentative="1">
      <w:start w:val="1"/>
      <w:numFmt w:val="decimal"/>
      <w:lvlText w:val="%4."/>
      <w:lvlJc w:val="left"/>
      <w:pPr>
        <w:tabs>
          <w:tab w:val="num" w:pos="4271"/>
        </w:tabs>
        <w:ind w:left="4271" w:hanging="360"/>
      </w:pPr>
    </w:lvl>
    <w:lvl w:ilvl="4" w:tplc="08090019" w:tentative="1">
      <w:start w:val="1"/>
      <w:numFmt w:val="lowerLetter"/>
      <w:lvlText w:val="%5."/>
      <w:lvlJc w:val="left"/>
      <w:pPr>
        <w:tabs>
          <w:tab w:val="num" w:pos="4991"/>
        </w:tabs>
        <w:ind w:left="4991" w:hanging="360"/>
      </w:pPr>
    </w:lvl>
    <w:lvl w:ilvl="5" w:tplc="0809001B" w:tentative="1">
      <w:start w:val="1"/>
      <w:numFmt w:val="lowerRoman"/>
      <w:lvlText w:val="%6."/>
      <w:lvlJc w:val="right"/>
      <w:pPr>
        <w:tabs>
          <w:tab w:val="num" w:pos="5711"/>
        </w:tabs>
        <w:ind w:left="5711" w:hanging="180"/>
      </w:pPr>
    </w:lvl>
    <w:lvl w:ilvl="6" w:tplc="0809000F" w:tentative="1">
      <w:start w:val="1"/>
      <w:numFmt w:val="decimal"/>
      <w:lvlText w:val="%7."/>
      <w:lvlJc w:val="left"/>
      <w:pPr>
        <w:tabs>
          <w:tab w:val="num" w:pos="6431"/>
        </w:tabs>
        <w:ind w:left="6431" w:hanging="360"/>
      </w:pPr>
    </w:lvl>
    <w:lvl w:ilvl="7" w:tplc="08090019" w:tentative="1">
      <w:start w:val="1"/>
      <w:numFmt w:val="lowerLetter"/>
      <w:lvlText w:val="%8."/>
      <w:lvlJc w:val="left"/>
      <w:pPr>
        <w:tabs>
          <w:tab w:val="num" w:pos="7151"/>
        </w:tabs>
        <w:ind w:left="7151" w:hanging="360"/>
      </w:pPr>
    </w:lvl>
    <w:lvl w:ilvl="8" w:tplc="0809001B" w:tentative="1">
      <w:start w:val="1"/>
      <w:numFmt w:val="lowerRoman"/>
      <w:lvlText w:val="%9."/>
      <w:lvlJc w:val="right"/>
      <w:pPr>
        <w:tabs>
          <w:tab w:val="num" w:pos="7871"/>
        </w:tabs>
        <w:ind w:left="7871" w:hanging="180"/>
      </w:pPr>
    </w:lvl>
  </w:abstractNum>
  <w:abstractNum w:abstractNumId="92" w15:restartNumberingAfterBreak="0">
    <w:nsid w:val="765F7724"/>
    <w:multiLevelType w:val="hybridMultilevel"/>
    <w:tmpl w:val="CBAC3CA4"/>
    <w:lvl w:ilvl="0" w:tplc="FFFFFFFF">
      <w:start w:val="1"/>
      <w:numFmt w:val="lowerLetter"/>
      <w:lvlText w:val="%1."/>
      <w:lvlJc w:val="left"/>
      <w:pPr>
        <w:ind w:left="720" w:hanging="360"/>
      </w:pPr>
      <w:rPr>
        <w:rFonts w:cs="Times New Roman"/>
        <w:spacing w:val="0"/>
      </w:rPr>
    </w:lvl>
    <w:lvl w:ilvl="1" w:tplc="08090019" w:tentative="1">
      <w:start w:val="1"/>
      <w:numFmt w:val="lowerLetter"/>
      <w:lvlText w:val="%2."/>
      <w:lvlJc w:val="left"/>
      <w:pPr>
        <w:ind w:left="1440" w:hanging="360"/>
      </w:pPr>
    </w:lvl>
    <w:lvl w:ilvl="2" w:tplc="08090017">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9DB08C6"/>
    <w:multiLevelType w:val="hybridMultilevel"/>
    <w:tmpl w:val="66D0D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B1B0EE8"/>
    <w:multiLevelType w:val="hybridMultilevel"/>
    <w:tmpl w:val="1D9E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C256CCF"/>
    <w:multiLevelType w:val="hybridMultilevel"/>
    <w:tmpl w:val="270452BE"/>
    <w:lvl w:ilvl="0" w:tplc="39CEF65E">
      <w:start w:val="1"/>
      <w:numFmt w:val="lowerLetter"/>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96" w15:restartNumberingAfterBreak="0">
    <w:nsid w:val="7CC96B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7CE957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7D1A0F1B"/>
    <w:multiLevelType w:val="hybridMultilevel"/>
    <w:tmpl w:val="73E0E0FA"/>
    <w:lvl w:ilvl="0" w:tplc="125C9144">
      <w:start w:val="1"/>
      <w:numFmt w:val="lowerRoman"/>
      <w:lvlText w:val="%1."/>
      <w:lvlJc w:val="left"/>
      <w:pPr>
        <w:tabs>
          <w:tab w:val="num" w:pos="720"/>
        </w:tabs>
        <w:ind w:left="720" w:hanging="360"/>
      </w:pPr>
      <w:rPr>
        <w:rFonts w:hint="default"/>
      </w:rPr>
    </w:lvl>
    <w:lvl w:ilvl="1" w:tplc="845A0D8C">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7ECC3B6B"/>
    <w:multiLevelType w:val="hybridMultilevel"/>
    <w:tmpl w:val="8A5C9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F6B0DC8"/>
    <w:multiLevelType w:val="singleLevel"/>
    <w:tmpl w:val="B748D26A"/>
    <w:lvl w:ilvl="0">
      <w:start w:val="1"/>
      <w:numFmt w:val="lowerLetter"/>
      <w:lvlText w:val="(%1)"/>
      <w:lvlJc w:val="left"/>
      <w:pPr>
        <w:tabs>
          <w:tab w:val="num" w:pos="1838"/>
        </w:tabs>
        <w:ind w:left="1838" w:hanging="420"/>
      </w:pPr>
      <w:rPr>
        <w:rFonts w:hint="default"/>
      </w:rPr>
    </w:lvl>
  </w:abstractNum>
  <w:abstractNum w:abstractNumId="101" w15:restartNumberingAfterBreak="0">
    <w:nsid w:val="7F901941"/>
    <w:multiLevelType w:val="singleLevel"/>
    <w:tmpl w:val="F0E89EC4"/>
    <w:lvl w:ilvl="0">
      <w:start w:val="1"/>
      <w:numFmt w:val="lowerLetter"/>
      <w:lvlText w:val="(%1)"/>
      <w:legacy w:legacy="1" w:legacySpace="360" w:legacyIndent="720"/>
      <w:lvlJc w:val="left"/>
      <w:pPr>
        <w:ind w:left="2160" w:hanging="720"/>
      </w:pPr>
    </w:lvl>
  </w:abstractNum>
  <w:abstractNum w:abstractNumId="102" w15:restartNumberingAfterBreak="0">
    <w:nsid w:val="7FAC317A"/>
    <w:multiLevelType w:val="hybridMultilevel"/>
    <w:tmpl w:val="87A06E08"/>
    <w:lvl w:ilvl="0" w:tplc="08090001">
      <w:start w:val="1"/>
      <w:numFmt w:val="bullet"/>
      <w:lvlText w:val=""/>
      <w:lvlJc w:val="left"/>
      <w:pPr>
        <w:ind w:left="1320" w:hanging="360"/>
      </w:pPr>
      <w:rPr>
        <w:rFonts w:ascii="Symbol" w:hAnsi="Symbol" w:hint="default"/>
      </w:rPr>
    </w:lvl>
    <w:lvl w:ilvl="1" w:tplc="08090003" w:tentative="1">
      <w:start w:val="1"/>
      <w:numFmt w:val="bullet"/>
      <w:lvlText w:val="o"/>
      <w:lvlJc w:val="left"/>
      <w:pPr>
        <w:ind w:left="2040" w:hanging="360"/>
      </w:pPr>
      <w:rPr>
        <w:rFonts w:ascii="Courier New" w:hAnsi="Courier New" w:cs="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cs="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cs="Courier New" w:hint="default"/>
      </w:rPr>
    </w:lvl>
    <w:lvl w:ilvl="8" w:tplc="08090005" w:tentative="1">
      <w:start w:val="1"/>
      <w:numFmt w:val="bullet"/>
      <w:lvlText w:val=""/>
      <w:lvlJc w:val="left"/>
      <w:pPr>
        <w:ind w:left="7080" w:hanging="360"/>
      </w:pPr>
      <w:rPr>
        <w:rFonts w:ascii="Wingdings" w:hAnsi="Wingdings" w:hint="default"/>
      </w:rPr>
    </w:lvl>
  </w:abstractNum>
  <w:num w:numId="1" w16cid:durableId="1835418629">
    <w:abstractNumId w:val="6"/>
  </w:num>
  <w:num w:numId="2" w16cid:durableId="1799370619">
    <w:abstractNumId w:val="7"/>
  </w:num>
  <w:num w:numId="3" w16cid:durableId="246234648">
    <w:abstractNumId w:val="60"/>
  </w:num>
  <w:num w:numId="4" w16cid:durableId="862791105">
    <w:abstractNumId w:val="34"/>
  </w:num>
  <w:num w:numId="5" w16cid:durableId="229510248">
    <w:abstractNumId w:val="70"/>
  </w:num>
  <w:num w:numId="6" w16cid:durableId="406727787">
    <w:abstractNumId w:val="101"/>
  </w:num>
  <w:num w:numId="7" w16cid:durableId="106434451">
    <w:abstractNumId w:val="9"/>
  </w:num>
  <w:num w:numId="8" w16cid:durableId="1454713298">
    <w:abstractNumId w:val="8"/>
  </w:num>
  <w:num w:numId="9" w16cid:durableId="204031130">
    <w:abstractNumId w:val="4"/>
  </w:num>
  <w:num w:numId="10" w16cid:durableId="1913466042">
    <w:abstractNumId w:val="5"/>
  </w:num>
  <w:num w:numId="11" w16cid:durableId="1502811346">
    <w:abstractNumId w:val="0"/>
  </w:num>
  <w:num w:numId="12" w16cid:durableId="666328018">
    <w:abstractNumId w:val="1"/>
  </w:num>
  <w:num w:numId="13" w16cid:durableId="1406298594">
    <w:abstractNumId w:val="2"/>
  </w:num>
  <w:num w:numId="14" w16cid:durableId="1815874916">
    <w:abstractNumId w:val="16"/>
  </w:num>
  <w:num w:numId="15" w16cid:durableId="588194521">
    <w:abstractNumId w:val="45"/>
  </w:num>
  <w:num w:numId="16" w16cid:durableId="697703085">
    <w:abstractNumId w:val="25"/>
  </w:num>
  <w:num w:numId="17" w16cid:durableId="552929364">
    <w:abstractNumId w:val="58"/>
  </w:num>
  <w:num w:numId="18" w16cid:durableId="1755393251">
    <w:abstractNumId w:val="100"/>
  </w:num>
  <w:num w:numId="19" w16cid:durableId="989096223">
    <w:abstractNumId w:val="52"/>
  </w:num>
  <w:num w:numId="20" w16cid:durableId="294723370">
    <w:abstractNumId w:val="19"/>
  </w:num>
  <w:num w:numId="21" w16cid:durableId="2019582031">
    <w:abstractNumId w:val="64"/>
  </w:num>
  <w:num w:numId="22" w16cid:durableId="1618751719">
    <w:abstractNumId w:val="86"/>
  </w:num>
  <w:num w:numId="23" w16cid:durableId="59449265">
    <w:abstractNumId w:val="82"/>
  </w:num>
  <w:num w:numId="24" w16cid:durableId="1808277262">
    <w:abstractNumId w:val="47"/>
  </w:num>
  <w:num w:numId="25" w16cid:durableId="1243223426">
    <w:abstractNumId w:val="53"/>
  </w:num>
  <w:num w:numId="26" w16cid:durableId="1329626826">
    <w:abstractNumId w:val="17"/>
  </w:num>
  <w:num w:numId="27" w16cid:durableId="2006013644">
    <w:abstractNumId w:val="41"/>
  </w:num>
  <w:num w:numId="28" w16cid:durableId="906302196">
    <w:abstractNumId w:val="85"/>
  </w:num>
  <w:num w:numId="29" w16cid:durableId="1268923838">
    <w:abstractNumId w:val="75"/>
  </w:num>
  <w:num w:numId="30" w16cid:durableId="61146404">
    <w:abstractNumId w:val="69"/>
  </w:num>
  <w:num w:numId="31" w16cid:durableId="1855146724">
    <w:abstractNumId w:val="57"/>
  </w:num>
  <w:num w:numId="32" w16cid:durableId="145318327">
    <w:abstractNumId w:val="61"/>
  </w:num>
  <w:num w:numId="33" w16cid:durableId="900603769">
    <w:abstractNumId w:val="88"/>
  </w:num>
  <w:num w:numId="34" w16cid:durableId="1934584467">
    <w:abstractNumId w:val="12"/>
  </w:num>
  <w:num w:numId="35" w16cid:durableId="792483139">
    <w:abstractNumId w:val="3"/>
  </w:num>
  <w:num w:numId="36" w16cid:durableId="1944652697">
    <w:abstractNumId w:val="23"/>
  </w:num>
  <w:num w:numId="37" w16cid:durableId="871186894">
    <w:abstractNumId w:val="87"/>
  </w:num>
  <w:num w:numId="38" w16cid:durableId="688407872">
    <w:abstractNumId w:val="46"/>
  </w:num>
  <w:num w:numId="39" w16cid:durableId="214238950">
    <w:abstractNumId w:val="49"/>
  </w:num>
  <w:num w:numId="40" w16cid:durableId="746653398">
    <w:abstractNumId w:val="74"/>
  </w:num>
  <w:num w:numId="41" w16cid:durableId="2004240850">
    <w:abstractNumId w:val="96"/>
  </w:num>
  <w:num w:numId="42" w16cid:durableId="1679695519">
    <w:abstractNumId w:val="36"/>
  </w:num>
  <w:num w:numId="43" w16cid:durableId="425736040">
    <w:abstractNumId w:val="81"/>
  </w:num>
  <w:num w:numId="44" w16cid:durableId="20323386">
    <w:abstractNumId w:val="97"/>
  </w:num>
  <w:num w:numId="45" w16cid:durableId="1864858936">
    <w:abstractNumId w:val="73"/>
  </w:num>
  <w:num w:numId="46" w16cid:durableId="11075892">
    <w:abstractNumId w:val="30"/>
  </w:num>
  <w:num w:numId="47" w16cid:durableId="1271204529">
    <w:abstractNumId w:val="42"/>
  </w:num>
  <w:num w:numId="48" w16cid:durableId="113837367">
    <w:abstractNumId w:val="80"/>
  </w:num>
  <w:num w:numId="49" w16cid:durableId="302737741">
    <w:abstractNumId w:val="14"/>
  </w:num>
  <w:num w:numId="50" w16cid:durableId="328560480">
    <w:abstractNumId w:val="93"/>
  </w:num>
  <w:num w:numId="51" w16cid:durableId="1483233925">
    <w:abstractNumId w:val="62"/>
  </w:num>
  <w:num w:numId="52" w16cid:durableId="708337052">
    <w:abstractNumId w:val="90"/>
  </w:num>
  <w:num w:numId="53" w16cid:durableId="1056705635">
    <w:abstractNumId w:val="21"/>
  </w:num>
  <w:num w:numId="54" w16cid:durableId="685594219">
    <w:abstractNumId w:val="79"/>
  </w:num>
  <w:num w:numId="55" w16cid:durableId="633221622">
    <w:abstractNumId w:val="78"/>
  </w:num>
  <w:num w:numId="56" w16cid:durableId="996689709">
    <w:abstractNumId w:val="98"/>
  </w:num>
  <w:num w:numId="57" w16cid:durableId="532498479">
    <w:abstractNumId w:val="55"/>
  </w:num>
  <w:num w:numId="58" w16cid:durableId="2073456683">
    <w:abstractNumId w:val="91"/>
  </w:num>
  <w:num w:numId="59" w16cid:durableId="83496665">
    <w:abstractNumId w:val="38"/>
  </w:num>
  <w:num w:numId="60" w16cid:durableId="2060207127">
    <w:abstractNumId w:val="43"/>
  </w:num>
  <w:num w:numId="61" w16cid:durableId="2143647488">
    <w:abstractNumId w:val="67"/>
  </w:num>
  <w:num w:numId="62" w16cid:durableId="1729381657">
    <w:abstractNumId w:val="27"/>
  </w:num>
  <w:num w:numId="63" w16cid:durableId="1322587520">
    <w:abstractNumId w:val="77"/>
  </w:num>
  <w:num w:numId="64" w16cid:durableId="1002901227">
    <w:abstractNumId w:val="20"/>
  </w:num>
  <w:num w:numId="65" w16cid:durableId="1989822658">
    <w:abstractNumId w:val="51"/>
  </w:num>
  <w:num w:numId="66" w16cid:durableId="978461145">
    <w:abstractNumId w:val="48"/>
  </w:num>
  <w:num w:numId="67" w16cid:durableId="1635090074">
    <w:abstractNumId w:val="24"/>
  </w:num>
  <w:num w:numId="68" w16cid:durableId="1683782117">
    <w:abstractNumId w:val="63"/>
  </w:num>
  <w:num w:numId="69" w16cid:durableId="105269886">
    <w:abstractNumId w:val="37"/>
  </w:num>
  <w:num w:numId="70" w16cid:durableId="160631651">
    <w:abstractNumId w:val="72"/>
  </w:num>
  <w:num w:numId="71" w16cid:durableId="1915889721">
    <w:abstractNumId w:val="15"/>
  </w:num>
  <w:num w:numId="72" w16cid:durableId="2027975942">
    <w:abstractNumId w:val="66"/>
  </w:num>
  <w:num w:numId="73" w16cid:durableId="2089812070">
    <w:abstractNumId w:val="18"/>
  </w:num>
  <w:num w:numId="74" w16cid:durableId="196476970">
    <w:abstractNumId w:val="54"/>
  </w:num>
  <w:num w:numId="75" w16cid:durableId="2080900624">
    <w:abstractNumId w:val="40"/>
  </w:num>
  <w:num w:numId="76" w16cid:durableId="1196188759">
    <w:abstractNumId w:val="68"/>
  </w:num>
  <w:num w:numId="77" w16cid:durableId="1299913324">
    <w:abstractNumId w:val="83"/>
  </w:num>
  <w:num w:numId="78" w16cid:durableId="1143348990">
    <w:abstractNumId w:val="65"/>
  </w:num>
  <w:num w:numId="79" w16cid:durableId="1416628522">
    <w:abstractNumId w:val="39"/>
  </w:num>
  <w:num w:numId="80" w16cid:durableId="1594625126">
    <w:abstractNumId w:val="28"/>
  </w:num>
  <w:num w:numId="81" w16cid:durableId="735980331">
    <w:abstractNumId w:val="99"/>
  </w:num>
  <w:num w:numId="82" w16cid:durableId="638808412">
    <w:abstractNumId w:val="13"/>
  </w:num>
  <w:num w:numId="83" w16cid:durableId="1297683743">
    <w:abstractNumId w:val="92"/>
  </w:num>
  <w:num w:numId="84" w16cid:durableId="1103838855">
    <w:abstractNumId w:val="31"/>
  </w:num>
  <w:num w:numId="85" w16cid:durableId="943075481">
    <w:abstractNumId w:val="76"/>
  </w:num>
  <w:num w:numId="86" w16cid:durableId="374619390">
    <w:abstractNumId w:val="59"/>
  </w:num>
  <w:num w:numId="87" w16cid:durableId="644624760">
    <w:abstractNumId w:val="102"/>
  </w:num>
  <w:num w:numId="88" w16cid:durableId="1238518721">
    <w:abstractNumId w:val="94"/>
  </w:num>
  <w:num w:numId="89" w16cid:durableId="278531297">
    <w:abstractNumId w:val="32"/>
  </w:num>
  <w:num w:numId="90" w16cid:durableId="1288658508">
    <w:abstractNumId w:val="89"/>
  </w:num>
  <w:num w:numId="91" w16cid:durableId="1612396153">
    <w:abstractNumId w:val="29"/>
  </w:num>
  <w:num w:numId="92" w16cid:durableId="64186061">
    <w:abstractNumId w:val="71"/>
  </w:num>
  <w:num w:numId="93" w16cid:durableId="323775931">
    <w:abstractNumId w:val="56"/>
  </w:num>
  <w:num w:numId="94" w16cid:durableId="620190496">
    <w:abstractNumId w:val="26"/>
  </w:num>
  <w:num w:numId="95" w16cid:durableId="436565804">
    <w:abstractNumId w:val="84"/>
  </w:num>
  <w:num w:numId="96" w16cid:durableId="1176312739">
    <w:abstractNumId w:val="44"/>
  </w:num>
  <w:num w:numId="97" w16cid:durableId="873735819">
    <w:abstractNumId w:val="11"/>
  </w:num>
  <w:num w:numId="98" w16cid:durableId="1494222319">
    <w:abstractNumId w:val="35"/>
  </w:num>
  <w:num w:numId="99" w16cid:durableId="269554291">
    <w:abstractNumId w:val="33"/>
  </w:num>
  <w:num w:numId="100" w16cid:durableId="1213811176">
    <w:abstractNumId w:val="22"/>
  </w:num>
  <w:num w:numId="101" w16cid:durableId="1820684965">
    <w:abstractNumId w:val="95"/>
  </w:num>
  <w:num w:numId="102" w16cid:durableId="90318723">
    <w:abstractNumId w:val="50"/>
  </w:num>
  <w:num w:numId="103" w16cid:durableId="1870752961">
    <w:abstractNumId w:val="10"/>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A">
    <w15:presenceInfo w15:providerId="None" w15:userId="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isplayHorizontalDrawingGridEvery w:val="2"/>
  <w:displayVerticalDrawingGridEvery w:val="2"/>
  <w:noPunctuationKerning/>
  <w:characterSpacingControl w:val="doNotCompress"/>
  <w:hdrShapeDefaults>
    <o:shapedefaults v:ext="edit" spidmax="2050">
      <v:stroke endarrow="block" endarrowwidth="narrow" weight="1pt"/>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68"/>
    <w:rsid w:val="00000436"/>
    <w:rsid w:val="000019B7"/>
    <w:rsid w:val="00002B2C"/>
    <w:rsid w:val="000030E6"/>
    <w:rsid w:val="00003B9F"/>
    <w:rsid w:val="0000406B"/>
    <w:rsid w:val="00004721"/>
    <w:rsid w:val="0000481E"/>
    <w:rsid w:val="00004941"/>
    <w:rsid w:val="00010238"/>
    <w:rsid w:val="00011560"/>
    <w:rsid w:val="00012337"/>
    <w:rsid w:val="000126D3"/>
    <w:rsid w:val="00013E04"/>
    <w:rsid w:val="00014130"/>
    <w:rsid w:val="00016289"/>
    <w:rsid w:val="0002052A"/>
    <w:rsid w:val="000249F2"/>
    <w:rsid w:val="00024BB8"/>
    <w:rsid w:val="000261EA"/>
    <w:rsid w:val="000266E3"/>
    <w:rsid w:val="00026AA2"/>
    <w:rsid w:val="00026DA0"/>
    <w:rsid w:val="00031822"/>
    <w:rsid w:val="00031BA0"/>
    <w:rsid w:val="00032B0C"/>
    <w:rsid w:val="00033951"/>
    <w:rsid w:val="00034CA2"/>
    <w:rsid w:val="00035A18"/>
    <w:rsid w:val="00035B09"/>
    <w:rsid w:val="00036C66"/>
    <w:rsid w:val="00037018"/>
    <w:rsid w:val="000377E6"/>
    <w:rsid w:val="00040DC6"/>
    <w:rsid w:val="00041B03"/>
    <w:rsid w:val="0004421C"/>
    <w:rsid w:val="00046EE6"/>
    <w:rsid w:val="00046F71"/>
    <w:rsid w:val="00047853"/>
    <w:rsid w:val="0005064E"/>
    <w:rsid w:val="00051A9A"/>
    <w:rsid w:val="00052D20"/>
    <w:rsid w:val="00053C0A"/>
    <w:rsid w:val="00054512"/>
    <w:rsid w:val="00055917"/>
    <w:rsid w:val="00055948"/>
    <w:rsid w:val="00056AA6"/>
    <w:rsid w:val="00057239"/>
    <w:rsid w:val="000601E9"/>
    <w:rsid w:val="00065881"/>
    <w:rsid w:val="0006743F"/>
    <w:rsid w:val="000679EF"/>
    <w:rsid w:val="00067AD7"/>
    <w:rsid w:val="00070606"/>
    <w:rsid w:val="000706BA"/>
    <w:rsid w:val="00070FB8"/>
    <w:rsid w:val="00070FBB"/>
    <w:rsid w:val="0007105F"/>
    <w:rsid w:val="000718B3"/>
    <w:rsid w:val="000727CA"/>
    <w:rsid w:val="0007352F"/>
    <w:rsid w:val="0007365B"/>
    <w:rsid w:val="000738FE"/>
    <w:rsid w:val="000742B8"/>
    <w:rsid w:val="00074992"/>
    <w:rsid w:val="000757AB"/>
    <w:rsid w:val="00075864"/>
    <w:rsid w:val="00076704"/>
    <w:rsid w:val="00077EC8"/>
    <w:rsid w:val="00080DF8"/>
    <w:rsid w:val="00081AFE"/>
    <w:rsid w:val="0008222E"/>
    <w:rsid w:val="00082D71"/>
    <w:rsid w:val="00090E27"/>
    <w:rsid w:val="000912E6"/>
    <w:rsid w:val="00091583"/>
    <w:rsid w:val="00092D1C"/>
    <w:rsid w:val="00094DE4"/>
    <w:rsid w:val="00096F95"/>
    <w:rsid w:val="00097CB7"/>
    <w:rsid w:val="000A08D0"/>
    <w:rsid w:val="000A100C"/>
    <w:rsid w:val="000A1CA9"/>
    <w:rsid w:val="000A28A6"/>
    <w:rsid w:val="000A342D"/>
    <w:rsid w:val="000A37D9"/>
    <w:rsid w:val="000A3A55"/>
    <w:rsid w:val="000A4C52"/>
    <w:rsid w:val="000A6276"/>
    <w:rsid w:val="000A6CC7"/>
    <w:rsid w:val="000A7C6E"/>
    <w:rsid w:val="000B0315"/>
    <w:rsid w:val="000B2F1B"/>
    <w:rsid w:val="000B33CC"/>
    <w:rsid w:val="000B61B1"/>
    <w:rsid w:val="000B66E6"/>
    <w:rsid w:val="000B6C59"/>
    <w:rsid w:val="000B7C7B"/>
    <w:rsid w:val="000C048E"/>
    <w:rsid w:val="000C138B"/>
    <w:rsid w:val="000C2109"/>
    <w:rsid w:val="000C27E4"/>
    <w:rsid w:val="000C2846"/>
    <w:rsid w:val="000C40EE"/>
    <w:rsid w:val="000C5072"/>
    <w:rsid w:val="000C5BD1"/>
    <w:rsid w:val="000C6D0B"/>
    <w:rsid w:val="000D0316"/>
    <w:rsid w:val="000D0B17"/>
    <w:rsid w:val="000D18F0"/>
    <w:rsid w:val="000D2266"/>
    <w:rsid w:val="000D234B"/>
    <w:rsid w:val="000D25F0"/>
    <w:rsid w:val="000D296D"/>
    <w:rsid w:val="000D37BA"/>
    <w:rsid w:val="000D37E8"/>
    <w:rsid w:val="000D55C8"/>
    <w:rsid w:val="000D6531"/>
    <w:rsid w:val="000D6652"/>
    <w:rsid w:val="000D77B6"/>
    <w:rsid w:val="000E09C8"/>
    <w:rsid w:val="000E16C3"/>
    <w:rsid w:val="000E2718"/>
    <w:rsid w:val="000E4EEC"/>
    <w:rsid w:val="000E5601"/>
    <w:rsid w:val="000E6F3C"/>
    <w:rsid w:val="000E7374"/>
    <w:rsid w:val="000E75D1"/>
    <w:rsid w:val="000F0810"/>
    <w:rsid w:val="000F1240"/>
    <w:rsid w:val="000F194E"/>
    <w:rsid w:val="000F2009"/>
    <w:rsid w:val="000F2F3C"/>
    <w:rsid w:val="000F4A5E"/>
    <w:rsid w:val="000F6AD1"/>
    <w:rsid w:val="000F73CA"/>
    <w:rsid w:val="000F7961"/>
    <w:rsid w:val="00101D44"/>
    <w:rsid w:val="00102D59"/>
    <w:rsid w:val="0010398B"/>
    <w:rsid w:val="00104970"/>
    <w:rsid w:val="00105026"/>
    <w:rsid w:val="00106F66"/>
    <w:rsid w:val="001076DC"/>
    <w:rsid w:val="001101CC"/>
    <w:rsid w:val="00110F5A"/>
    <w:rsid w:val="00111099"/>
    <w:rsid w:val="00111B5B"/>
    <w:rsid w:val="00112251"/>
    <w:rsid w:val="001126C0"/>
    <w:rsid w:val="001128EF"/>
    <w:rsid w:val="00113513"/>
    <w:rsid w:val="001135BE"/>
    <w:rsid w:val="001141F9"/>
    <w:rsid w:val="00114C55"/>
    <w:rsid w:val="0011545B"/>
    <w:rsid w:val="001159F4"/>
    <w:rsid w:val="00115D2D"/>
    <w:rsid w:val="001168D1"/>
    <w:rsid w:val="0011775B"/>
    <w:rsid w:val="00117EE6"/>
    <w:rsid w:val="0012059A"/>
    <w:rsid w:val="0012212A"/>
    <w:rsid w:val="00123DCA"/>
    <w:rsid w:val="00126A46"/>
    <w:rsid w:val="00127262"/>
    <w:rsid w:val="001313E5"/>
    <w:rsid w:val="001320D4"/>
    <w:rsid w:val="00132714"/>
    <w:rsid w:val="00132F1D"/>
    <w:rsid w:val="00133271"/>
    <w:rsid w:val="00133311"/>
    <w:rsid w:val="001341EB"/>
    <w:rsid w:val="001356EE"/>
    <w:rsid w:val="0013686F"/>
    <w:rsid w:val="00136FA1"/>
    <w:rsid w:val="00137B56"/>
    <w:rsid w:val="00141739"/>
    <w:rsid w:val="00144FFD"/>
    <w:rsid w:val="001468A7"/>
    <w:rsid w:val="001500D2"/>
    <w:rsid w:val="00150474"/>
    <w:rsid w:val="00151B23"/>
    <w:rsid w:val="00152788"/>
    <w:rsid w:val="00153E15"/>
    <w:rsid w:val="00153E24"/>
    <w:rsid w:val="00155951"/>
    <w:rsid w:val="001559D9"/>
    <w:rsid w:val="0015737C"/>
    <w:rsid w:val="00157EF3"/>
    <w:rsid w:val="00160676"/>
    <w:rsid w:val="00162926"/>
    <w:rsid w:val="00163D13"/>
    <w:rsid w:val="001656BC"/>
    <w:rsid w:val="00166D83"/>
    <w:rsid w:val="0016760A"/>
    <w:rsid w:val="001724E0"/>
    <w:rsid w:val="001730C0"/>
    <w:rsid w:val="00173FE0"/>
    <w:rsid w:val="001745C7"/>
    <w:rsid w:val="001747F4"/>
    <w:rsid w:val="00174844"/>
    <w:rsid w:val="001764C0"/>
    <w:rsid w:val="001774A7"/>
    <w:rsid w:val="00177A46"/>
    <w:rsid w:val="00177B58"/>
    <w:rsid w:val="001801B7"/>
    <w:rsid w:val="0018119D"/>
    <w:rsid w:val="001814FB"/>
    <w:rsid w:val="00181BDA"/>
    <w:rsid w:val="001827B7"/>
    <w:rsid w:val="00185260"/>
    <w:rsid w:val="00185317"/>
    <w:rsid w:val="00186B48"/>
    <w:rsid w:val="00187609"/>
    <w:rsid w:val="00187672"/>
    <w:rsid w:val="0019099F"/>
    <w:rsid w:val="00190B5F"/>
    <w:rsid w:val="0019149B"/>
    <w:rsid w:val="001919B8"/>
    <w:rsid w:val="0019213F"/>
    <w:rsid w:val="00192C25"/>
    <w:rsid w:val="00193AD1"/>
    <w:rsid w:val="00195BF3"/>
    <w:rsid w:val="0019607B"/>
    <w:rsid w:val="00196E19"/>
    <w:rsid w:val="001974FB"/>
    <w:rsid w:val="00197B2B"/>
    <w:rsid w:val="001A1211"/>
    <w:rsid w:val="001A14D3"/>
    <w:rsid w:val="001A1CCE"/>
    <w:rsid w:val="001A5617"/>
    <w:rsid w:val="001A57F5"/>
    <w:rsid w:val="001A76B6"/>
    <w:rsid w:val="001A7F21"/>
    <w:rsid w:val="001B0A3A"/>
    <w:rsid w:val="001B0A9E"/>
    <w:rsid w:val="001B2DBB"/>
    <w:rsid w:val="001B45FB"/>
    <w:rsid w:val="001B7A64"/>
    <w:rsid w:val="001C02FF"/>
    <w:rsid w:val="001C0778"/>
    <w:rsid w:val="001C11EE"/>
    <w:rsid w:val="001C2A6E"/>
    <w:rsid w:val="001C2C46"/>
    <w:rsid w:val="001C2D1B"/>
    <w:rsid w:val="001C36ED"/>
    <w:rsid w:val="001C3B9C"/>
    <w:rsid w:val="001C41C8"/>
    <w:rsid w:val="001C5767"/>
    <w:rsid w:val="001C5D7C"/>
    <w:rsid w:val="001C64C5"/>
    <w:rsid w:val="001C7ED0"/>
    <w:rsid w:val="001C7F23"/>
    <w:rsid w:val="001D2A1F"/>
    <w:rsid w:val="001D395B"/>
    <w:rsid w:val="001D4FFB"/>
    <w:rsid w:val="001D5E98"/>
    <w:rsid w:val="001D5FC9"/>
    <w:rsid w:val="001D6ED7"/>
    <w:rsid w:val="001D717C"/>
    <w:rsid w:val="001D73DC"/>
    <w:rsid w:val="001E04F6"/>
    <w:rsid w:val="001E18BA"/>
    <w:rsid w:val="001E50BA"/>
    <w:rsid w:val="001E5321"/>
    <w:rsid w:val="001E5DF5"/>
    <w:rsid w:val="001E6F01"/>
    <w:rsid w:val="001E71B8"/>
    <w:rsid w:val="001E7E06"/>
    <w:rsid w:val="001F268E"/>
    <w:rsid w:val="001F27EF"/>
    <w:rsid w:val="001F31C9"/>
    <w:rsid w:val="001F44B2"/>
    <w:rsid w:val="001F4D0F"/>
    <w:rsid w:val="001F5147"/>
    <w:rsid w:val="001F6E2B"/>
    <w:rsid w:val="00200A45"/>
    <w:rsid w:val="00200AD8"/>
    <w:rsid w:val="00201BB0"/>
    <w:rsid w:val="00201F6A"/>
    <w:rsid w:val="00205D2D"/>
    <w:rsid w:val="00205E12"/>
    <w:rsid w:val="0020787A"/>
    <w:rsid w:val="002125B2"/>
    <w:rsid w:val="002132B0"/>
    <w:rsid w:val="00213D67"/>
    <w:rsid w:val="0021506E"/>
    <w:rsid w:val="002154DF"/>
    <w:rsid w:val="00215D2B"/>
    <w:rsid w:val="002162DC"/>
    <w:rsid w:val="00216BAD"/>
    <w:rsid w:val="002210B2"/>
    <w:rsid w:val="002210D6"/>
    <w:rsid w:val="002219DD"/>
    <w:rsid w:val="00222003"/>
    <w:rsid w:val="00222784"/>
    <w:rsid w:val="0022388B"/>
    <w:rsid w:val="002240CF"/>
    <w:rsid w:val="00224967"/>
    <w:rsid w:val="00225E9B"/>
    <w:rsid w:val="00230B0A"/>
    <w:rsid w:val="00230EE3"/>
    <w:rsid w:val="00233615"/>
    <w:rsid w:val="00234BD7"/>
    <w:rsid w:val="002352B7"/>
    <w:rsid w:val="002352CE"/>
    <w:rsid w:val="002367DA"/>
    <w:rsid w:val="0024099F"/>
    <w:rsid w:val="00240B36"/>
    <w:rsid w:val="00241B4A"/>
    <w:rsid w:val="00243C94"/>
    <w:rsid w:val="00245381"/>
    <w:rsid w:val="00246D0E"/>
    <w:rsid w:val="002473CF"/>
    <w:rsid w:val="00252072"/>
    <w:rsid w:val="002538D8"/>
    <w:rsid w:val="00253A94"/>
    <w:rsid w:val="00255217"/>
    <w:rsid w:val="00255782"/>
    <w:rsid w:val="00256E55"/>
    <w:rsid w:val="00260975"/>
    <w:rsid w:val="0026146A"/>
    <w:rsid w:val="00264A1A"/>
    <w:rsid w:val="00265814"/>
    <w:rsid w:val="002679EC"/>
    <w:rsid w:val="00271985"/>
    <w:rsid w:val="00271F3F"/>
    <w:rsid w:val="0027600F"/>
    <w:rsid w:val="0027675A"/>
    <w:rsid w:val="00277F0D"/>
    <w:rsid w:val="002827E9"/>
    <w:rsid w:val="00283F48"/>
    <w:rsid w:val="002864A1"/>
    <w:rsid w:val="00286ED6"/>
    <w:rsid w:val="00287BD3"/>
    <w:rsid w:val="00287EC9"/>
    <w:rsid w:val="00290D32"/>
    <w:rsid w:val="002915C5"/>
    <w:rsid w:val="00294EB4"/>
    <w:rsid w:val="00295E3A"/>
    <w:rsid w:val="0029627B"/>
    <w:rsid w:val="00297464"/>
    <w:rsid w:val="002A0410"/>
    <w:rsid w:val="002A065D"/>
    <w:rsid w:val="002A07D3"/>
    <w:rsid w:val="002A0C91"/>
    <w:rsid w:val="002A1353"/>
    <w:rsid w:val="002A31D5"/>
    <w:rsid w:val="002A3364"/>
    <w:rsid w:val="002A3417"/>
    <w:rsid w:val="002A3CB3"/>
    <w:rsid w:val="002A4454"/>
    <w:rsid w:val="002A6D2D"/>
    <w:rsid w:val="002A7E7A"/>
    <w:rsid w:val="002B095E"/>
    <w:rsid w:val="002B13B7"/>
    <w:rsid w:val="002B1DA5"/>
    <w:rsid w:val="002B2FF2"/>
    <w:rsid w:val="002B4247"/>
    <w:rsid w:val="002B4493"/>
    <w:rsid w:val="002B5983"/>
    <w:rsid w:val="002B5B03"/>
    <w:rsid w:val="002C24AC"/>
    <w:rsid w:val="002C24F5"/>
    <w:rsid w:val="002C2606"/>
    <w:rsid w:val="002C418C"/>
    <w:rsid w:val="002C45C7"/>
    <w:rsid w:val="002C5D20"/>
    <w:rsid w:val="002C713A"/>
    <w:rsid w:val="002D0560"/>
    <w:rsid w:val="002D2B1A"/>
    <w:rsid w:val="002D41E8"/>
    <w:rsid w:val="002D59D4"/>
    <w:rsid w:val="002D62F2"/>
    <w:rsid w:val="002E0580"/>
    <w:rsid w:val="002E0E33"/>
    <w:rsid w:val="002E13BD"/>
    <w:rsid w:val="002E1B04"/>
    <w:rsid w:val="002E2DFA"/>
    <w:rsid w:val="002E3CB5"/>
    <w:rsid w:val="002E4FD8"/>
    <w:rsid w:val="002E6EEA"/>
    <w:rsid w:val="002E74BD"/>
    <w:rsid w:val="002F2656"/>
    <w:rsid w:val="002F3114"/>
    <w:rsid w:val="002F4684"/>
    <w:rsid w:val="002F6672"/>
    <w:rsid w:val="00300196"/>
    <w:rsid w:val="003002E5"/>
    <w:rsid w:val="00300863"/>
    <w:rsid w:val="003011BA"/>
    <w:rsid w:val="00301ECF"/>
    <w:rsid w:val="003037F4"/>
    <w:rsid w:val="00304802"/>
    <w:rsid w:val="003051A7"/>
    <w:rsid w:val="00306A40"/>
    <w:rsid w:val="00306C9A"/>
    <w:rsid w:val="00310D7E"/>
    <w:rsid w:val="003112F3"/>
    <w:rsid w:val="0031244C"/>
    <w:rsid w:val="00312820"/>
    <w:rsid w:val="0031299E"/>
    <w:rsid w:val="00312C0D"/>
    <w:rsid w:val="00312F54"/>
    <w:rsid w:val="003133A7"/>
    <w:rsid w:val="003137D6"/>
    <w:rsid w:val="003143D9"/>
    <w:rsid w:val="00314A32"/>
    <w:rsid w:val="00314B36"/>
    <w:rsid w:val="00314D19"/>
    <w:rsid w:val="00315DA7"/>
    <w:rsid w:val="003201EF"/>
    <w:rsid w:val="003203BB"/>
    <w:rsid w:val="00320E5B"/>
    <w:rsid w:val="00322F5F"/>
    <w:rsid w:val="00323939"/>
    <w:rsid w:val="00324936"/>
    <w:rsid w:val="00327B41"/>
    <w:rsid w:val="0033273B"/>
    <w:rsid w:val="00332C35"/>
    <w:rsid w:val="00333046"/>
    <w:rsid w:val="00335271"/>
    <w:rsid w:val="003366EB"/>
    <w:rsid w:val="00337E45"/>
    <w:rsid w:val="00340E99"/>
    <w:rsid w:val="003416E3"/>
    <w:rsid w:val="00342850"/>
    <w:rsid w:val="00342B63"/>
    <w:rsid w:val="00343E88"/>
    <w:rsid w:val="00343E9E"/>
    <w:rsid w:val="00345277"/>
    <w:rsid w:val="00345992"/>
    <w:rsid w:val="00345C09"/>
    <w:rsid w:val="00346607"/>
    <w:rsid w:val="003479C0"/>
    <w:rsid w:val="00351393"/>
    <w:rsid w:val="003515C5"/>
    <w:rsid w:val="00352F80"/>
    <w:rsid w:val="00353673"/>
    <w:rsid w:val="003540D0"/>
    <w:rsid w:val="0035530A"/>
    <w:rsid w:val="00361F0D"/>
    <w:rsid w:val="003630A3"/>
    <w:rsid w:val="00365875"/>
    <w:rsid w:val="0036595D"/>
    <w:rsid w:val="00367090"/>
    <w:rsid w:val="00367A14"/>
    <w:rsid w:val="00371CCC"/>
    <w:rsid w:val="0037209B"/>
    <w:rsid w:val="00372848"/>
    <w:rsid w:val="00373604"/>
    <w:rsid w:val="00373CA1"/>
    <w:rsid w:val="00374F54"/>
    <w:rsid w:val="00376CD6"/>
    <w:rsid w:val="00377A5C"/>
    <w:rsid w:val="00381C1D"/>
    <w:rsid w:val="00383277"/>
    <w:rsid w:val="00384473"/>
    <w:rsid w:val="003844C7"/>
    <w:rsid w:val="00384FD3"/>
    <w:rsid w:val="00385714"/>
    <w:rsid w:val="00385902"/>
    <w:rsid w:val="00387C61"/>
    <w:rsid w:val="0039011B"/>
    <w:rsid w:val="0039101F"/>
    <w:rsid w:val="0039151B"/>
    <w:rsid w:val="00391952"/>
    <w:rsid w:val="00392648"/>
    <w:rsid w:val="00392666"/>
    <w:rsid w:val="00392A50"/>
    <w:rsid w:val="00397528"/>
    <w:rsid w:val="00397D93"/>
    <w:rsid w:val="003A0032"/>
    <w:rsid w:val="003A227B"/>
    <w:rsid w:val="003A2A14"/>
    <w:rsid w:val="003A38DD"/>
    <w:rsid w:val="003A4E59"/>
    <w:rsid w:val="003A59E7"/>
    <w:rsid w:val="003A5EFE"/>
    <w:rsid w:val="003A603A"/>
    <w:rsid w:val="003B021B"/>
    <w:rsid w:val="003B3441"/>
    <w:rsid w:val="003B36B6"/>
    <w:rsid w:val="003B5EC9"/>
    <w:rsid w:val="003B6430"/>
    <w:rsid w:val="003B6AB3"/>
    <w:rsid w:val="003B723F"/>
    <w:rsid w:val="003B7344"/>
    <w:rsid w:val="003B78E4"/>
    <w:rsid w:val="003C0661"/>
    <w:rsid w:val="003C12A5"/>
    <w:rsid w:val="003C140F"/>
    <w:rsid w:val="003C1450"/>
    <w:rsid w:val="003C2671"/>
    <w:rsid w:val="003C2C31"/>
    <w:rsid w:val="003C3EA1"/>
    <w:rsid w:val="003C492E"/>
    <w:rsid w:val="003C4C36"/>
    <w:rsid w:val="003C68BC"/>
    <w:rsid w:val="003C75D6"/>
    <w:rsid w:val="003D032C"/>
    <w:rsid w:val="003D0B97"/>
    <w:rsid w:val="003D1957"/>
    <w:rsid w:val="003D1F78"/>
    <w:rsid w:val="003D28B3"/>
    <w:rsid w:val="003D293B"/>
    <w:rsid w:val="003D3B97"/>
    <w:rsid w:val="003D3E21"/>
    <w:rsid w:val="003D5C5D"/>
    <w:rsid w:val="003D6A8B"/>
    <w:rsid w:val="003D7C44"/>
    <w:rsid w:val="003E0DBD"/>
    <w:rsid w:val="003E0F26"/>
    <w:rsid w:val="003E1535"/>
    <w:rsid w:val="003E3C4B"/>
    <w:rsid w:val="003E567B"/>
    <w:rsid w:val="003E6C49"/>
    <w:rsid w:val="003F0207"/>
    <w:rsid w:val="003F0C1A"/>
    <w:rsid w:val="003F11BA"/>
    <w:rsid w:val="003F18D9"/>
    <w:rsid w:val="003F574D"/>
    <w:rsid w:val="003F60B5"/>
    <w:rsid w:val="00400809"/>
    <w:rsid w:val="00401D0B"/>
    <w:rsid w:val="004021DF"/>
    <w:rsid w:val="004021EF"/>
    <w:rsid w:val="004033C1"/>
    <w:rsid w:val="004037B8"/>
    <w:rsid w:val="00407AC5"/>
    <w:rsid w:val="00407C30"/>
    <w:rsid w:val="00407FCB"/>
    <w:rsid w:val="00410B3A"/>
    <w:rsid w:val="0041398A"/>
    <w:rsid w:val="00413D36"/>
    <w:rsid w:val="0042032B"/>
    <w:rsid w:val="004207FB"/>
    <w:rsid w:val="004220EC"/>
    <w:rsid w:val="004229E8"/>
    <w:rsid w:val="00422A16"/>
    <w:rsid w:val="00422DA8"/>
    <w:rsid w:val="00423838"/>
    <w:rsid w:val="0042498E"/>
    <w:rsid w:val="0042510E"/>
    <w:rsid w:val="00425BB9"/>
    <w:rsid w:val="00425DAC"/>
    <w:rsid w:val="00426677"/>
    <w:rsid w:val="00430FC0"/>
    <w:rsid w:val="00433526"/>
    <w:rsid w:val="004361F9"/>
    <w:rsid w:val="004366DA"/>
    <w:rsid w:val="00436DF7"/>
    <w:rsid w:val="00441643"/>
    <w:rsid w:val="00443C6D"/>
    <w:rsid w:val="00444749"/>
    <w:rsid w:val="00446476"/>
    <w:rsid w:val="00446D29"/>
    <w:rsid w:val="00446F16"/>
    <w:rsid w:val="0045019E"/>
    <w:rsid w:val="00450F3B"/>
    <w:rsid w:val="0045193B"/>
    <w:rsid w:val="00451E2C"/>
    <w:rsid w:val="0045266C"/>
    <w:rsid w:val="0045378B"/>
    <w:rsid w:val="00453985"/>
    <w:rsid w:val="00454843"/>
    <w:rsid w:val="00454ACB"/>
    <w:rsid w:val="0045543A"/>
    <w:rsid w:val="00456CF4"/>
    <w:rsid w:val="0046053D"/>
    <w:rsid w:val="00460894"/>
    <w:rsid w:val="00461CF2"/>
    <w:rsid w:val="00463E3F"/>
    <w:rsid w:val="004647D2"/>
    <w:rsid w:val="00466197"/>
    <w:rsid w:val="004661A2"/>
    <w:rsid w:val="00472FE7"/>
    <w:rsid w:val="004732D6"/>
    <w:rsid w:val="00475754"/>
    <w:rsid w:val="004765ED"/>
    <w:rsid w:val="00480A29"/>
    <w:rsid w:val="00480F92"/>
    <w:rsid w:val="00481AB0"/>
    <w:rsid w:val="004838D3"/>
    <w:rsid w:val="00483A3B"/>
    <w:rsid w:val="00485181"/>
    <w:rsid w:val="0048705A"/>
    <w:rsid w:val="00487B13"/>
    <w:rsid w:val="0049237D"/>
    <w:rsid w:val="00492761"/>
    <w:rsid w:val="00492AA6"/>
    <w:rsid w:val="004937B4"/>
    <w:rsid w:val="00494354"/>
    <w:rsid w:val="00497DC2"/>
    <w:rsid w:val="004A01B3"/>
    <w:rsid w:val="004A125A"/>
    <w:rsid w:val="004A132C"/>
    <w:rsid w:val="004A3E4A"/>
    <w:rsid w:val="004A456A"/>
    <w:rsid w:val="004A5B35"/>
    <w:rsid w:val="004A625E"/>
    <w:rsid w:val="004A634F"/>
    <w:rsid w:val="004A6A9E"/>
    <w:rsid w:val="004A7E56"/>
    <w:rsid w:val="004A7F6C"/>
    <w:rsid w:val="004B09F8"/>
    <w:rsid w:val="004B1872"/>
    <w:rsid w:val="004B19F4"/>
    <w:rsid w:val="004B1A7D"/>
    <w:rsid w:val="004B1F9B"/>
    <w:rsid w:val="004B2D30"/>
    <w:rsid w:val="004B5161"/>
    <w:rsid w:val="004B57B5"/>
    <w:rsid w:val="004B58E7"/>
    <w:rsid w:val="004B5CC6"/>
    <w:rsid w:val="004B5EFB"/>
    <w:rsid w:val="004B6A7D"/>
    <w:rsid w:val="004B711F"/>
    <w:rsid w:val="004C027E"/>
    <w:rsid w:val="004C1231"/>
    <w:rsid w:val="004C4D38"/>
    <w:rsid w:val="004C5EAD"/>
    <w:rsid w:val="004C606D"/>
    <w:rsid w:val="004C7FBC"/>
    <w:rsid w:val="004D0D03"/>
    <w:rsid w:val="004D0EBF"/>
    <w:rsid w:val="004D1517"/>
    <w:rsid w:val="004D46CB"/>
    <w:rsid w:val="004D48C7"/>
    <w:rsid w:val="004D5738"/>
    <w:rsid w:val="004D6178"/>
    <w:rsid w:val="004D66B9"/>
    <w:rsid w:val="004D67CD"/>
    <w:rsid w:val="004D7C6A"/>
    <w:rsid w:val="004E0929"/>
    <w:rsid w:val="004E38B2"/>
    <w:rsid w:val="004F2652"/>
    <w:rsid w:val="004F3A4E"/>
    <w:rsid w:val="004F4987"/>
    <w:rsid w:val="004F591C"/>
    <w:rsid w:val="004F5C06"/>
    <w:rsid w:val="004F6D35"/>
    <w:rsid w:val="00501066"/>
    <w:rsid w:val="00501E17"/>
    <w:rsid w:val="00502168"/>
    <w:rsid w:val="00502863"/>
    <w:rsid w:val="005028D8"/>
    <w:rsid w:val="00502CF3"/>
    <w:rsid w:val="00502E4C"/>
    <w:rsid w:val="00504482"/>
    <w:rsid w:val="00505FB6"/>
    <w:rsid w:val="005074F4"/>
    <w:rsid w:val="005077FA"/>
    <w:rsid w:val="005103BD"/>
    <w:rsid w:val="005104B8"/>
    <w:rsid w:val="005119F9"/>
    <w:rsid w:val="00511C41"/>
    <w:rsid w:val="00512841"/>
    <w:rsid w:val="00512CAF"/>
    <w:rsid w:val="0051330B"/>
    <w:rsid w:val="00514EC5"/>
    <w:rsid w:val="00514F76"/>
    <w:rsid w:val="00515B76"/>
    <w:rsid w:val="0051636B"/>
    <w:rsid w:val="00517A21"/>
    <w:rsid w:val="00520275"/>
    <w:rsid w:val="00520950"/>
    <w:rsid w:val="00523084"/>
    <w:rsid w:val="005256FF"/>
    <w:rsid w:val="00526EC2"/>
    <w:rsid w:val="005270BD"/>
    <w:rsid w:val="00530773"/>
    <w:rsid w:val="005312F4"/>
    <w:rsid w:val="00532316"/>
    <w:rsid w:val="00532530"/>
    <w:rsid w:val="00532B23"/>
    <w:rsid w:val="00532B39"/>
    <w:rsid w:val="00532CD2"/>
    <w:rsid w:val="00533CC0"/>
    <w:rsid w:val="00534BB1"/>
    <w:rsid w:val="00535496"/>
    <w:rsid w:val="0053550C"/>
    <w:rsid w:val="0053659B"/>
    <w:rsid w:val="005407BF"/>
    <w:rsid w:val="00542BEF"/>
    <w:rsid w:val="00542F7E"/>
    <w:rsid w:val="0054419D"/>
    <w:rsid w:val="00544AA8"/>
    <w:rsid w:val="00544B1B"/>
    <w:rsid w:val="00545DE3"/>
    <w:rsid w:val="00545DF9"/>
    <w:rsid w:val="00546BB7"/>
    <w:rsid w:val="00546F68"/>
    <w:rsid w:val="005510EF"/>
    <w:rsid w:val="00551E4A"/>
    <w:rsid w:val="0055267F"/>
    <w:rsid w:val="00552CA8"/>
    <w:rsid w:val="00553733"/>
    <w:rsid w:val="00553C63"/>
    <w:rsid w:val="00553DCD"/>
    <w:rsid w:val="00554D6A"/>
    <w:rsid w:val="005551F9"/>
    <w:rsid w:val="005570C5"/>
    <w:rsid w:val="005575F1"/>
    <w:rsid w:val="005604D8"/>
    <w:rsid w:val="00560974"/>
    <w:rsid w:val="00561E96"/>
    <w:rsid w:val="005640C4"/>
    <w:rsid w:val="00564BAB"/>
    <w:rsid w:val="005656AC"/>
    <w:rsid w:val="00565D02"/>
    <w:rsid w:val="00566213"/>
    <w:rsid w:val="005667B2"/>
    <w:rsid w:val="00566BB3"/>
    <w:rsid w:val="00566DE5"/>
    <w:rsid w:val="00571735"/>
    <w:rsid w:val="00572395"/>
    <w:rsid w:val="00572455"/>
    <w:rsid w:val="0057265B"/>
    <w:rsid w:val="00572922"/>
    <w:rsid w:val="00572AEA"/>
    <w:rsid w:val="00573045"/>
    <w:rsid w:val="0057326A"/>
    <w:rsid w:val="005746DB"/>
    <w:rsid w:val="00574A73"/>
    <w:rsid w:val="00575CA0"/>
    <w:rsid w:val="00576242"/>
    <w:rsid w:val="00576373"/>
    <w:rsid w:val="005764ED"/>
    <w:rsid w:val="00577AF2"/>
    <w:rsid w:val="00582030"/>
    <w:rsid w:val="00584340"/>
    <w:rsid w:val="00584E7F"/>
    <w:rsid w:val="0058585C"/>
    <w:rsid w:val="00585A0A"/>
    <w:rsid w:val="00585B3F"/>
    <w:rsid w:val="0058744C"/>
    <w:rsid w:val="005878F9"/>
    <w:rsid w:val="00590231"/>
    <w:rsid w:val="00590B71"/>
    <w:rsid w:val="00591368"/>
    <w:rsid w:val="0059239F"/>
    <w:rsid w:val="00592D07"/>
    <w:rsid w:val="00594EAA"/>
    <w:rsid w:val="005950F8"/>
    <w:rsid w:val="00595463"/>
    <w:rsid w:val="00595867"/>
    <w:rsid w:val="00595941"/>
    <w:rsid w:val="00595C77"/>
    <w:rsid w:val="00596972"/>
    <w:rsid w:val="005A038C"/>
    <w:rsid w:val="005A123D"/>
    <w:rsid w:val="005A1EDC"/>
    <w:rsid w:val="005A2853"/>
    <w:rsid w:val="005A2EE3"/>
    <w:rsid w:val="005A4D3E"/>
    <w:rsid w:val="005A5D9B"/>
    <w:rsid w:val="005A607D"/>
    <w:rsid w:val="005A6463"/>
    <w:rsid w:val="005B01BC"/>
    <w:rsid w:val="005B1126"/>
    <w:rsid w:val="005B2055"/>
    <w:rsid w:val="005B3A1A"/>
    <w:rsid w:val="005B451B"/>
    <w:rsid w:val="005B4572"/>
    <w:rsid w:val="005B4BAA"/>
    <w:rsid w:val="005B515B"/>
    <w:rsid w:val="005B76AF"/>
    <w:rsid w:val="005B77EB"/>
    <w:rsid w:val="005C060B"/>
    <w:rsid w:val="005C063E"/>
    <w:rsid w:val="005C1302"/>
    <w:rsid w:val="005C2F0E"/>
    <w:rsid w:val="005C3B33"/>
    <w:rsid w:val="005C489B"/>
    <w:rsid w:val="005C56CD"/>
    <w:rsid w:val="005C5E15"/>
    <w:rsid w:val="005C691E"/>
    <w:rsid w:val="005C77FA"/>
    <w:rsid w:val="005D0BFA"/>
    <w:rsid w:val="005D2AF1"/>
    <w:rsid w:val="005D406C"/>
    <w:rsid w:val="005D5A13"/>
    <w:rsid w:val="005D7580"/>
    <w:rsid w:val="005D7C8A"/>
    <w:rsid w:val="005D7EA7"/>
    <w:rsid w:val="005D7EC5"/>
    <w:rsid w:val="005E064B"/>
    <w:rsid w:val="005E0B70"/>
    <w:rsid w:val="005E1034"/>
    <w:rsid w:val="005E2117"/>
    <w:rsid w:val="005E2E61"/>
    <w:rsid w:val="005E54D4"/>
    <w:rsid w:val="005E5B05"/>
    <w:rsid w:val="005E5C47"/>
    <w:rsid w:val="005E60D3"/>
    <w:rsid w:val="005E6858"/>
    <w:rsid w:val="005E6EB2"/>
    <w:rsid w:val="005E6FB0"/>
    <w:rsid w:val="005E7AAB"/>
    <w:rsid w:val="005F0A44"/>
    <w:rsid w:val="005F1F95"/>
    <w:rsid w:val="005F3DF5"/>
    <w:rsid w:val="005F4608"/>
    <w:rsid w:val="005F52A2"/>
    <w:rsid w:val="005F633D"/>
    <w:rsid w:val="005F66B0"/>
    <w:rsid w:val="005F70CA"/>
    <w:rsid w:val="005F766C"/>
    <w:rsid w:val="006013CB"/>
    <w:rsid w:val="006015B2"/>
    <w:rsid w:val="0060348E"/>
    <w:rsid w:val="006044F4"/>
    <w:rsid w:val="006050CB"/>
    <w:rsid w:val="00605EE5"/>
    <w:rsid w:val="006068F8"/>
    <w:rsid w:val="00606EB8"/>
    <w:rsid w:val="00607A3D"/>
    <w:rsid w:val="00610612"/>
    <w:rsid w:val="006116C7"/>
    <w:rsid w:val="00613D43"/>
    <w:rsid w:val="006145C6"/>
    <w:rsid w:val="00616282"/>
    <w:rsid w:val="00621044"/>
    <w:rsid w:val="00621756"/>
    <w:rsid w:val="00622BE3"/>
    <w:rsid w:val="0062309E"/>
    <w:rsid w:val="00623C4D"/>
    <w:rsid w:val="006241B9"/>
    <w:rsid w:val="0062423D"/>
    <w:rsid w:val="00624501"/>
    <w:rsid w:val="00624559"/>
    <w:rsid w:val="00624BEA"/>
    <w:rsid w:val="006301DD"/>
    <w:rsid w:val="0063055F"/>
    <w:rsid w:val="00631B04"/>
    <w:rsid w:val="00631D2C"/>
    <w:rsid w:val="006328AE"/>
    <w:rsid w:val="006336A5"/>
    <w:rsid w:val="006356D3"/>
    <w:rsid w:val="00635759"/>
    <w:rsid w:val="00635D4D"/>
    <w:rsid w:val="00636DB5"/>
    <w:rsid w:val="006375CB"/>
    <w:rsid w:val="0063781F"/>
    <w:rsid w:val="00637AA0"/>
    <w:rsid w:val="00641621"/>
    <w:rsid w:val="00641BAE"/>
    <w:rsid w:val="00641C37"/>
    <w:rsid w:val="00641E85"/>
    <w:rsid w:val="00643EDA"/>
    <w:rsid w:val="00646FC5"/>
    <w:rsid w:val="006472D6"/>
    <w:rsid w:val="006521E0"/>
    <w:rsid w:val="0065277D"/>
    <w:rsid w:val="0065293C"/>
    <w:rsid w:val="00653087"/>
    <w:rsid w:val="0065391D"/>
    <w:rsid w:val="00653F90"/>
    <w:rsid w:val="00660030"/>
    <w:rsid w:val="00660E55"/>
    <w:rsid w:val="0066181E"/>
    <w:rsid w:val="00661D96"/>
    <w:rsid w:val="00662519"/>
    <w:rsid w:val="006627E3"/>
    <w:rsid w:val="00663847"/>
    <w:rsid w:val="00663B2F"/>
    <w:rsid w:val="00664A05"/>
    <w:rsid w:val="00665F4D"/>
    <w:rsid w:val="00666030"/>
    <w:rsid w:val="006669D9"/>
    <w:rsid w:val="00667E76"/>
    <w:rsid w:val="0067148C"/>
    <w:rsid w:val="006726CB"/>
    <w:rsid w:val="006726CC"/>
    <w:rsid w:val="00672E33"/>
    <w:rsid w:val="00672F42"/>
    <w:rsid w:val="00676AF1"/>
    <w:rsid w:val="0067760F"/>
    <w:rsid w:val="00677914"/>
    <w:rsid w:val="00681741"/>
    <w:rsid w:val="00683081"/>
    <w:rsid w:val="00684524"/>
    <w:rsid w:val="00684674"/>
    <w:rsid w:val="00685AF1"/>
    <w:rsid w:val="00685C70"/>
    <w:rsid w:val="00685C81"/>
    <w:rsid w:val="00686121"/>
    <w:rsid w:val="006872C9"/>
    <w:rsid w:val="00687F86"/>
    <w:rsid w:val="00693EBF"/>
    <w:rsid w:val="00693F58"/>
    <w:rsid w:val="00694629"/>
    <w:rsid w:val="00694712"/>
    <w:rsid w:val="006950CD"/>
    <w:rsid w:val="006A09BA"/>
    <w:rsid w:val="006A21D2"/>
    <w:rsid w:val="006A253D"/>
    <w:rsid w:val="006A3961"/>
    <w:rsid w:val="006A555B"/>
    <w:rsid w:val="006A5968"/>
    <w:rsid w:val="006A59BD"/>
    <w:rsid w:val="006A6575"/>
    <w:rsid w:val="006B077B"/>
    <w:rsid w:val="006B0B75"/>
    <w:rsid w:val="006B3DDF"/>
    <w:rsid w:val="006B46C1"/>
    <w:rsid w:val="006B51CD"/>
    <w:rsid w:val="006B5917"/>
    <w:rsid w:val="006B5B6E"/>
    <w:rsid w:val="006B65DB"/>
    <w:rsid w:val="006B7707"/>
    <w:rsid w:val="006B7C82"/>
    <w:rsid w:val="006C061F"/>
    <w:rsid w:val="006C0FCB"/>
    <w:rsid w:val="006C113B"/>
    <w:rsid w:val="006C1837"/>
    <w:rsid w:val="006C32ED"/>
    <w:rsid w:val="006C37C7"/>
    <w:rsid w:val="006C51A3"/>
    <w:rsid w:val="006C6C84"/>
    <w:rsid w:val="006C7291"/>
    <w:rsid w:val="006C7693"/>
    <w:rsid w:val="006C79CD"/>
    <w:rsid w:val="006C7B72"/>
    <w:rsid w:val="006C7C6A"/>
    <w:rsid w:val="006D1843"/>
    <w:rsid w:val="006D288A"/>
    <w:rsid w:val="006D2EB0"/>
    <w:rsid w:val="006D5B5C"/>
    <w:rsid w:val="006D5C01"/>
    <w:rsid w:val="006D60DF"/>
    <w:rsid w:val="006D62D8"/>
    <w:rsid w:val="006D6B3E"/>
    <w:rsid w:val="006D7EE5"/>
    <w:rsid w:val="006D7FA0"/>
    <w:rsid w:val="006E1178"/>
    <w:rsid w:val="006E13BF"/>
    <w:rsid w:val="006E1666"/>
    <w:rsid w:val="006E2752"/>
    <w:rsid w:val="006E3015"/>
    <w:rsid w:val="006E4DC4"/>
    <w:rsid w:val="006E5583"/>
    <w:rsid w:val="006E67DB"/>
    <w:rsid w:val="006E6855"/>
    <w:rsid w:val="006E6ACD"/>
    <w:rsid w:val="006F114A"/>
    <w:rsid w:val="006F4322"/>
    <w:rsid w:val="006F6054"/>
    <w:rsid w:val="006F6224"/>
    <w:rsid w:val="006F72A7"/>
    <w:rsid w:val="006F7EB0"/>
    <w:rsid w:val="00700026"/>
    <w:rsid w:val="007000D5"/>
    <w:rsid w:val="00700166"/>
    <w:rsid w:val="00700AA3"/>
    <w:rsid w:val="00700F9B"/>
    <w:rsid w:val="0070105F"/>
    <w:rsid w:val="00702916"/>
    <w:rsid w:val="00703BB0"/>
    <w:rsid w:val="00704407"/>
    <w:rsid w:val="007046F9"/>
    <w:rsid w:val="007054AB"/>
    <w:rsid w:val="00706915"/>
    <w:rsid w:val="00706E56"/>
    <w:rsid w:val="00707739"/>
    <w:rsid w:val="00707A47"/>
    <w:rsid w:val="0071267E"/>
    <w:rsid w:val="00712C39"/>
    <w:rsid w:val="00713E16"/>
    <w:rsid w:val="007151E8"/>
    <w:rsid w:val="00715692"/>
    <w:rsid w:val="00716534"/>
    <w:rsid w:val="00717D95"/>
    <w:rsid w:val="00717F8B"/>
    <w:rsid w:val="00721194"/>
    <w:rsid w:val="0072119A"/>
    <w:rsid w:val="0072282B"/>
    <w:rsid w:val="0072291E"/>
    <w:rsid w:val="00722A9F"/>
    <w:rsid w:val="00724C96"/>
    <w:rsid w:val="007259D2"/>
    <w:rsid w:val="0072618A"/>
    <w:rsid w:val="007320CA"/>
    <w:rsid w:val="0073510D"/>
    <w:rsid w:val="0073621D"/>
    <w:rsid w:val="007362CB"/>
    <w:rsid w:val="00737A59"/>
    <w:rsid w:val="0074174E"/>
    <w:rsid w:val="00743837"/>
    <w:rsid w:val="00744BDA"/>
    <w:rsid w:val="007466C9"/>
    <w:rsid w:val="00746716"/>
    <w:rsid w:val="007469BC"/>
    <w:rsid w:val="00746E89"/>
    <w:rsid w:val="00747513"/>
    <w:rsid w:val="00747B44"/>
    <w:rsid w:val="0075213B"/>
    <w:rsid w:val="00752182"/>
    <w:rsid w:val="007527E2"/>
    <w:rsid w:val="00753614"/>
    <w:rsid w:val="00754F73"/>
    <w:rsid w:val="007550D3"/>
    <w:rsid w:val="00755B18"/>
    <w:rsid w:val="00756512"/>
    <w:rsid w:val="0075745F"/>
    <w:rsid w:val="00757629"/>
    <w:rsid w:val="00757722"/>
    <w:rsid w:val="00760472"/>
    <w:rsid w:val="007604A0"/>
    <w:rsid w:val="0076053E"/>
    <w:rsid w:val="00760804"/>
    <w:rsid w:val="00762CFB"/>
    <w:rsid w:val="00763406"/>
    <w:rsid w:val="00763A89"/>
    <w:rsid w:val="0076424C"/>
    <w:rsid w:val="0076557E"/>
    <w:rsid w:val="007656D1"/>
    <w:rsid w:val="0076656C"/>
    <w:rsid w:val="007703E2"/>
    <w:rsid w:val="00770684"/>
    <w:rsid w:val="0077135D"/>
    <w:rsid w:val="007715CD"/>
    <w:rsid w:val="00771E29"/>
    <w:rsid w:val="00776708"/>
    <w:rsid w:val="00780FBD"/>
    <w:rsid w:val="00781531"/>
    <w:rsid w:val="00783ABD"/>
    <w:rsid w:val="00783DE8"/>
    <w:rsid w:val="007845FB"/>
    <w:rsid w:val="007847C7"/>
    <w:rsid w:val="00784CB2"/>
    <w:rsid w:val="00785C66"/>
    <w:rsid w:val="00785E7A"/>
    <w:rsid w:val="00786E2C"/>
    <w:rsid w:val="007874BF"/>
    <w:rsid w:val="007876FB"/>
    <w:rsid w:val="007877FB"/>
    <w:rsid w:val="00787F49"/>
    <w:rsid w:val="007906F3"/>
    <w:rsid w:val="007909B8"/>
    <w:rsid w:val="00790BA1"/>
    <w:rsid w:val="00791150"/>
    <w:rsid w:val="0079197B"/>
    <w:rsid w:val="00791DBB"/>
    <w:rsid w:val="00793099"/>
    <w:rsid w:val="007938BF"/>
    <w:rsid w:val="00793E73"/>
    <w:rsid w:val="00794476"/>
    <w:rsid w:val="00794EA9"/>
    <w:rsid w:val="00795CFC"/>
    <w:rsid w:val="00797402"/>
    <w:rsid w:val="007A1392"/>
    <w:rsid w:val="007A2704"/>
    <w:rsid w:val="007A5D93"/>
    <w:rsid w:val="007A5E75"/>
    <w:rsid w:val="007A62AD"/>
    <w:rsid w:val="007A700A"/>
    <w:rsid w:val="007B0081"/>
    <w:rsid w:val="007B0863"/>
    <w:rsid w:val="007B22C6"/>
    <w:rsid w:val="007B241D"/>
    <w:rsid w:val="007B3868"/>
    <w:rsid w:val="007B4867"/>
    <w:rsid w:val="007B5A22"/>
    <w:rsid w:val="007B7298"/>
    <w:rsid w:val="007C3667"/>
    <w:rsid w:val="007C4B0B"/>
    <w:rsid w:val="007C6015"/>
    <w:rsid w:val="007D0331"/>
    <w:rsid w:val="007D06F2"/>
    <w:rsid w:val="007D222E"/>
    <w:rsid w:val="007D2DAB"/>
    <w:rsid w:val="007D3236"/>
    <w:rsid w:val="007D403A"/>
    <w:rsid w:val="007D5DD3"/>
    <w:rsid w:val="007D6A8E"/>
    <w:rsid w:val="007D7916"/>
    <w:rsid w:val="007D7935"/>
    <w:rsid w:val="007D794F"/>
    <w:rsid w:val="007D7997"/>
    <w:rsid w:val="007D7A95"/>
    <w:rsid w:val="007E0261"/>
    <w:rsid w:val="007E0266"/>
    <w:rsid w:val="007E16E8"/>
    <w:rsid w:val="007E1EE3"/>
    <w:rsid w:val="007E325F"/>
    <w:rsid w:val="007E394F"/>
    <w:rsid w:val="007E3FAE"/>
    <w:rsid w:val="007F05B9"/>
    <w:rsid w:val="007F0811"/>
    <w:rsid w:val="007F1112"/>
    <w:rsid w:val="007F1C6E"/>
    <w:rsid w:val="007F2F17"/>
    <w:rsid w:val="007F3E9B"/>
    <w:rsid w:val="007F528A"/>
    <w:rsid w:val="007F5DF2"/>
    <w:rsid w:val="007F5FAF"/>
    <w:rsid w:val="007F76EB"/>
    <w:rsid w:val="00800319"/>
    <w:rsid w:val="008010F5"/>
    <w:rsid w:val="008022C5"/>
    <w:rsid w:val="00805C24"/>
    <w:rsid w:val="008068D0"/>
    <w:rsid w:val="00810F85"/>
    <w:rsid w:val="00811A7D"/>
    <w:rsid w:val="00811F3C"/>
    <w:rsid w:val="008120A3"/>
    <w:rsid w:val="0081234F"/>
    <w:rsid w:val="0081296C"/>
    <w:rsid w:val="00812E73"/>
    <w:rsid w:val="00812FD7"/>
    <w:rsid w:val="00814A20"/>
    <w:rsid w:val="00815182"/>
    <w:rsid w:val="00815371"/>
    <w:rsid w:val="008160A3"/>
    <w:rsid w:val="00816394"/>
    <w:rsid w:val="008164FB"/>
    <w:rsid w:val="008165FD"/>
    <w:rsid w:val="00817D5F"/>
    <w:rsid w:val="00820225"/>
    <w:rsid w:val="0082189D"/>
    <w:rsid w:val="00821F22"/>
    <w:rsid w:val="00823BCF"/>
    <w:rsid w:val="00825D4E"/>
    <w:rsid w:val="0083052D"/>
    <w:rsid w:val="00830754"/>
    <w:rsid w:val="008309BB"/>
    <w:rsid w:val="00831B66"/>
    <w:rsid w:val="00832429"/>
    <w:rsid w:val="00832A0D"/>
    <w:rsid w:val="00833591"/>
    <w:rsid w:val="008340E0"/>
    <w:rsid w:val="00835343"/>
    <w:rsid w:val="00835638"/>
    <w:rsid w:val="008359DE"/>
    <w:rsid w:val="0083619B"/>
    <w:rsid w:val="008370BD"/>
    <w:rsid w:val="008377EB"/>
    <w:rsid w:val="00837A89"/>
    <w:rsid w:val="00837FA1"/>
    <w:rsid w:val="00841C90"/>
    <w:rsid w:val="00842441"/>
    <w:rsid w:val="00842FE6"/>
    <w:rsid w:val="008434BD"/>
    <w:rsid w:val="00843B37"/>
    <w:rsid w:val="00844F34"/>
    <w:rsid w:val="00845F4A"/>
    <w:rsid w:val="008502B7"/>
    <w:rsid w:val="00852D49"/>
    <w:rsid w:val="00853B5F"/>
    <w:rsid w:val="008551C4"/>
    <w:rsid w:val="00855A3D"/>
    <w:rsid w:val="008572B5"/>
    <w:rsid w:val="0086017C"/>
    <w:rsid w:val="0086101A"/>
    <w:rsid w:val="00862B96"/>
    <w:rsid w:val="008644B5"/>
    <w:rsid w:val="00864570"/>
    <w:rsid w:val="00864CBF"/>
    <w:rsid w:val="00865627"/>
    <w:rsid w:val="008657B1"/>
    <w:rsid w:val="00865F23"/>
    <w:rsid w:val="008676CE"/>
    <w:rsid w:val="00867E0B"/>
    <w:rsid w:val="0087028A"/>
    <w:rsid w:val="008717DB"/>
    <w:rsid w:val="00872BF7"/>
    <w:rsid w:val="00872E7C"/>
    <w:rsid w:val="00874973"/>
    <w:rsid w:val="00876ADA"/>
    <w:rsid w:val="00880201"/>
    <w:rsid w:val="008803CD"/>
    <w:rsid w:val="008812DA"/>
    <w:rsid w:val="00882AA3"/>
    <w:rsid w:val="00885102"/>
    <w:rsid w:val="0088602D"/>
    <w:rsid w:val="00890289"/>
    <w:rsid w:val="00891566"/>
    <w:rsid w:val="00892478"/>
    <w:rsid w:val="00892DAE"/>
    <w:rsid w:val="00893DE2"/>
    <w:rsid w:val="0089533E"/>
    <w:rsid w:val="00895D5C"/>
    <w:rsid w:val="008A0564"/>
    <w:rsid w:val="008A12F2"/>
    <w:rsid w:val="008A16A4"/>
    <w:rsid w:val="008A19DE"/>
    <w:rsid w:val="008A1C89"/>
    <w:rsid w:val="008A25F7"/>
    <w:rsid w:val="008A2B34"/>
    <w:rsid w:val="008A2DBF"/>
    <w:rsid w:val="008A5290"/>
    <w:rsid w:val="008A634C"/>
    <w:rsid w:val="008A676D"/>
    <w:rsid w:val="008B01D2"/>
    <w:rsid w:val="008B1862"/>
    <w:rsid w:val="008B1ACB"/>
    <w:rsid w:val="008B1C42"/>
    <w:rsid w:val="008B238E"/>
    <w:rsid w:val="008B2806"/>
    <w:rsid w:val="008B56CA"/>
    <w:rsid w:val="008B65CA"/>
    <w:rsid w:val="008B67E3"/>
    <w:rsid w:val="008B6C67"/>
    <w:rsid w:val="008C02C9"/>
    <w:rsid w:val="008C1306"/>
    <w:rsid w:val="008C1C54"/>
    <w:rsid w:val="008C2732"/>
    <w:rsid w:val="008C2E0C"/>
    <w:rsid w:val="008C3D67"/>
    <w:rsid w:val="008C3F33"/>
    <w:rsid w:val="008C4A58"/>
    <w:rsid w:val="008C6222"/>
    <w:rsid w:val="008C6F98"/>
    <w:rsid w:val="008D018D"/>
    <w:rsid w:val="008D2595"/>
    <w:rsid w:val="008D26B1"/>
    <w:rsid w:val="008D3050"/>
    <w:rsid w:val="008D30AE"/>
    <w:rsid w:val="008D41E8"/>
    <w:rsid w:val="008D5B91"/>
    <w:rsid w:val="008D5F76"/>
    <w:rsid w:val="008D6BA9"/>
    <w:rsid w:val="008D7028"/>
    <w:rsid w:val="008E0D6B"/>
    <w:rsid w:val="008E0F0A"/>
    <w:rsid w:val="008E2997"/>
    <w:rsid w:val="008E367D"/>
    <w:rsid w:val="008E38C6"/>
    <w:rsid w:val="008E422C"/>
    <w:rsid w:val="008E474E"/>
    <w:rsid w:val="008E52DB"/>
    <w:rsid w:val="008E565E"/>
    <w:rsid w:val="008E6027"/>
    <w:rsid w:val="008E61A6"/>
    <w:rsid w:val="008E705F"/>
    <w:rsid w:val="008E7184"/>
    <w:rsid w:val="008E728B"/>
    <w:rsid w:val="008F055D"/>
    <w:rsid w:val="008F0902"/>
    <w:rsid w:val="008F19D5"/>
    <w:rsid w:val="008F1FAB"/>
    <w:rsid w:val="008F3A23"/>
    <w:rsid w:val="008F3F0D"/>
    <w:rsid w:val="008F40F7"/>
    <w:rsid w:val="008F5EB0"/>
    <w:rsid w:val="008F61F9"/>
    <w:rsid w:val="008F622E"/>
    <w:rsid w:val="008F7AA3"/>
    <w:rsid w:val="008F7F85"/>
    <w:rsid w:val="009001EF"/>
    <w:rsid w:val="00900D69"/>
    <w:rsid w:val="0090203E"/>
    <w:rsid w:val="009024AB"/>
    <w:rsid w:val="00902EEB"/>
    <w:rsid w:val="00903FC1"/>
    <w:rsid w:val="0090659A"/>
    <w:rsid w:val="00906A54"/>
    <w:rsid w:val="0091107C"/>
    <w:rsid w:val="009116D6"/>
    <w:rsid w:val="00911A4F"/>
    <w:rsid w:val="0091651D"/>
    <w:rsid w:val="00916787"/>
    <w:rsid w:val="00917E37"/>
    <w:rsid w:val="00917E5F"/>
    <w:rsid w:val="0092169B"/>
    <w:rsid w:val="00922007"/>
    <w:rsid w:val="00924139"/>
    <w:rsid w:val="0092461E"/>
    <w:rsid w:val="0092485B"/>
    <w:rsid w:val="00924DEC"/>
    <w:rsid w:val="009250E0"/>
    <w:rsid w:val="009251D4"/>
    <w:rsid w:val="0092540F"/>
    <w:rsid w:val="0092547E"/>
    <w:rsid w:val="00931357"/>
    <w:rsid w:val="00931BC7"/>
    <w:rsid w:val="009321FD"/>
    <w:rsid w:val="00932CFC"/>
    <w:rsid w:val="009335BD"/>
    <w:rsid w:val="0093673E"/>
    <w:rsid w:val="00936EC6"/>
    <w:rsid w:val="00937DC6"/>
    <w:rsid w:val="0094049B"/>
    <w:rsid w:val="009404E6"/>
    <w:rsid w:val="00940C5E"/>
    <w:rsid w:val="0094130B"/>
    <w:rsid w:val="00942086"/>
    <w:rsid w:val="00942409"/>
    <w:rsid w:val="00942F7F"/>
    <w:rsid w:val="00944617"/>
    <w:rsid w:val="00944FD9"/>
    <w:rsid w:val="009452DF"/>
    <w:rsid w:val="00946436"/>
    <w:rsid w:val="00946764"/>
    <w:rsid w:val="00947293"/>
    <w:rsid w:val="00947802"/>
    <w:rsid w:val="00947F25"/>
    <w:rsid w:val="00950180"/>
    <w:rsid w:val="0095062E"/>
    <w:rsid w:val="00952241"/>
    <w:rsid w:val="0095347F"/>
    <w:rsid w:val="0095355B"/>
    <w:rsid w:val="0095372A"/>
    <w:rsid w:val="00953869"/>
    <w:rsid w:val="00955502"/>
    <w:rsid w:val="00955C0E"/>
    <w:rsid w:val="0095604E"/>
    <w:rsid w:val="0095749D"/>
    <w:rsid w:val="0096032B"/>
    <w:rsid w:val="00960BEB"/>
    <w:rsid w:val="009611C7"/>
    <w:rsid w:val="00961A11"/>
    <w:rsid w:val="009621A0"/>
    <w:rsid w:val="0096277A"/>
    <w:rsid w:val="0096386A"/>
    <w:rsid w:val="009648D2"/>
    <w:rsid w:val="00966DFD"/>
    <w:rsid w:val="00966F57"/>
    <w:rsid w:val="00967857"/>
    <w:rsid w:val="009708BA"/>
    <w:rsid w:val="00971C0A"/>
    <w:rsid w:val="009728EB"/>
    <w:rsid w:val="00974D9F"/>
    <w:rsid w:val="00976504"/>
    <w:rsid w:val="0097749F"/>
    <w:rsid w:val="00977BB8"/>
    <w:rsid w:val="00981F95"/>
    <w:rsid w:val="0098205F"/>
    <w:rsid w:val="009829AC"/>
    <w:rsid w:val="00982C1A"/>
    <w:rsid w:val="009838A6"/>
    <w:rsid w:val="009838E6"/>
    <w:rsid w:val="00984582"/>
    <w:rsid w:val="00984DC8"/>
    <w:rsid w:val="00987A58"/>
    <w:rsid w:val="009900B0"/>
    <w:rsid w:val="009900E9"/>
    <w:rsid w:val="00990664"/>
    <w:rsid w:val="009908E3"/>
    <w:rsid w:val="0099434E"/>
    <w:rsid w:val="00994C65"/>
    <w:rsid w:val="009959CB"/>
    <w:rsid w:val="0099709F"/>
    <w:rsid w:val="009A1D0A"/>
    <w:rsid w:val="009A2B8B"/>
    <w:rsid w:val="009A3D1C"/>
    <w:rsid w:val="009A6A8D"/>
    <w:rsid w:val="009A7F57"/>
    <w:rsid w:val="009B115C"/>
    <w:rsid w:val="009B1326"/>
    <w:rsid w:val="009B1350"/>
    <w:rsid w:val="009B2E14"/>
    <w:rsid w:val="009B2F65"/>
    <w:rsid w:val="009B4A4F"/>
    <w:rsid w:val="009B5AAF"/>
    <w:rsid w:val="009B5F42"/>
    <w:rsid w:val="009B6F48"/>
    <w:rsid w:val="009B72AA"/>
    <w:rsid w:val="009C0C14"/>
    <w:rsid w:val="009C2B50"/>
    <w:rsid w:val="009C41B4"/>
    <w:rsid w:val="009C4DA2"/>
    <w:rsid w:val="009C5728"/>
    <w:rsid w:val="009C7936"/>
    <w:rsid w:val="009C7AFB"/>
    <w:rsid w:val="009D1D6E"/>
    <w:rsid w:val="009D20AA"/>
    <w:rsid w:val="009D2526"/>
    <w:rsid w:val="009D2EFD"/>
    <w:rsid w:val="009D316B"/>
    <w:rsid w:val="009D37B5"/>
    <w:rsid w:val="009D6926"/>
    <w:rsid w:val="009D6F54"/>
    <w:rsid w:val="009D7068"/>
    <w:rsid w:val="009E00A6"/>
    <w:rsid w:val="009E00BC"/>
    <w:rsid w:val="009E026E"/>
    <w:rsid w:val="009E1C65"/>
    <w:rsid w:val="009E2DFC"/>
    <w:rsid w:val="009E3385"/>
    <w:rsid w:val="009E6E7C"/>
    <w:rsid w:val="009E75AA"/>
    <w:rsid w:val="009E7D96"/>
    <w:rsid w:val="009F2BAD"/>
    <w:rsid w:val="009F2CA7"/>
    <w:rsid w:val="009F4C63"/>
    <w:rsid w:val="009F4F36"/>
    <w:rsid w:val="009F56F8"/>
    <w:rsid w:val="009F5B37"/>
    <w:rsid w:val="009F7235"/>
    <w:rsid w:val="00A00AB2"/>
    <w:rsid w:val="00A00D3B"/>
    <w:rsid w:val="00A01482"/>
    <w:rsid w:val="00A03805"/>
    <w:rsid w:val="00A03DE9"/>
    <w:rsid w:val="00A04181"/>
    <w:rsid w:val="00A04243"/>
    <w:rsid w:val="00A049AA"/>
    <w:rsid w:val="00A05BFF"/>
    <w:rsid w:val="00A05C0C"/>
    <w:rsid w:val="00A07894"/>
    <w:rsid w:val="00A07977"/>
    <w:rsid w:val="00A1011E"/>
    <w:rsid w:val="00A10286"/>
    <w:rsid w:val="00A104A4"/>
    <w:rsid w:val="00A1176B"/>
    <w:rsid w:val="00A1190B"/>
    <w:rsid w:val="00A121F6"/>
    <w:rsid w:val="00A123BD"/>
    <w:rsid w:val="00A12F3B"/>
    <w:rsid w:val="00A133B9"/>
    <w:rsid w:val="00A1398F"/>
    <w:rsid w:val="00A13D16"/>
    <w:rsid w:val="00A13F3A"/>
    <w:rsid w:val="00A146A6"/>
    <w:rsid w:val="00A151DA"/>
    <w:rsid w:val="00A15394"/>
    <w:rsid w:val="00A15615"/>
    <w:rsid w:val="00A17463"/>
    <w:rsid w:val="00A179DA"/>
    <w:rsid w:val="00A20496"/>
    <w:rsid w:val="00A20E41"/>
    <w:rsid w:val="00A20E4D"/>
    <w:rsid w:val="00A21AE1"/>
    <w:rsid w:val="00A22679"/>
    <w:rsid w:val="00A22AEC"/>
    <w:rsid w:val="00A23B1E"/>
    <w:rsid w:val="00A242AB"/>
    <w:rsid w:val="00A247FB"/>
    <w:rsid w:val="00A2541C"/>
    <w:rsid w:val="00A2550C"/>
    <w:rsid w:val="00A25683"/>
    <w:rsid w:val="00A25BF4"/>
    <w:rsid w:val="00A313CB"/>
    <w:rsid w:val="00A31D28"/>
    <w:rsid w:val="00A32363"/>
    <w:rsid w:val="00A3341B"/>
    <w:rsid w:val="00A34CA7"/>
    <w:rsid w:val="00A365E0"/>
    <w:rsid w:val="00A37214"/>
    <w:rsid w:val="00A37342"/>
    <w:rsid w:val="00A409D8"/>
    <w:rsid w:val="00A42A38"/>
    <w:rsid w:val="00A430C7"/>
    <w:rsid w:val="00A44C57"/>
    <w:rsid w:val="00A44EDB"/>
    <w:rsid w:val="00A457C5"/>
    <w:rsid w:val="00A45E21"/>
    <w:rsid w:val="00A508F1"/>
    <w:rsid w:val="00A5339A"/>
    <w:rsid w:val="00A5357E"/>
    <w:rsid w:val="00A542C8"/>
    <w:rsid w:val="00A55A6A"/>
    <w:rsid w:val="00A57884"/>
    <w:rsid w:val="00A6020F"/>
    <w:rsid w:val="00A607B7"/>
    <w:rsid w:val="00A61438"/>
    <w:rsid w:val="00A61AB0"/>
    <w:rsid w:val="00A61C7C"/>
    <w:rsid w:val="00A62B3C"/>
    <w:rsid w:val="00A65853"/>
    <w:rsid w:val="00A658B4"/>
    <w:rsid w:val="00A66479"/>
    <w:rsid w:val="00A66E78"/>
    <w:rsid w:val="00A6713A"/>
    <w:rsid w:val="00A71A7A"/>
    <w:rsid w:val="00A71E4D"/>
    <w:rsid w:val="00A7217B"/>
    <w:rsid w:val="00A72295"/>
    <w:rsid w:val="00A725F7"/>
    <w:rsid w:val="00A7693E"/>
    <w:rsid w:val="00A83DDD"/>
    <w:rsid w:val="00A84E81"/>
    <w:rsid w:val="00A85AC9"/>
    <w:rsid w:val="00A85D65"/>
    <w:rsid w:val="00A85DA4"/>
    <w:rsid w:val="00A868A7"/>
    <w:rsid w:val="00A86CA7"/>
    <w:rsid w:val="00A87551"/>
    <w:rsid w:val="00A90005"/>
    <w:rsid w:val="00A90163"/>
    <w:rsid w:val="00A9122B"/>
    <w:rsid w:val="00A916C1"/>
    <w:rsid w:val="00A931C3"/>
    <w:rsid w:val="00A93AD8"/>
    <w:rsid w:val="00A93CE4"/>
    <w:rsid w:val="00A94DC4"/>
    <w:rsid w:val="00A95A84"/>
    <w:rsid w:val="00A95D13"/>
    <w:rsid w:val="00A9618C"/>
    <w:rsid w:val="00A970D3"/>
    <w:rsid w:val="00A97D9F"/>
    <w:rsid w:val="00AA024E"/>
    <w:rsid w:val="00AA1066"/>
    <w:rsid w:val="00AA1B4A"/>
    <w:rsid w:val="00AA1DDA"/>
    <w:rsid w:val="00AA1FC3"/>
    <w:rsid w:val="00AA2018"/>
    <w:rsid w:val="00AA2630"/>
    <w:rsid w:val="00AA31AC"/>
    <w:rsid w:val="00AA34DA"/>
    <w:rsid w:val="00AA3502"/>
    <w:rsid w:val="00AA3640"/>
    <w:rsid w:val="00AA3759"/>
    <w:rsid w:val="00AA3864"/>
    <w:rsid w:val="00AA3D03"/>
    <w:rsid w:val="00AA4AEB"/>
    <w:rsid w:val="00AA5285"/>
    <w:rsid w:val="00AA63A3"/>
    <w:rsid w:val="00AA7919"/>
    <w:rsid w:val="00AB09EF"/>
    <w:rsid w:val="00AB1314"/>
    <w:rsid w:val="00AB1DCF"/>
    <w:rsid w:val="00AB36CA"/>
    <w:rsid w:val="00AB3C21"/>
    <w:rsid w:val="00AB4443"/>
    <w:rsid w:val="00AB46BB"/>
    <w:rsid w:val="00AB4998"/>
    <w:rsid w:val="00AB4D7D"/>
    <w:rsid w:val="00AB6209"/>
    <w:rsid w:val="00AB7EAB"/>
    <w:rsid w:val="00AC048A"/>
    <w:rsid w:val="00AC055F"/>
    <w:rsid w:val="00AC0864"/>
    <w:rsid w:val="00AC0AAD"/>
    <w:rsid w:val="00AC3064"/>
    <w:rsid w:val="00AC37DD"/>
    <w:rsid w:val="00AC4D31"/>
    <w:rsid w:val="00AC4F5F"/>
    <w:rsid w:val="00AC5499"/>
    <w:rsid w:val="00AC636B"/>
    <w:rsid w:val="00AC724F"/>
    <w:rsid w:val="00AD224F"/>
    <w:rsid w:val="00AD2A1B"/>
    <w:rsid w:val="00AD5FC5"/>
    <w:rsid w:val="00AD6D9B"/>
    <w:rsid w:val="00AD71A9"/>
    <w:rsid w:val="00AD76C2"/>
    <w:rsid w:val="00AE0E34"/>
    <w:rsid w:val="00AE192F"/>
    <w:rsid w:val="00AE2265"/>
    <w:rsid w:val="00AE4A93"/>
    <w:rsid w:val="00AE4FC7"/>
    <w:rsid w:val="00AE5472"/>
    <w:rsid w:val="00AE6A2E"/>
    <w:rsid w:val="00AE6E2C"/>
    <w:rsid w:val="00AE75AE"/>
    <w:rsid w:val="00AE774C"/>
    <w:rsid w:val="00AF1580"/>
    <w:rsid w:val="00AF3AD6"/>
    <w:rsid w:val="00AF3DEC"/>
    <w:rsid w:val="00AF3F1A"/>
    <w:rsid w:val="00AF4F53"/>
    <w:rsid w:val="00AF5E58"/>
    <w:rsid w:val="00AF6A03"/>
    <w:rsid w:val="00AF6E7F"/>
    <w:rsid w:val="00AF7A37"/>
    <w:rsid w:val="00AF7ACA"/>
    <w:rsid w:val="00B005E8"/>
    <w:rsid w:val="00B00E25"/>
    <w:rsid w:val="00B01224"/>
    <w:rsid w:val="00B02C89"/>
    <w:rsid w:val="00B02D33"/>
    <w:rsid w:val="00B03FC5"/>
    <w:rsid w:val="00B04298"/>
    <w:rsid w:val="00B048CE"/>
    <w:rsid w:val="00B0543D"/>
    <w:rsid w:val="00B0674B"/>
    <w:rsid w:val="00B06C01"/>
    <w:rsid w:val="00B07184"/>
    <w:rsid w:val="00B142BF"/>
    <w:rsid w:val="00B15116"/>
    <w:rsid w:val="00B15590"/>
    <w:rsid w:val="00B15A9B"/>
    <w:rsid w:val="00B169BE"/>
    <w:rsid w:val="00B17E48"/>
    <w:rsid w:val="00B226AD"/>
    <w:rsid w:val="00B252A6"/>
    <w:rsid w:val="00B25DC4"/>
    <w:rsid w:val="00B261DC"/>
    <w:rsid w:val="00B2643F"/>
    <w:rsid w:val="00B312D8"/>
    <w:rsid w:val="00B320CE"/>
    <w:rsid w:val="00B33DD7"/>
    <w:rsid w:val="00B34798"/>
    <w:rsid w:val="00B350B5"/>
    <w:rsid w:val="00B351FA"/>
    <w:rsid w:val="00B355B8"/>
    <w:rsid w:val="00B3641C"/>
    <w:rsid w:val="00B41A2E"/>
    <w:rsid w:val="00B433DC"/>
    <w:rsid w:val="00B44585"/>
    <w:rsid w:val="00B456CB"/>
    <w:rsid w:val="00B46195"/>
    <w:rsid w:val="00B46876"/>
    <w:rsid w:val="00B46A14"/>
    <w:rsid w:val="00B474B9"/>
    <w:rsid w:val="00B477C6"/>
    <w:rsid w:val="00B47BD4"/>
    <w:rsid w:val="00B51253"/>
    <w:rsid w:val="00B5127A"/>
    <w:rsid w:val="00B519D0"/>
    <w:rsid w:val="00B519D8"/>
    <w:rsid w:val="00B51D81"/>
    <w:rsid w:val="00B525CD"/>
    <w:rsid w:val="00B527C5"/>
    <w:rsid w:val="00B529E5"/>
    <w:rsid w:val="00B54FA1"/>
    <w:rsid w:val="00B54FC1"/>
    <w:rsid w:val="00B5640F"/>
    <w:rsid w:val="00B5653D"/>
    <w:rsid w:val="00B57916"/>
    <w:rsid w:val="00B61387"/>
    <w:rsid w:val="00B6198B"/>
    <w:rsid w:val="00B64A9D"/>
    <w:rsid w:val="00B656B5"/>
    <w:rsid w:val="00B6625B"/>
    <w:rsid w:val="00B6682F"/>
    <w:rsid w:val="00B669DE"/>
    <w:rsid w:val="00B66BA3"/>
    <w:rsid w:val="00B6720D"/>
    <w:rsid w:val="00B67475"/>
    <w:rsid w:val="00B67483"/>
    <w:rsid w:val="00B713B9"/>
    <w:rsid w:val="00B7162B"/>
    <w:rsid w:val="00B73F57"/>
    <w:rsid w:val="00B74701"/>
    <w:rsid w:val="00B74998"/>
    <w:rsid w:val="00B750F7"/>
    <w:rsid w:val="00B75120"/>
    <w:rsid w:val="00B75907"/>
    <w:rsid w:val="00B8153F"/>
    <w:rsid w:val="00B821ED"/>
    <w:rsid w:val="00B82C31"/>
    <w:rsid w:val="00B85649"/>
    <w:rsid w:val="00B86060"/>
    <w:rsid w:val="00B87579"/>
    <w:rsid w:val="00B91D5A"/>
    <w:rsid w:val="00B91D6D"/>
    <w:rsid w:val="00B92318"/>
    <w:rsid w:val="00B92A7B"/>
    <w:rsid w:val="00B937E2"/>
    <w:rsid w:val="00B93C42"/>
    <w:rsid w:val="00B940EC"/>
    <w:rsid w:val="00B9465B"/>
    <w:rsid w:val="00B967DA"/>
    <w:rsid w:val="00B97DD4"/>
    <w:rsid w:val="00BA3463"/>
    <w:rsid w:val="00BA547A"/>
    <w:rsid w:val="00BA6BD0"/>
    <w:rsid w:val="00BB00A9"/>
    <w:rsid w:val="00BB4ABC"/>
    <w:rsid w:val="00BB4C85"/>
    <w:rsid w:val="00BB534F"/>
    <w:rsid w:val="00BB54D1"/>
    <w:rsid w:val="00BB5563"/>
    <w:rsid w:val="00BB6770"/>
    <w:rsid w:val="00BB6A4E"/>
    <w:rsid w:val="00BC05EF"/>
    <w:rsid w:val="00BC1B52"/>
    <w:rsid w:val="00BC2ECB"/>
    <w:rsid w:val="00BC36A8"/>
    <w:rsid w:val="00BD0148"/>
    <w:rsid w:val="00BD0539"/>
    <w:rsid w:val="00BD087B"/>
    <w:rsid w:val="00BD2109"/>
    <w:rsid w:val="00BD2281"/>
    <w:rsid w:val="00BD2E07"/>
    <w:rsid w:val="00BD322E"/>
    <w:rsid w:val="00BD32D4"/>
    <w:rsid w:val="00BD46CC"/>
    <w:rsid w:val="00BD51E9"/>
    <w:rsid w:val="00BD58D3"/>
    <w:rsid w:val="00BD5C51"/>
    <w:rsid w:val="00BD6353"/>
    <w:rsid w:val="00BD7563"/>
    <w:rsid w:val="00BD795C"/>
    <w:rsid w:val="00BD7B54"/>
    <w:rsid w:val="00BE0210"/>
    <w:rsid w:val="00BE0BD6"/>
    <w:rsid w:val="00BE2360"/>
    <w:rsid w:val="00BE2BB0"/>
    <w:rsid w:val="00BE2D1E"/>
    <w:rsid w:val="00BE3178"/>
    <w:rsid w:val="00BE3D8A"/>
    <w:rsid w:val="00BE3F9A"/>
    <w:rsid w:val="00BE43E5"/>
    <w:rsid w:val="00BE4B71"/>
    <w:rsid w:val="00BE6745"/>
    <w:rsid w:val="00BE6993"/>
    <w:rsid w:val="00BE7CC5"/>
    <w:rsid w:val="00BF2366"/>
    <w:rsid w:val="00BF3064"/>
    <w:rsid w:val="00BF35EE"/>
    <w:rsid w:val="00BF41BD"/>
    <w:rsid w:val="00BF4FBD"/>
    <w:rsid w:val="00BF5201"/>
    <w:rsid w:val="00BF6B2E"/>
    <w:rsid w:val="00BF6D64"/>
    <w:rsid w:val="00BF72E4"/>
    <w:rsid w:val="00BF7698"/>
    <w:rsid w:val="00C00B2E"/>
    <w:rsid w:val="00C019D2"/>
    <w:rsid w:val="00C01DCD"/>
    <w:rsid w:val="00C03445"/>
    <w:rsid w:val="00C05C90"/>
    <w:rsid w:val="00C07101"/>
    <w:rsid w:val="00C072D3"/>
    <w:rsid w:val="00C10907"/>
    <w:rsid w:val="00C10C33"/>
    <w:rsid w:val="00C12726"/>
    <w:rsid w:val="00C14775"/>
    <w:rsid w:val="00C156A4"/>
    <w:rsid w:val="00C16C93"/>
    <w:rsid w:val="00C17C30"/>
    <w:rsid w:val="00C22873"/>
    <w:rsid w:val="00C22FC1"/>
    <w:rsid w:val="00C23D99"/>
    <w:rsid w:val="00C246C6"/>
    <w:rsid w:val="00C249D6"/>
    <w:rsid w:val="00C25351"/>
    <w:rsid w:val="00C27333"/>
    <w:rsid w:val="00C31332"/>
    <w:rsid w:val="00C3291C"/>
    <w:rsid w:val="00C32DEA"/>
    <w:rsid w:val="00C339F9"/>
    <w:rsid w:val="00C34FD9"/>
    <w:rsid w:val="00C35261"/>
    <w:rsid w:val="00C3590F"/>
    <w:rsid w:val="00C35B46"/>
    <w:rsid w:val="00C35D46"/>
    <w:rsid w:val="00C37244"/>
    <w:rsid w:val="00C372F5"/>
    <w:rsid w:val="00C40E74"/>
    <w:rsid w:val="00C41CA8"/>
    <w:rsid w:val="00C4201D"/>
    <w:rsid w:val="00C42C24"/>
    <w:rsid w:val="00C431EB"/>
    <w:rsid w:val="00C435E1"/>
    <w:rsid w:val="00C43802"/>
    <w:rsid w:val="00C44591"/>
    <w:rsid w:val="00C44C5D"/>
    <w:rsid w:val="00C4526C"/>
    <w:rsid w:val="00C46FC0"/>
    <w:rsid w:val="00C47865"/>
    <w:rsid w:val="00C47A19"/>
    <w:rsid w:val="00C51666"/>
    <w:rsid w:val="00C5284D"/>
    <w:rsid w:val="00C52A16"/>
    <w:rsid w:val="00C53582"/>
    <w:rsid w:val="00C53ADB"/>
    <w:rsid w:val="00C53C73"/>
    <w:rsid w:val="00C57472"/>
    <w:rsid w:val="00C60064"/>
    <w:rsid w:val="00C6180A"/>
    <w:rsid w:val="00C61B98"/>
    <w:rsid w:val="00C623DB"/>
    <w:rsid w:val="00C64A2B"/>
    <w:rsid w:val="00C65DF4"/>
    <w:rsid w:val="00C660C5"/>
    <w:rsid w:val="00C66892"/>
    <w:rsid w:val="00C66B35"/>
    <w:rsid w:val="00C672DB"/>
    <w:rsid w:val="00C741A1"/>
    <w:rsid w:val="00C74BA6"/>
    <w:rsid w:val="00C75199"/>
    <w:rsid w:val="00C757DA"/>
    <w:rsid w:val="00C7584D"/>
    <w:rsid w:val="00C76134"/>
    <w:rsid w:val="00C76B84"/>
    <w:rsid w:val="00C77B1C"/>
    <w:rsid w:val="00C8045E"/>
    <w:rsid w:val="00C83952"/>
    <w:rsid w:val="00C8500E"/>
    <w:rsid w:val="00C86C08"/>
    <w:rsid w:val="00C8741D"/>
    <w:rsid w:val="00C87773"/>
    <w:rsid w:val="00C87EED"/>
    <w:rsid w:val="00C93170"/>
    <w:rsid w:val="00C936BC"/>
    <w:rsid w:val="00C94832"/>
    <w:rsid w:val="00C96CC4"/>
    <w:rsid w:val="00C96DCE"/>
    <w:rsid w:val="00C97006"/>
    <w:rsid w:val="00CA136D"/>
    <w:rsid w:val="00CA1D23"/>
    <w:rsid w:val="00CA2395"/>
    <w:rsid w:val="00CA3834"/>
    <w:rsid w:val="00CA4CA8"/>
    <w:rsid w:val="00CA62D3"/>
    <w:rsid w:val="00CA6834"/>
    <w:rsid w:val="00CA7395"/>
    <w:rsid w:val="00CA7D6D"/>
    <w:rsid w:val="00CB1EA5"/>
    <w:rsid w:val="00CB22C1"/>
    <w:rsid w:val="00CB27F4"/>
    <w:rsid w:val="00CB2CFA"/>
    <w:rsid w:val="00CB2F2B"/>
    <w:rsid w:val="00CB2FE2"/>
    <w:rsid w:val="00CB3577"/>
    <w:rsid w:val="00CB35A5"/>
    <w:rsid w:val="00CB445E"/>
    <w:rsid w:val="00CB5205"/>
    <w:rsid w:val="00CB52A5"/>
    <w:rsid w:val="00CB59B7"/>
    <w:rsid w:val="00CB70B2"/>
    <w:rsid w:val="00CB7BA9"/>
    <w:rsid w:val="00CC0390"/>
    <w:rsid w:val="00CC3A25"/>
    <w:rsid w:val="00CC54D7"/>
    <w:rsid w:val="00CC687D"/>
    <w:rsid w:val="00CD0FFF"/>
    <w:rsid w:val="00CD13D6"/>
    <w:rsid w:val="00CD262E"/>
    <w:rsid w:val="00CD26A2"/>
    <w:rsid w:val="00CD2915"/>
    <w:rsid w:val="00CD36E9"/>
    <w:rsid w:val="00CD52CA"/>
    <w:rsid w:val="00CD5426"/>
    <w:rsid w:val="00CD61A0"/>
    <w:rsid w:val="00CD6CF8"/>
    <w:rsid w:val="00CD74A5"/>
    <w:rsid w:val="00CE1DD3"/>
    <w:rsid w:val="00CE3A0F"/>
    <w:rsid w:val="00CE4030"/>
    <w:rsid w:val="00CE42BB"/>
    <w:rsid w:val="00CE5181"/>
    <w:rsid w:val="00CE5ED5"/>
    <w:rsid w:val="00CF00D1"/>
    <w:rsid w:val="00CF0750"/>
    <w:rsid w:val="00CF16BB"/>
    <w:rsid w:val="00CF26A6"/>
    <w:rsid w:val="00CF47BE"/>
    <w:rsid w:val="00CF4E2A"/>
    <w:rsid w:val="00CF5524"/>
    <w:rsid w:val="00CF79F2"/>
    <w:rsid w:val="00CF7F19"/>
    <w:rsid w:val="00D0000A"/>
    <w:rsid w:val="00D00939"/>
    <w:rsid w:val="00D00BEF"/>
    <w:rsid w:val="00D01618"/>
    <w:rsid w:val="00D020B1"/>
    <w:rsid w:val="00D03440"/>
    <w:rsid w:val="00D03622"/>
    <w:rsid w:val="00D04292"/>
    <w:rsid w:val="00D0488C"/>
    <w:rsid w:val="00D05E17"/>
    <w:rsid w:val="00D10220"/>
    <w:rsid w:val="00D1194A"/>
    <w:rsid w:val="00D11D83"/>
    <w:rsid w:val="00D12039"/>
    <w:rsid w:val="00D12DED"/>
    <w:rsid w:val="00D14F3A"/>
    <w:rsid w:val="00D15555"/>
    <w:rsid w:val="00D16297"/>
    <w:rsid w:val="00D16428"/>
    <w:rsid w:val="00D164EC"/>
    <w:rsid w:val="00D17396"/>
    <w:rsid w:val="00D20400"/>
    <w:rsid w:val="00D21563"/>
    <w:rsid w:val="00D21A50"/>
    <w:rsid w:val="00D220BC"/>
    <w:rsid w:val="00D254E5"/>
    <w:rsid w:val="00D25B6C"/>
    <w:rsid w:val="00D27699"/>
    <w:rsid w:val="00D315AF"/>
    <w:rsid w:val="00D33A2F"/>
    <w:rsid w:val="00D342DE"/>
    <w:rsid w:val="00D35C39"/>
    <w:rsid w:val="00D36E24"/>
    <w:rsid w:val="00D3706B"/>
    <w:rsid w:val="00D3775F"/>
    <w:rsid w:val="00D378F4"/>
    <w:rsid w:val="00D4023B"/>
    <w:rsid w:val="00D40370"/>
    <w:rsid w:val="00D40C04"/>
    <w:rsid w:val="00D417B5"/>
    <w:rsid w:val="00D41E1C"/>
    <w:rsid w:val="00D435B4"/>
    <w:rsid w:val="00D441C0"/>
    <w:rsid w:val="00D4469B"/>
    <w:rsid w:val="00D44A09"/>
    <w:rsid w:val="00D453A9"/>
    <w:rsid w:val="00D45AFC"/>
    <w:rsid w:val="00D460F9"/>
    <w:rsid w:val="00D46445"/>
    <w:rsid w:val="00D46E21"/>
    <w:rsid w:val="00D47482"/>
    <w:rsid w:val="00D47997"/>
    <w:rsid w:val="00D5054C"/>
    <w:rsid w:val="00D5060A"/>
    <w:rsid w:val="00D513B2"/>
    <w:rsid w:val="00D51C01"/>
    <w:rsid w:val="00D52C3B"/>
    <w:rsid w:val="00D532D8"/>
    <w:rsid w:val="00D56562"/>
    <w:rsid w:val="00D565DD"/>
    <w:rsid w:val="00D5765B"/>
    <w:rsid w:val="00D64B25"/>
    <w:rsid w:val="00D6605B"/>
    <w:rsid w:val="00D70D57"/>
    <w:rsid w:val="00D73B63"/>
    <w:rsid w:val="00D73F5D"/>
    <w:rsid w:val="00D74005"/>
    <w:rsid w:val="00D7437E"/>
    <w:rsid w:val="00D764FC"/>
    <w:rsid w:val="00D76720"/>
    <w:rsid w:val="00D775C3"/>
    <w:rsid w:val="00D77B4C"/>
    <w:rsid w:val="00D80023"/>
    <w:rsid w:val="00D8065E"/>
    <w:rsid w:val="00D80F97"/>
    <w:rsid w:val="00D81E4C"/>
    <w:rsid w:val="00D841E4"/>
    <w:rsid w:val="00D85C75"/>
    <w:rsid w:val="00D8630C"/>
    <w:rsid w:val="00D86A16"/>
    <w:rsid w:val="00D93010"/>
    <w:rsid w:val="00D95598"/>
    <w:rsid w:val="00D96BFA"/>
    <w:rsid w:val="00D96DB9"/>
    <w:rsid w:val="00D97790"/>
    <w:rsid w:val="00D97FFE"/>
    <w:rsid w:val="00DA29F6"/>
    <w:rsid w:val="00DA3054"/>
    <w:rsid w:val="00DA31D3"/>
    <w:rsid w:val="00DA420E"/>
    <w:rsid w:val="00DA5EEE"/>
    <w:rsid w:val="00DA5EF0"/>
    <w:rsid w:val="00DA6368"/>
    <w:rsid w:val="00DA64D8"/>
    <w:rsid w:val="00DA6A4C"/>
    <w:rsid w:val="00DA78B0"/>
    <w:rsid w:val="00DB06DC"/>
    <w:rsid w:val="00DB19A6"/>
    <w:rsid w:val="00DB1C73"/>
    <w:rsid w:val="00DB23F7"/>
    <w:rsid w:val="00DB27B7"/>
    <w:rsid w:val="00DB311D"/>
    <w:rsid w:val="00DB4ED5"/>
    <w:rsid w:val="00DB6CC3"/>
    <w:rsid w:val="00DB7102"/>
    <w:rsid w:val="00DB773D"/>
    <w:rsid w:val="00DB7847"/>
    <w:rsid w:val="00DB7878"/>
    <w:rsid w:val="00DB7C2F"/>
    <w:rsid w:val="00DC032A"/>
    <w:rsid w:val="00DC0459"/>
    <w:rsid w:val="00DC233E"/>
    <w:rsid w:val="00DC2E38"/>
    <w:rsid w:val="00DC5118"/>
    <w:rsid w:val="00DC634B"/>
    <w:rsid w:val="00DC6BA2"/>
    <w:rsid w:val="00DC725F"/>
    <w:rsid w:val="00DD01D1"/>
    <w:rsid w:val="00DD0E07"/>
    <w:rsid w:val="00DD17C4"/>
    <w:rsid w:val="00DD29DB"/>
    <w:rsid w:val="00DD2B32"/>
    <w:rsid w:val="00DD3C32"/>
    <w:rsid w:val="00DD4FAA"/>
    <w:rsid w:val="00DD55B6"/>
    <w:rsid w:val="00DD563E"/>
    <w:rsid w:val="00DD5D7B"/>
    <w:rsid w:val="00DD682E"/>
    <w:rsid w:val="00DD799C"/>
    <w:rsid w:val="00DE01EB"/>
    <w:rsid w:val="00DE063E"/>
    <w:rsid w:val="00DE0876"/>
    <w:rsid w:val="00DE107C"/>
    <w:rsid w:val="00DE3468"/>
    <w:rsid w:val="00DE35F6"/>
    <w:rsid w:val="00DE371D"/>
    <w:rsid w:val="00DE51CE"/>
    <w:rsid w:val="00DE5F7F"/>
    <w:rsid w:val="00DE6A7F"/>
    <w:rsid w:val="00DE7F86"/>
    <w:rsid w:val="00DF02F2"/>
    <w:rsid w:val="00DF0C89"/>
    <w:rsid w:val="00DF0D68"/>
    <w:rsid w:val="00DF3F2B"/>
    <w:rsid w:val="00DF4480"/>
    <w:rsid w:val="00DF4770"/>
    <w:rsid w:val="00DF4BB9"/>
    <w:rsid w:val="00DF4FEA"/>
    <w:rsid w:val="00DF5184"/>
    <w:rsid w:val="00DF5D2F"/>
    <w:rsid w:val="00DF6014"/>
    <w:rsid w:val="00DF6431"/>
    <w:rsid w:val="00DF6D22"/>
    <w:rsid w:val="00DF7ED0"/>
    <w:rsid w:val="00DF7F58"/>
    <w:rsid w:val="00E00559"/>
    <w:rsid w:val="00E00959"/>
    <w:rsid w:val="00E019DE"/>
    <w:rsid w:val="00E029A7"/>
    <w:rsid w:val="00E02A26"/>
    <w:rsid w:val="00E04200"/>
    <w:rsid w:val="00E0424F"/>
    <w:rsid w:val="00E068AD"/>
    <w:rsid w:val="00E069D0"/>
    <w:rsid w:val="00E07730"/>
    <w:rsid w:val="00E10183"/>
    <w:rsid w:val="00E10744"/>
    <w:rsid w:val="00E110B0"/>
    <w:rsid w:val="00E1215D"/>
    <w:rsid w:val="00E137BB"/>
    <w:rsid w:val="00E14041"/>
    <w:rsid w:val="00E14096"/>
    <w:rsid w:val="00E154ED"/>
    <w:rsid w:val="00E168C5"/>
    <w:rsid w:val="00E1690C"/>
    <w:rsid w:val="00E21566"/>
    <w:rsid w:val="00E22A1A"/>
    <w:rsid w:val="00E24166"/>
    <w:rsid w:val="00E25BBC"/>
    <w:rsid w:val="00E26BC6"/>
    <w:rsid w:val="00E31B3F"/>
    <w:rsid w:val="00E32196"/>
    <w:rsid w:val="00E32248"/>
    <w:rsid w:val="00E3225A"/>
    <w:rsid w:val="00E328B9"/>
    <w:rsid w:val="00E33128"/>
    <w:rsid w:val="00E34466"/>
    <w:rsid w:val="00E34A95"/>
    <w:rsid w:val="00E34C2F"/>
    <w:rsid w:val="00E36545"/>
    <w:rsid w:val="00E3676D"/>
    <w:rsid w:val="00E37825"/>
    <w:rsid w:val="00E37FD2"/>
    <w:rsid w:val="00E431E8"/>
    <w:rsid w:val="00E436B4"/>
    <w:rsid w:val="00E44030"/>
    <w:rsid w:val="00E444EC"/>
    <w:rsid w:val="00E45281"/>
    <w:rsid w:val="00E46EC9"/>
    <w:rsid w:val="00E47C2F"/>
    <w:rsid w:val="00E51E12"/>
    <w:rsid w:val="00E51E20"/>
    <w:rsid w:val="00E534EB"/>
    <w:rsid w:val="00E5423C"/>
    <w:rsid w:val="00E543DD"/>
    <w:rsid w:val="00E551AF"/>
    <w:rsid w:val="00E55337"/>
    <w:rsid w:val="00E563D3"/>
    <w:rsid w:val="00E567BD"/>
    <w:rsid w:val="00E5681B"/>
    <w:rsid w:val="00E56DD3"/>
    <w:rsid w:val="00E579B5"/>
    <w:rsid w:val="00E61B19"/>
    <w:rsid w:val="00E61EFA"/>
    <w:rsid w:val="00E62B8E"/>
    <w:rsid w:val="00E63532"/>
    <w:rsid w:val="00E63D5A"/>
    <w:rsid w:val="00E643C0"/>
    <w:rsid w:val="00E64C07"/>
    <w:rsid w:val="00E65453"/>
    <w:rsid w:val="00E66404"/>
    <w:rsid w:val="00E6680C"/>
    <w:rsid w:val="00E66C3F"/>
    <w:rsid w:val="00E702B6"/>
    <w:rsid w:val="00E7179D"/>
    <w:rsid w:val="00E7295F"/>
    <w:rsid w:val="00E73A08"/>
    <w:rsid w:val="00E73B47"/>
    <w:rsid w:val="00E7412A"/>
    <w:rsid w:val="00E745E4"/>
    <w:rsid w:val="00E74952"/>
    <w:rsid w:val="00E7499B"/>
    <w:rsid w:val="00E749C3"/>
    <w:rsid w:val="00E763EA"/>
    <w:rsid w:val="00E76DA8"/>
    <w:rsid w:val="00E77EF3"/>
    <w:rsid w:val="00E82223"/>
    <w:rsid w:val="00E8595D"/>
    <w:rsid w:val="00E878DC"/>
    <w:rsid w:val="00E902CA"/>
    <w:rsid w:val="00E930FB"/>
    <w:rsid w:val="00E934B2"/>
    <w:rsid w:val="00E96B7C"/>
    <w:rsid w:val="00E971C4"/>
    <w:rsid w:val="00EA0021"/>
    <w:rsid w:val="00EA01F8"/>
    <w:rsid w:val="00EA0E8F"/>
    <w:rsid w:val="00EA105C"/>
    <w:rsid w:val="00EA119C"/>
    <w:rsid w:val="00EA12AF"/>
    <w:rsid w:val="00EA4588"/>
    <w:rsid w:val="00EA6388"/>
    <w:rsid w:val="00EA7E45"/>
    <w:rsid w:val="00EB1797"/>
    <w:rsid w:val="00EB236C"/>
    <w:rsid w:val="00EB2DD5"/>
    <w:rsid w:val="00EB3478"/>
    <w:rsid w:val="00EB3F0C"/>
    <w:rsid w:val="00EB4679"/>
    <w:rsid w:val="00EB47ED"/>
    <w:rsid w:val="00EB56F9"/>
    <w:rsid w:val="00EB5E6A"/>
    <w:rsid w:val="00EC06C8"/>
    <w:rsid w:val="00EC0F87"/>
    <w:rsid w:val="00EC2744"/>
    <w:rsid w:val="00EC2C4C"/>
    <w:rsid w:val="00EC2FDC"/>
    <w:rsid w:val="00EC2FE3"/>
    <w:rsid w:val="00EC30FE"/>
    <w:rsid w:val="00EC4A38"/>
    <w:rsid w:val="00EC5107"/>
    <w:rsid w:val="00EC5870"/>
    <w:rsid w:val="00EC597B"/>
    <w:rsid w:val="00EC5C82"/>
    <w:rsid w:val="00EC5EE8"/>
    <w:rsid w:val="00EC6B12"/>
    <w:rsid w:val="00EC7B34"/>
    <w:rsid w:val="00EC7B93"/>
    <w:rsid w:val="00ED092C"/>
    <w:rsid w:val="00ED2177"/>
    <w:rsid w:val="00ED26EE"/>
    <w:rsid w:val="00ED4B40"/>
    <w:rsid w:val="00ED5987"/>
    <w:rsid w:val="00ED5B7A"/>
    <w:rsid w:val="00ED7B86"/>
    <w:rsid w:val="00ED7DB5"/>
    <w:rsid w:val="00EE031D"/>
    <w:rsid w:val="00EE1E3C"/>
    <w:rsid w:val="00EE318E"/>
    <w:rsid w:val="00EE338D"/>
    <w:rsid w:val="00EE3851"/>
    <w:rsid w:val="00EE4208"/>
    <w:rsid w:val="00EE46BE"/>
    <w:rsid w:val="00EE494B"/>
    <w:rsid w:val="00EF1103"/>
    <w:rsid w:val="00EF140A"/>
    <w:rsid w:val="00EF1477"/>
    <w:rsid w:val="00EF17FD"/>
    <w:rsid w:val="00EF193A"/>
    <w:rsid w:val="00EF2813"/>
    <w:rsid w:val="00EF285F"/>
    <w:rsid w:val="00EF446E"/>
    <w:rsid w:val="00EF5582"/>
    <w:rsid w:val="00EF56DD"/>
    <w:rsid w:val="00EF6F2A"/>
    <w:rsid w:val="00F000AB"/>
    <w:rsid w:val="00F002BC"/>
    <w:rsid w:val="00F005B5"/>
    <w:rsid w:val="00F005EA"/>
    <w:rsid w:val="00F00F51"/>
    <w:rsid w:val="00F01A9B"/>
    <w:rsid w:val="00F03AC1"/>
    <w:rsid w:val="00F03B94"/>
    <w:rsid w:val="00F06DE9"/>
    <w:rsid w:val="00F072CE"/>
    <w:rsid w:val="00F0761A"/>
    <w:rsid w:val="00F1109A"/>
    <w:rsid w:val="00F11B53"/>
    <w:rsid w:val="00F11CCE"/>
    <w:rsid w:val="00F1298D"/>
    <w:rsid w:val="00F1310F"/>
    <w:rsid w:val="00F139ED"/>
    <w:rsid w:val="00F13B13"/>
    <w:rsid w:val="00F14673"/>
    <w:rsid w:val="00F1476B"/>
    <w:rsid w:val="00F17256"/>
    <w:rsid w:val="00F17275"/>
    <w:rsid w:val="00F17BD9"/>
    <w:rsid w:val="00F17EC4"/>
    <w:rsid w:val="00F208C3"/>
    <w:rsid w:val="00F22118"/>
    <w:rsid w:val="00F223ED"/>
    <w:rsid w:val="00F225D5"/>
    <w:rsid w:val="00F23177"/>
    <w:rsid w:val="00F24CF8"/>
    <w:rsid w:val="00F2708B"/>
    <w:rsid w:val="00F30CE3"/>
    <w:rsid w:val="00F30D49"/>
    <w:rsid w:val="00F31D8A"/>
    <w:rsid w:val="00F3285B"/>
    <w:rsid w:val="00F32A22"/>
    <w:rsid w:val="00F32AE6"/>
    <w:rsid w:val="00F33539"/>
    <w:rsid w:val="00F34196"/>
    <w:rsid w:val="00F346D2"/>
    <w:rsid w:val="00F34890"/>
    <w:rsid w:val="00F364C2"/>
    <w:rsid w:val="00F375F8"/>
    <w:rsid w:val="00F379DC"/>
    <w:rsid w:val="00F402BF"/>
    <w:rsid w:val="00F412BA"/>
    <w:rsid w:val="00F41F3C"/>
    <w:rsid w:val="00F42B66"/>
    <w:rsid w:val="00F45106"/>
    <w:rsid w:val="00F46076"/>
    <w:rsid w:val="00F46233"/>
    <w:rsid w:val="00F50AB3"/>
    <w:rsid w:val="00F510EC"/>
    <w:rsid w:val="00F52902"/>
    <w:rsid w:val="00F52B37"/>
    <w:rsid w:val="00F544DD"/>
    <w:rsid w:val="00F549BD"/>
    <w:rsid w:val="00F55018"/>
    <w:rsid w:val="00F56231"/>
    <w:rsid w:val="00F56539"/>
    <w:rsid w:val="00F60EFA"/>
    <w:rsid w:val="00F60F8D"/>
    <w:rsid w:val="00F6289F"/>
    <w:rsid w:val="00F62B29"/>
    <w:rsid w:val="00F6327C"/>
    <w:rsid w:val="00F63DB9"/>
    <w:rsid w:val="00F640D4"/>
    <w:rsid w:val="00F6426B"/>
    <w:rsid w:val="00F644C7"/>
    <w:rsid w:val="00F64C5D"/>
    <w:rsid w:val="00F65FE5"/>
    <w:rsid w:val="00F6637D"/>
    <w:rsid w:val="00F6660E"/>
    <w:rsid w:val="00F6752B"/>
    <w:rsid w:val="00F70473"/>
    <w:rsid w:val="00F70CBA"/>
    <w:rsid w:val="00F727FE"/>
    <w:rsid w:val="00F74D15"/>
    <w:rsid w:val="00F77D78"/>
    <w:rsid w:val="00F81964"/>
    <w:rsid w:val="00F82CC2"/>
    <w:rsid w:val="00F83866"/>
    <w:rsid w:val="00F83FCB"/>
    <w:rsid w:val="00F844F2"/>
    <w:rsid w:val="00F854D4"/>
    <w:rsid w:val="00F8585E"/>
    <w:rsid w:val="00F85E61"/>
    <w:rsid w:val="00F87D72"/>
    <w:rsid w:val="00F9092C"/>
    <w:rsid w:val="00F90E3E"/>
    <w:rsid w:val="00F9384B"/>
    <w:rsid w:val="00F942FD"/>
    <w:rsid w:val="00F95F79"/>
    <w:rsid w:val="00F96E87"/>
    <w:rsid w:val="00F97EBC"/>
    <w:rsid w:val="00FA01EA"/>
    <w:rsid w:val="00FA2C6B"/>
    <w:rsid w:val="00FA3246"/>
    <w:rsid w:val="00FA420E"/>
    <w:rsid w:val="00FA444A"/>
    <w:rsid w:val="00FA4F34"/>
    <w:rsid w:val="00FA62DE"/>
    <w:rsid w:val="00FB0116"/>
    <w:rsid w:val="00FB2BA1"/>
    <w:rsid w:val="00FB4406"/>
    <w:rsid w:val="00FB4659"/>
    <w:rsid w:val="00FB4AC8"/>
    <w:rsid w:val="00FB4B32"/>
    <w:rsid w:val="00FB7893"/>
    <w:rsid w:val="00FC1E23"/>
    <w:rsid w:val="00FC2355"/>
    <w:rsid w:val="00FC26FF"/>
    <w:rsid w:val="00FC417F"/>
    <w:rsid w:val="00FC4F37"/>
    <w:rsid w:val="00FC558A"/>
    <w:rsid w:val="00FC5CCD"/>
    <w:rsid w:val="00FD0763"/>
    <w:rsid w:val="00FD0946"/>
    <w:rsid w:val="00FD0D92"/>
    <w:rsid w:val="00FD0F4D"/>
    <w:rsid w:val="00FD1F7E"/>
    <w:rsid w:val="00FD450A"/>
    <w:rsid w:val="00FD489F"/>
    <w:rsid w:val="00FD61A5"/>
    <w:rsid w:val="00FD6637"/>
    <w:rsid w:val="00FE0117"/>
    <w:rsid w:val="00FE0499"/>
    <w:rsid w:val="00FE1AD4"/>
    <w:rsid w:val="00FE2441"/>
    <w:rsid w:val="00FE28E0"/>
    <w:rsid w:val="00FE2D51"/>
    <w:rsid w:val="00FE3652"/>
    <w:rsid w:val="00FE3795"/>
    <w:rsid w:val="00FE3E7E"/>
    <w:rsid w:val="00FE3EFD"/>
    <w:rsid w:val="00FE558D"/>
    <w:rsid w:val="00FE5D31"/>
    <w:rsid w:val="00FE65F3"/>
    <w:rsid w:val="00FE667C"/>
    <w:rsid w:val="00FE67DB"/>
    <w:rsid w:val="00FF0EB3"/>
    <w:rsid w:val="00FF15BC"/>
    <w:rsid w:val="00FF2071"/>
    <w:rsid w:val="00FF26D8"/>
    <w:rsid w:val="00FF39B7"/>
    <w:rsid w:val="00FF4F1F"/>
    <w:rsid w:val="00FF5634"/>
    <w:rsid w:val="00FF5874"/>
    <w:rsid w:val="00FF5BE7"/>
    <w:rsid w:val="00FF623D"/>
    <w:rsid w:val="00FF69D4"/>
    <w:rsid w:val="00FF6CC3"/>
    <w:rsid w:val="00FF6E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2050">
      <v:stroke endarrow="block" endarrowwidth="narrow" weight="1pt"/>
    </o:shapedefaults>
    <o:shapelayout v:ext="edit">
      <o:idmap v:ext="edit" data="2"/>
    </o:shapelayout>
  </w:shapeDefaults>
  <w:decimalSymbol w:val="."/>
  <w:listSeparator w:val=","/>
  <w14:docId w14:val="6E860F13"/>
  <w15:docId w15:val="{B58B43B4-5810-4D28-828F-BC53D678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5992"/>
    <w:pPr>
      <w:keepLines/>
      <w:spacing w:after="240"/>
      <w:ind w:left="1418" w:hanging="1418"/>
      <w:jc w:val="both"/>
    </w:pPr>
    <w:rPr>
      <w:sz w:val="24"/>
      <w:lang w:eastAsia="en-US"/>
    </w:rPr>
  </w:style>
  <w:style w:type="paragraph" w:styleId="Heading1">
    <w:name w:val="heading 1"/>
    <w:basedOn w:val="Normal"/>
    <w:next w:val="Normal"/>
    <w:link w:val="Heading1Char"/>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link w:val="Heading3Char"/>
    <w:qFormat/>
    <w:rsid w:val="00345992"/>
    <w:pPr>
      <w:keepNext/>
      <w:suppressLineNumbers/>
      <w:spacing w:after="220"/>
      <w:outlineLvl w:val="2"/>
    </w:pPr>
    <w:rPr>
      <w:b/>
      <w:spacing w:val="-2"/>
    </w:rPr>
  </w:style>
  <w:style w:type="paragraph" w:styleId="Heading4">
    <w:name w:val="heading 4"/>
    <w:basedOn w:val="Normal"/>
    <w:next w:val="Normal"/>
    <w:link w:val="Heading4Char"/>
    <w:qFormat/>
    <w:rsid w:val="00345992"/>
    <w:pPr>
      <w:keepNext/>
      <w:suppressLineNumbers/>
      <w:spacing w:after="220"/>
      <w:outlineLvl w:val="3"/>
    </w:pPr>
    <w:rPr>
      <w:b/>
    </w:rPr>
  </w:style>
  <w:style w:type="paragraph" w:styleId="Heading5">
    <w:name w:val="heading 5"/>
    <w:basedOn w:val="Normal"/>
    <w:next w:val="Normal"/>
    <w:link w:val="Heading5Char"/>
    <w:uiPriority w:val="9"/>
    <w:qFormat/>
    <w:rsid w:val="00345992"/>
    <w:pPr>
      <w:keepNext/>
      <w:widowControl w:val="0"/>
      <w:ind w:left="720" w:hanging="720"/>
      <w:outlineLvl w:val="4"/>
    </w:pPr>
    <w:rPr>
      <w:b/>
    </w:rPr>
  </w:style>
  <w:style w:type="paragraph" w:styleId="Heading6">
    <w:name w:val="heading 6"/>
    <w:basedOn w:val="Normal"/>
    <w:next w:val="Normal"/>
    <w:link w:val="Heading6Char"/>
    <w:qFormat/>
    <w:rsid w:val="00345992"/>
    <w:pPr>
      <w:keepNext/>
      <w:jc w:val="center"/>
      <w:outlineLvl w:val="5"/>
    </w:pPr>
    <w:rPr>
      <w:sz w:val="28"/>
    </w:rPr>
  </w:style>
  <w:style w:type="paragraph" w:styleId="Heading7">
    <w:name w:val="heading 7"/>
    <w:basedOn w:val="Normal"/>
    <w:next w:val="Normal"/>
    <w:link w:val="Heading7Char"/>
    <w:qFormat/>
    <w:rsid w:val="00345992"/>
    <w:pPr>
      <w:keepNext/>
      <w:jc w:val="center"/>
      <w:outlineLvl w:val="6"/>
    </w:pPr>
  </w:style>
  <w:style w:type="paragraph" w:styleId="Heading8">
    <w:name w:val="heading 8"/>
    <w:basedOn w:val="Normal"/>
    <w:next w:val="Normal"/>
    <w:link w:val="Heading8Char"/>
    <w:qFormat/>
    <w:rsid w:val="00345992"/>
    <w:pPr>
      <w:keepNext/>
      <w:jc w:val="center"/>
      <w:outlineLvl w:val="7"/>
    </w:pPr>
    <w:rPr>
      <w:b/>
      <w:noProof/>
      <w:sz w:val="28"/>
    </w:rPr>
  </w:style>
  <w:style w:type="paragraph" w:styleId="Heading9">
    <w:name w:val="heading 9"/>
    <w:basedOn w:val="Normal"/>
    <w:next w:val="Normal"/>
    <w:link w:val="Heading9Char"/>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link w:val="HeaderChar"/>
    <w:rsid w:val="00345992"/>
    <w:pPr>
      <w:tabs>
        <w:tab w:val="center" w:pos="4153"/>
        <w:tab w:val="right" w:pos="8505"/>
      </w:tabs>
    </w:pPr>
    <w:rPr>
      <w:rFonts w:ascii="Arial" w:hAnsi="Arial"/>
      <w:b/>
      <w:caps/>
      <w:sz w:val="28"/>
    </w:rPr>
  </w:style>
  <w:style w:type="paragraph" w:styleId="Footer">
    <w:name w:val="footer"/>
    <w:basedOn w:val="Normal"/>
    <w:link w:val="FooterChar"/>
    <w:uiPriority w:val="99"/>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152788"/>
    <w:pPr>
      <w:tabs>
        <w:tab w:val="left" w:pos="567"/>
        <w:tab w:val="left" w:pos="8222"/>
      </w:tabs>
      <w:spacing w:before="120" w:after="120"/>
      <w:ind w:left="1588" w:hanging="1021"/>
      <w:jc w:val="left"/>
    </w:pPr>
    <w:rPr>
      <w:caps/>
      <w:noProof/>
    </w:rPr>
  </w:style>
  <w:style w:type="paragraph" w:styleId="TOC3">
    <w:name w:val="toc 3"/>
    <w:basedOn w:val="Normal"/>
    <w:next w:val="Normal"/>
    <w:autoRedefine/>
    <w:uiPriority w:val="39"/>
    <w:rsid w:val="00345992"/>
    <w:pPr>
      <w:keepLines w:val="0"/>
      <w:widowControl w:val="0"/>
      <w:tabs>
        <w:tab w:val="left" w:pos="8222"/>
      </w:tabs>
      <w:spacing w:after="120"/>
      <w:ind w:left="2439" w:hanging="851"/>
      <w:jc w:val="left"/>
    </w:pPr>
    <w:rPr>
      <w:noProof/>
    </w:rPr>
  </w:style>
  <w:style w:type="paragraph" w:styleId="TOC2">
    <w:name w:val="toc 2"/>
    <w:basedOn w:val="Normal"/>
    <w:next w:val="Normal"/>
    <w:autoRedefine/>
    <w:uiPriority w:val="39"/>
    <w:rsid w:val="000601E9"/>
    <w:pPr>
      <w:keepLines w:val="0"/>
      <w:widowControl w:val="0"/>
      <w:tabs>
        <w:tab w:val="left" w:pos="567"/>
        <w:tab w:val="left" w:pos="8222"/>
      </w:tabs>
      <w:spacing w:after="120"/>
      <w:ind w:left="1616" w:hanging="1049"/>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345992"/>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link w:val="BodyTextIndentChar"/>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link w:val="BodyText2Char"/>
    <w:rsid w:val="00345992"/>
    <w:pPr>
      <w:spacing w:after="120"/>
      <w:ind w:left="0" w:firstLine="0"/>
      <w:jc w:val="center"/>
    </w:pPr>
    <w:rPr>
      <w:rFonts w:ascii="Arial" w:hAnsi="Arial"/>
      <w:b/>
      <w:sz w:val="20"/>
    </w:rPr>
  </w:style>
  <w:style w:type="paragraph" w:styleId="BodyText3">
    <w:name w:val="Body Text 3"/>
    <w:basedOn w:val="Normal"/>
    <w:link w:val="BodyText3Char"/>
    <w:rsid w:val="00345992"/>
    <w:pPr>
      <w:spacing w:after="120" w:line="260" w:lineRule="exact"/>
      <w:ind w:left="0" w:firstLine="0"/>
    </w:pPr>
    <w:rPr>
      <w:b/>
    </w:rPr>
  </w:style>
  <w:style w:type="paragraph" w:styleId="BodyTextIndent2">
    <w:name w:val="Body Text Indent 2"/>
    <w:basedOn w:val="Normal"/>
    <w:link w:val="BodyTextIndent2Char"/>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link w:val="BodyTextIndent3Char"/>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link w:val="BodyTextFirstIndentChar"/>
    <w:rsid w:val="00345992"/>
    <w:pPr>
      <w:spacing w:line="240" w:lineRule="auto"/>
      <w:ind w:left="1418" w:firstLine="210"/>
    </w:pPr>
    <w:rPr>
      <w:spacing w:val="0"/>
    </w:rPr>
  </w:style>
  <w:style w:type="paragraph" w:styleId="BodyTextFirstIndent2">
    <w:name w:val="Body Text First Indent 2"/>
    <w:basedOn w:val="BodyTextIndent"/>
    <w:link w:val="BodyTextFirstIndent2Char"/>
    <w:rsid w:val="00345992"/>
    <w:pPr>
      <w:spacing w:after="120"/>
      <w:ind w:left="283" w:firstLine="210"/>
    </w:pPr>
  </w:style>
  <w:style w:type="paragraph" w:styleId="Closing">
    <w:name w:val="Closing"/>
    <w:basedOn w:val="Normal"/>
    <w:link w:val="ClosingChar"/>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link w:val="DateChar"/>
    <w:rsid w:val="00345992"/>
  </w:style>
  <w:style w:type="paragraph" w:styleId="DocumentMap">
    <w:name w:val="Document Map"/>
    <w:basedOn w:val="Normal"/>
    <w:link w:val="DocumentMapChar"/>
    <w:semiHidden/>
    <w:rsid w:val="00345992"/>
    <w:pPr>
      <w:shd w:val="clear" w:color="auto" w:fill="000080"/>
    </w:pPr>
    <w:rPr>
      <w:rFonts w:ascii="Tahoma" w:hAnsi="Tahoma"/>
    </w:rPr>
  </w:style>
  <w:style w:type="paragraph" w:styleId="EndnoteText">
    <w:name w:val="endnote text"/>
    <w:basedOn w:val="Normal"/>
    <w:link w:val="EndnoteTextChar"/>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link w:val="FootnoteTextChar"/>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5"/>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link w:val="MacroTextChar"/>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link w:val="MessageHeaderChar"/>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link w:val="NoteHeadingChar"/>
    <w:rsid w:val="00345992"/>
  </w:style>
  <w:style w:type="paragraph" w:styleId="PlainText">
    <w:name w:val="Plain Text"/>
    <w:basedOn w:val="Normal"/>
    <w:link w:val="PlainTextChar"/>
    <w:rsid w:val="00345992"/>
    <w:rPr>
      <w:rFonts w:ascii="Courier New" w:hAnsi="Courier New"/>
      <w:sz w:val="20"/>
    </w:rPr>
  </w:style>
  <w:style w:type="paragraph" w:styleId="Salutation">
    <w:name w:val="Salutation"/>
    <w:basedOn w:val="Normal"/>
    <w:next w:val="Normal"/>
    <w:link w:val="SalutationChar"/>
    <w:rsid w:val="00345992"/>
  </w:style>
  <w:style w:type="paragraph" w:styleId="Signature">
    <w:name w:val="Signature"/>
    <w:basedOn w:val="Normal"/>
    <w:link w:val="SignatureChar"/>
    <w:rsid w:val="00345992"/>
    <w:pPr>
      <w:ind w:left="4252"/>
    </w:pPr>
  </w:style>
  <w:style w:type="paragraph" w:styleId="Subtitle">
    <w:name w:val="Subtitle"/>
    <w:basedOn w:val="Normal"/>
    <w:link w:val="SubtitleChar"/>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link w:val="TitleChar"/>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keepLines w:val="0"/>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link w:val="BalloonTextChar"/>
    <w:semiHidden/>
    <w:rsid w:val="00345992"/>
    <w:rPr>
      <w:rFonts w:ascii="Tahoma" w:hAnsi="Tahoma" w:cs="Tahoma"/>
      <w:sz w:val="16"/>
      <w:szCs w:val="16"/>
    </w:rPr>
  </w:style>
  <w:style w:type="paragraph" w:styleId="CommentSubject">
    <w:name w:val="annotation subject"/>
    <w:basedOn w:val="CommentText"/>
    <w:next w:val="CommentText"/>
    <w:link w:val="CommentSubjectChar"/>
    <w:semiHidden/>
    <w:rsid w:val="00345992"/>
    <w:rPr>
      <w:b/>
      <w:bCs/>
    </w:rPr>
  </w:style>
  <w:style w:type="paragraph" w:styleId="E-mailSignature">
    <w:name w:val="E-mail Signature"/>
    <w:basedOn w:val="Normal"/>
    <w:link w:val="E-mailSignatureChar"/>
    <w:rsid w:val="00345992"/>
  </w:style>
  <w:style w:type="paragraph" w:styleId="HTMLAddress">
    <w:name w:val="HTML Address"/>
    <w:basedOn w:val="Normal"/>
    <w:link w:val="HTMLAddressChar"/>
    <w:rsid w:val="00345992"/>
    <w:rPr>
      <w:i/>
      <w:iCs/>
    </w:rPr>
  </w:style>
  <w:style w:type="paragraph" w:styleId="HTMLPreformatted">
    <w:name w:val="HTML Preformatted"/>
    <w:basedOn w:val="Normal"/>
    <w:link w:val="HTMLPreformattedChar"/>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uiPriority w:val="99"/>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keepLines w:val="0"/>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keepLines w:val="0"/>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63"/>
      </w:numPr>
    </w:pPr>
  </w:style>
  <w:style w:type="paragraph" w:customStyle="1" w:styleId="Title1">
    <w:name w:val="Title 1"/>
    <w:basedOn w:val="Normal"/>
    <w:rsid w:val="00201F6A"/>
    <w:pPr>
      <w:keepLines w:val="0"/>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keepLines w:val="0"/>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uiPriority w:val="34"/>
    <w:qFormat/>
    <w:rsid w:val="00E7412A"/>
    <w:pPr>
      <w:keepLines w:val="0"/>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 w:type="character" w:customStyle="1" w:styleId="Heading5Char">
    <w:name w:val="Heading 5 Char"/>
    <w:basedOn w:val="DefaultParagraphFont"/>
    <w:link w:val="Heading5"/>
    <w:uiPriority w:val="9"/>
    <w:rsid w:val="00FF6E34"/>
    <w:rPr>
      <w:b/>
      <w:sz w:val="24"/>
      <w:lang w:eastAsia="en-US"/>
    </w:rPr>
  </w:style>
  <w:style w:type="character" w:customStyle="1" w:styleId="FooterChar">
    <w:name w:val="Footer Char"/>
    <w:basedOn w:val="DefaultParagraphFont"/>
    <w:link w:val="Footer"/>
    <w:uiPriority w:val="99"/>
    <w:rsid w:val="00795CFC"/>
    <w:rPr>
      <w:sz w:val="22"/>
      <w:lang w:eastAsia="en-US"/>
    </w:rPr>
  </w:style>
  <w:style w:type="character" w:customStyle="1" w:styleId="Heading1Char">
    <w:name w:val="Heading 1 Char"/>
    <w:basedOn w:val="DefaultParagraphFont"/>
    <w:link w:val="Heading1"/>
    <w:rsid w:val="00F50AB3"/>
    <w:rPr>
      <w:b/>
      <w:caps/>
      <w:spacing w:val="-2"/>
      <w:kern w:val="28"/>
      <w:sz w:val="24"/>
      <w:lang w:eastAsia="en-US"/>
    </w:rPr>
  </w:style>
  <w:style w:type="character" w:customStyle="1" w:styleId="Heading3Char">
    <w:name w:val="Heading 3 Char"/>
    <w:aliases w:val="Heading 3 Char Char Char"/>
    <w:basedOn w:val="DefaultParagraphFont"/>
    <w:link w:val="Heading3"/>
    <w:rsid w:val="00F50AB3"/>
    <w:rPr>
      <w:b/>
      <w:spacing w:val="-2"/>
      <w:sz w:val="24"/>
      <w:lang w:eastAsia="en-US"/>
    </w:rPr>
  </w:style>
  <w:style w:type="character" w:customStyle="1" w:styleId="Heading4Char">
    <w:name w:val="Heading 4 Char"/>
    <w:basedOn w:val="DefaultParagraphFont"/>
    <w:link w:val="Heading4"/>
    <w:rsid w:val="00F50AB3"/>
    <w:rPr>
      <w:b/>
      <w:sz w:val="24"/>
      <w:lang w:eastAsia="en-US"/>
    </w:rPr>
  </w:style>
  <w:style w:type="character" w:customStyle="1" w:styleId="Heading6Char">
    <w:name w:val="Heading 6 Char"/>
    <w:basedOn w:val="DefaultParagraphFont"/>
    <w:link w:val="Heading6"/>
    <w:rsid w:val="00F50AB3"/>
    <w:rPr>
      <w:sz w:val="28"/>
      <w:lang w:eastAsia="en-US"/>
    </w:rPr>
  </w:style>
  <w:style w:type="character" w:customStyle="1" w:styleId="Heading7Char">
    <w:name w:val="Heading 7 Char"/>
    <w:basedOn w:val="DefaultParagraphFont"/>
    <w:link w:val="Heading7"/>
    <w:rsid w:val="00F50AB3"/>
    <w:rPr>
      <w:sz w:val="24"/>
      <w:lang w:eastAsia="en-US"/>
    </w:rPr>
  </w:style>
  <w:style w:type="character" w:customStyle="1" w:styleId="Heading8Char">
    <w:name w:val="Heading 8 Char"/>
    <w:basedOn w:val="DefaultParagraphFont"/>
    <w:link w:val="Heading8"/>
    <w:rsid w:val="00F50AB3"/>
    <w:rPr>
      <w:b/>
      <w:noProof/>
      <w:sz w:val="28"/>
      <w:lang w:eastAsia="en-US"/>
    </w:rPr>
  </w:style>
  <w:style w:type="character" w:customStyle="1" w:styleId="Heading9Char">
    <w:name w:val="Heading 9 Char"/>
    <w:basedOn w:val="DefaultParagraphFont"/>
    <w:link w:val="Heading9"/>
    <w:rsid w:val="00F50AB3"/>
    <w:rPr>
      <w:b/>
      <w:sz w:val="24"/>
      <w:lang w:eastAsia="en-US"/>
    </w:rPr>
  </w:style>
  <w:style w:type="character" w:customStyle="1" w:styleId="HeaderChar">
    <w:name w:val="Header Char"/>
    <w:basedOn w:val="DefaultParagraphFont"/>
    <w:link w:val="Header"/>
    <w:rsid w:val="00F50AB3"/>
    <w:rPr>
      <w:rFonts w:ascii="Arial" w:hAnsi="Arial"/>
      <w:b/>
      <w:caps/>
      <w:sz w:val="28"/>
      <w:lang w:eastAsia="en-US"/>
    </w:rPr>
  </w:style>
  <w:style w:type="character" w:customStyle="1" w:styleId="BodyTextIndentChar">
    <w:name w:val="Body Text Indent Char"/>
    <w:basedOn w:val="DefaultParagraphFont"/>
    <w:link w:val="BodyTextIndent"/>
    <w:rsid w:val="00F50AB3"/>
    <w:rPr>
      <w:sz w:val="24"/>
      <w:lang w:eastAsia="en-US"/>
    </w:rPr>
  </w:style>
  <w:style w:type="character" w:customStyle="1" w:styleId="BodyText2Char">
    <w:name w:val="Body Text 2 Char"/>
    <w:basedOn w:val="DefaultParagraphFont"/>
    <w:link w:val="BodyText2"/>
    <w:rsid w:val="00F50AB3"/>
    <w:rPr>
      <w:rFonts w:ascii="Arial" w:hAnsi="Arial"/>
      <w:b/>
      <w:lang w:eastAsia="en-US"/>
    </w:rPr>
  </w:style>
  <w:style w:type="character" w:customStyle="1" w:styleId="BodyText3Char">
    <w:name w:val="Body Text 3 Char"/>
    <w:basedOn w:val="DefaultParagraphFont"/>
    <w:link w:val="BodyText3"/>
    <w:rsid w:val="00F50AB3"/>
    <w:rPr>
      <w:b/>
      <w:sz w:val="24"/>
      <w:lang w:eastAsia="en-US"/>
    </w:rPr>
  </w:style>
  <w:style w:type="character" w:customStyle="1" w:styleId="BodyTextIndent2Char">
    <w:name w:val="Body Text Indent 2 Char"/>
    <w:basedOn w:val="DefaultParagraphFont"/>
    <w:link w:val="BodyTextIndent2"/>
    <w:rsid w:val="00F50AB3"/>
    <w:rPr>
      <w:sz w:val="24"/>
      <w:lang w:eastAsia="en-US"/>
    </w:rPr>
  </w:style>
  <w:style w:type="character" w:customStyle="1" w:styleId="BodyTextIndent3Char">
    <w:name w:val="Body Text Indent 3 Char"/>
    <w:basedOn w:val="DefaultParagraphFont"/>
    <w:link w:val="BodyTextIndent3"/>
    <w:rsid w:val="00F50AB3"/>
    <w:rPr>
      <w:sz w:val="24"/>
      <w:lang w:eastAsia="en-US"/>
    </w:rPr>
  </w:style>
  <w:style w:type="character" w:customStyle="1" w:styleId="BodyTextFirstIndentChar">
    <w:name w:val="Body Text First Indent Char"/>
    <w:basedOn w:val="BodyTextChar"/>
    <w:link w:val="BodyTextFirstIndent"/>
    <w:rsid w:val="00F50AB3"/>
    <w:rPr>
      <w:spacing w:val="5"/>
      <w:sz w:val="24"/>
      <w:lang w:eastAsia="en-US"/>
    </w:rPr>
  </w:style>
  <w:style w:type="character" w:customStyle="1" w:styleId="BodyTextFirstIndent2Char">
    <w:name w:val="Body Text First Indent 2 Char"/>
    <w:basedOn w:val="BodyTextIndentChar"/>
    <w:link w:val="BodyTextFirstIndent2"/>
    <w:rsid w:val="00F50AB3"/>
    <w:rPr>
      <w:sz w:val="24"/>
      <w:lang w:eastAsia="en-US"/>
    </w:rPr>
  </w:style>
  <w:style w:type="character" w:customStyle="1" w:styleId="ClosingChar">
    <w:name w:val="Closing Char"/>
    <w:basedOn w:val="DefaultParagraphFont"/>
    <w:link w:val="Closing"/>
    <w:rsid w:val="00F50AB3"/>
    <w:rPr>
      <w:sz w:val="24"/>
      <w:lang w:eastAsia="en-US"/>
    </w:rPr>
  </w:style>
  <w:style w:type="character" w:customStyle="1" w:styleId="DateChar">
    <w:name w:val="Date Char"/>
    <w:basedOn w:val="DefaultParagraphFont"/>
    <w:link w:val="Date"/>
    <w:rsid w:val="00F50AB3"/>
    <w:rPr>
      <w:sz w:val="24"/>
      <w:lang w:eastAsia="en-US"/>
    </w:rPr>
  </w:style>
  <w:style w:type="character" w:customStyle="1" w:styleId="DocumentMapChar">
    <w:name w:val="Document Map Char"/>
    <w:basedOn w:val="DefaultParagraphFont"/>
    <w:link w:val="DocumentMap"/>
    <w:semiHidden/>
    <w:rsid w:val="00F50AB3"/>
    <w:rPr>
      <w:rFonts w:ascii="Tahoma" w:hAnsi="Tahoma"/>
      <w:sz w:val="24"/>
      <w:shd w:val="clear" w:color="auto" w:fill="000080"/>
      <w:lang w:eastAsia="en-US"/>
    </w:rPr>
  </w:style>
  <w:style w:type="character" w:customStyle="1" w:styleId="EndnoteTextChar">
    <w:name w:val="Endnote Text Char"/>
    <w:basedOn w:val="DefaultParagraphFont"/>
    <w:link w:val="EndnoteText"/>
    <w:semiHidden/>
    <w:rsid w:val="00F50AB3"/>
    <w:rPr>
      <w:lang w:eastAsia="en-US"/>
    </w:rPr>
  </w:style>
  <w:style w:type="character" w:customStyle="1" w:styleId="FootnoteTextChar">
    <w:name w:val="Footnote Text Char"/>
    <w:basedOn w:val="DefaultParagraphFont"/>
    <w:link w:val="FootnoteText"/>
    <w:semiHidden/>
    <w:rsid w:val="00F50AB3"/>
    <w:rPr>
      <w:lang w:eastAsia="en-US"/>
    </w:rPr>
  </w:style>
  <w:style w:type="character" w:customStyle="1" w:styleId="MacroTextChar">
    <w:name w:val="Macro Text Char"/>
    <w:basedOn w:val="DefaultParagraphFont"/>
    <w:link w:val="MacroText"/>
    <w:semiHidden/>
    <w:rsid w:val="00F50AB3"/>
    <w:rPr>
      <w:rFonts w:ascii="Courier New" w:hAnsi="Courier New"/>
      <w:lang w:eastAsia="en-US"/>
    </w:rPr>
  </w:style>
  <w:style w:type="character" w:customStyle="1" w:styleId="MessageHeaderChar">
    <w:name w:val="Message Header Char"/>
    <w:basedOn w:val="DefaultParagraphFont"/>
    <w:link w:val="MessageHeader"/>
    <w:rsid w:val="00F50AB3"/>
    <w:rPr>
      <w:rFonts w:ascii="Arial" w:hAnsi="Arial"/>
      <w:sz w:val="24"/>
      <w:shd w:val="pct20" w:color="auto" w:fill="auto"/>
      <w:lang w:eastAsia="en-US"/>
    </w:rPr>
  </w:style>
  <w:style w:type="character" w:customStyle="1" w:styleId="NoteHeadingChar">
    <w:name w:val="Note Heading Char"/>
    <w:basedOn w:val="DefaultParagraphFont"/>
    <w:link w:val="NoteHeading"/>
    <w:rsid w:val="00F50AB3"/>
    <w:rPr>
      <w:sz w:val="24"/>
      <w:lang w:eastAsia="en-US"/>
    </w:rPr>
  </w:style>
  <w:style w:type="character" w:customStyle="1" w:styleId="PlainTextChar">
    <w:name w:val="Plain Text Char"/>
    <w:basedOn w:val="DefaultParagraphFont"/>
    <w:link w:val="PlainText"/>
    <w:rsid w:val="00F50AB3"/>
    <w:rPr>
      <w:rFonts w:ascii="Courier New" w:hAnsi="Courier New"/>
      <w:lang w:eastAsia="en-US"/>
    </w:rPr>
  </w:style>
  <w:style w:type="character" w:customStyle="1" w:styleId="SalutationChar">
    <w:name w:val="Salutation Char"/>
    <w:basedOn w:val="DefaultParagraphFont"/>
    <w:link w:val="Salutation"/>
    <w:rsid w:val="00F50AB3"/>
    <w:rPr>
      <w:sz w:val="24"/>
      <w:lang w:eastAsia="en-US"/>
    </w:rPr>
  </w:style>
  <w:style w:type="character" w:customStyle="1" w:styleId="SignatureChar">
    <w:name w:val="Signature Char"/>
    <w:basedOn w:val="DefaultParagraphFont"/>
    <w:link w:val="Signature"/>
    <w:rsid w:val="00F50AB3"/>
    <w:rPr>
      <w:sz w:val="24"/>
      <w:lang w:eastAsia="en-US"/>
    </w:rPr>
  </w:style>
  <w:style w:type="character" w:customStyle="1" w:styleId="SubtitleChar">
    <w:name w:val="Subtitle Char"/>
    <w:basedOn w:val="DefaultParagraphFont"/>
    <w:link w:val="Subtitle"/>
    <w:rsid w:val="00F50AB3"/>
    <w:rPr>
      <w:rFonts w:ascii="Arial" w:hAnsi="Arial"/>
      <w:sz w:val="24"/>
      <w:lang w:eastAsia="en-US"/>
    </w:rPr>
  </w:style>
  <w:style w:type="character" w:customStyle="1" w:styleId="TitleChar">
    <w:name w:val="Title Char"/>
    <w:basedOn w:val="DefaultParagraphFont"/>
    <w:link w:val="Title"/>
    <w:rsid w:val="00F50AB3"/>
    <w:rPr>
      <w:rFonts w:ascii="Arial" w:hAnsi="Arial"/>
      <w:b/>
      <w:kern w:val="28"/>
      <w:sz w:val="32"/>
      <w:lang w:eastAsia="en-US"/>
    </w:rPr>
  </w:style>
  <w:style w:type="character" w:customStyle="1" w:styleId="BalloonTextChar">
    <w:name w:val="Balloon Text Char"/>
    <w:basedOn w:val="DefaultParagraphFont"/>
    <w:link w:val="BalloonText"/>
    <w:semiHidden/>
    <w:rsid w:val="00F50AB3"/>
    <w:rPr>
      <w:rFonts w:ascii="Tahoma" w:hAnsi="Tahoma" w:cs="Tahoma"/>
      <w:sz w:val="16"/>
      <w:szCs w:val="16"/>
      <w:lang w:eastAsia="en-US"/>
    </w:rPr>
  </w:style>
  <w:style w:type="character" w:customStyle="1" w:styleId="CommentSubjectChar">
    <w:name w:val="Comment Subject Char"/>
    <w:basedOn w:val="CommentTextChar"/>
    <w:link w:val="CommentSubject"/>
    <w:semiHidden/>
    <w:rsid w:val="00F50AB3"/>
    <w:rPr>
      <w:b/>
      <w:bCs/>
      <w:sz w:val="20"/>
      <w:szCs w:val="20"/>
      <w:lang w:eastAsia="en-US"/>
    </w:rPr>
  </w:style>
  <w:style w:type="character" w:customStyle="1" w:styleId="E-mailSignatureChar">
    <w:name w:val="E-mail Signature Char"/>
    <w:basedOn w:val="DefaultParagraphFont"/>
    <w:link w:val="E-mailSignature"/>
    <w:rsid w:val="00F50AB3"/>
    <w:rPr>
      <w:sz w:val="24"/>
      <w:lang w:eastAsia="en-US"/>
    </w:rPr>
  </w:style>
  <w:style w:type="character" w:customStyle="1" w:styleId="HTMLAddressChar">
    <w:name w:val="HTML Address Char"/>
    <w:basedOn w:val="DefaultParagraphFont"/>
    <w:link w:val="HTMLAddress"/>
    <w:rsid w:val="00F50AB3"/>
    <w:rPr>
      <w:i/>
      <w:iCs/>
      <w:sz w:val="24"/>
      <w:lang w:eastAsia="en-US"/>
    </w:rPr>
  </w:style>
  <w:style w:type="character" w:customStyle="1" w:styleId="HTMLPreformattedChar">
    <w:name w:val="HTML Preformatted Char"/>
    <w:basedOn w:val="DefaultParagraphFont"/>
    <w:link w:val="HTMLPreformatted"/>
    <w:rsid w:val="00F50AB3"/>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533348260">
      <w:bodyDiv w:val="1"/>
      <w:marLeft w:val="0"/>
      <w:marRight w:val="0"/>
      <w:marTop w:val="0"/>
      <w:marBottom w:val="0"/>
      <w:divBdr>
        <w:top w:val="none" w:sz="0" w:space="0" w:color="auto"/>
        <w:left w:val="none" w:sz="0" w:space="0" w:color="auto"/>
        <w:bottom w:val="none" w:sz="0" w:space="0" w:color="auto"/>
        <w:right w:val="none" w:sz="0" w:space="0" w:color="auto"/>
      </w:divBdr>
    </w:div>
    <w:div w:id="845831229">
      <w:bodyDiv w:val="1"/>
      <w:marLeft w:val="0"/>
      <w:marRight w:val="0"/>
      <w:marTop w:val="0"/>
      <w:marBottom w:val="0"/>
      <w:divBdr>
        <w:top w:val="none" w:sz="0" w:space="0" w:color="auto"/>
        <w:left w:val="none" w:sz="0" w:space="0" w:color="auto"/>
        <w:bottom w:val="none" w:sz="0" w:space="0" w:color="auto"/>
        <w:right w:val="none" w:sz="0" w:space="0" w:color="auto"/>
      </w:divBdr>
    </w:div>
    <w:div w:id="981421980">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101074074">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34001697">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620331632">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030567735">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2eda4e-14e3-4302-a901-9cd880e34d68">
      <Terms xmlns="http://schemas.microsoft.com/office/infopath/2007/PartnerControls"/>
    </lcf76f155ced4ddcb4097134ff3c332f>
    <TaxCatchAll xmlns="9147dea5-b50e-486a-ba3c-f09ff56166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39CB0D2B30E148A7988E9920D3A83D" ma:contentTypeVersion="17" ma:contentTypeDescription="Create a new document." ma:contentTypeScope="" ma:versionID="89d5dc12608a241b96bd4423e97c9ed2">
  <xsd:schema xmlns:xsd="http://www.w3.org/2001/XMLSchema" xmlns:xs="http://www.w3.org/2001/XMLSchema" xmlns:p="http://schemas.microsoft.com/office/2006/metadata/properties" xmlns:ns2="102eda4e-14e3-4302-a901-9cd880e34d68" xmlns:ns3="9147dea5-b50e-486a-ba3c-f09ff5616610" targetNamespace="http://schemas.microsoft.com/office/2006/metadata/properties" ma:root="true" ma:fieldsID="92ce7351583215df4d0b07844f74cce1" ns2:_="" ns3:_="">
    <xsd:import namespace="102eda4e-14e3-4302-a901-9cd880e34d68"/>
    <xsd:import namespace="9147dea5-b50e-486a-ba3c-f09ff5616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eda4e-14e3-4302-a901-9cd880e34d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8e4423-7147-4a67-ae6c-6a1847e0826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47dea5-b50e-486a-ba3c-f09ff561661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0b62-da42-4db2-bbd6-f7c5c21a861c}" ma:internalName="TaxCatchAll" ma:showField="CatchAllData" ma:web="9147dea5-b50e-486a-ba3c-f09ff5616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567D1-7278-44B5-BBF6-AD08EF617077}">
  <ds:schemaRefs>
    <ds:schemaRef ds:uri="http://schemas.microsoft.com/sharepoint/v3/contenttype/forms"/>
  </ds:schemaRefs>
</ds:datastoreItem>
</file>

<file path=customXml/itemProps2.xml><?xml version="1.0" encoding="utf-8"?>
<ds:datastoreItem xmlns:ds="http://schemas.openxmlformats.org/officeDocument/2006/customXml" ds:itemID="{EBF138B4-CF00-4FB7-964F-31DAC56FCEFA}">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customXml/itemProps3.xml><?xml version="1.0" encoding="utf-8"?>
<ds:datastoreItem xmlns:ds="http://schemas.openxmlformats.org/officeDocument/2006/customXml" ds:itemID="{EC6817FD-8C15-4872-A915-5AB6A4562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eda4e-14e3-4302-a901-9cd880e34d68"/>
    <ds:schemaRef ds:uri="9147dea5-b50e-486a-ba3c-f09ff5616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FFD1E9-50C3-4DA6-82F2-C1484AAE9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DCode_Template</Template>
  <TotalTime>1</TotalTime>
  <Pages>21</Pages>
  <Words>10214</Words>
  <Characters>58220</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68298</CharactersWithSpaces>
  <SharedDoc>false</SharedDoc>
  <HLinks>
    <vt:vector size="1314" baseType="variant">
      <vt:variant>
        <vt:i4>4915274</vt:i4>
      </vt:variant>
      <vt:variant>
        <vt:i4>14770</vt:i4>
      </vt:variant>
      <vt:variant>
        <vt:i4>0</vt:i4>
      </vt:variant>
      <vt:variant>
        <vt:i4>5</vt:i4>
      </vt:variant>
      <vt:variant>
        <vt:lpwstr>D:\users\N361348\Current D Code Version\www.energynetworks.org</vt:lpwstr>
      </vt:variant>
      <vt:variant>
        <vt:lpwstr/>
      </vt:variant>
      <vt:variant>
        <vt:i4>6619236</vt:i4>
      </vt:variant>
      <vt:variant>
        <vt:i4>14689</vt:i4>
      </vt:variant>
      <vt:variant>
        <vt:i4>0</vt:i4>
      </vt:variant>
      <vt:variant>
        <vt:i4>5</vt:i4>
      </vt:variant>
      <vt:variant>
        <vt:lpwstr/>
      </vt:variant>
      <vt:variant>
        <vt:lpwstr>ActivePower</vt:lpwstr>
      </vt:variant>
      <vt:variant>
        <vt:i4>6619236</vt:i4>
      </vt:variant>
      <vt:variant>
        <vt:i4>14686</vt:i4>
      </vt:variant>
      <vt:variant>
        <vt:i4>0</vt:i4>
      </vt:variant>
      <vt:variant>
        <vt:i4>5</vt:i4>
      </vt:variant>
      <vt:variant>
        <vt:lpwstr/>
      </vt:variant>
      <vt:variant>
        <vt:lpwstr>ActivePower</vt:lpwstr>
      </vt:variant>
      <vt:variant>
        <vt:i4>6619236</vt:i4>
      </vt:variant>
      <vt:variant>
        <vt:i4>14674</vt:i4>
      </vt:variant>
      <vt:variant>
        <vt:i4>0</vt:i4>
      </vt:variant>
      <vt:variant>
        <vt:i4>5</vt:i4>
      </vt:variant>
      <vt:variant>
        <vt:lpwstr/>
      </vt:variant>
      <vt:variant>
        <vt:lpwstr>ActivePower</vt:lpwstr>
      </vt:variant>
      <vt:variant>
        <vt:i4>327703</vt:i4>
      </vt:variant>
      <vt:variant>
        <vt:i4>14656</vt:i4>
      </vt:variant>
      <vt:variant>
        <vt:i4>0</vt:i4>
      </vt:variant>
      <vt:variant>
        <vt:i4>5</vt:i4>
      </vt:variant>
      <vt:variant>
        <vt:lpwstr/>
      </vt:variant>
      <vt:variant>
        <vt:lpwstr>Apparatus</vt:lpwstr>
      </vt:variant>
      <vt:variant>
        <vt:i4>6619236</vt:i4>
      </vt:variant>
      <vt:variant>
        <vt:i4>14563</vt:i4>
      </vt:variant>
      <vt:variant>
        <vt:i4>0</vt:i4>
      </vt:variant>
      <vt:variant>
        <vt:i4>5</vt:i4>
      </vt:variant>
      <vt:variant>
        <vt:lpwstr/>
      </vt:variant>
      <vt:variant>
        <vt:lpwstr>ActivePower</vt:lpwstr>
      </vt:variant>
      <vt:variant>
        <vt:i4>6619236</vt:i4>
      </vt:variant>
      <vt:variant>
        <vt:i4>14365</vt:i4>
      </vt:variant>
      <vt:variant>
        <vt:i4>0</vt:i4>
      </vt:variant>
      <vt:variant>
        <vt:i4>5</vt:i4>
      </vt:variant>
      <vt:variant>
        <vt:lpwstr/>
      </vt:variant>
      <vt:variant>
        <vt:lpwstr>ActivePower</vt:lpwstr>
      </vt:variant>
      <vt:variant>
        <vt:i4>6619236</vt:i4>
      </vt:variant>
      <vt:variant>
        <vt:i4>14353</vt:i4>
      </vt:variant>
      <vt:variant>
        <vt:i4>0</vt:i4>
      </vt:variant>
      <vt:variant>
        <vt:i4>5</vt:i4>
      </vt:variant>
      <vt:variant>
        <vt:lpwstr/>
      </vt:variant>
      <vt:variant>
        <vt:lpwstr>ActivePower</vt:lpwstr>
      </vt:variant>
      <vt:variant>
        <vt:i4>6619236</vt:i4>
      </vt:variant>
      <vt:variant>
        <vt:i4>14338</vt:i4>
      </vt:variant>
      <vt:variant>
        <vt:i4>0</vt:i4>
      </vt:variant>
      <vt:variant>
        <vt:i4>5</vt:i4>
      </vt:variant>
      <vt:variant>
        <vt:lpwstr/>
      </vt:variant>
      <vt:variant>
        <vt:lpwstr>ActivePower</vt:lpwstr>
      </vt:variant>
      <vt:variant>
        <vt:i4>6619236</vt:i4>
      </vt:variant>
      <vt:variant>
        <vt:i4>13960</vt:i4>
      </vt:variant>
      <vt:variant>
        <vt:i4>0</vt:i4>
      </vt:variant>
      <vt:variant>
        <vt:i4>5</vt:i4>
      </vt:variant>
      <vt:variant>
        <vt:lpwstr/>
      </vt:variant>
      <vt:variant>
        <vt:lpwstr>ActivePower</vt:lpwstr>
      </vt:variant>
      <vt:variant>
        <vt:i4>6619236</vt:i4>
      </vt:variant>
      <vt:variant>
        <vt:i4>13840</vt:i4>
      </vt:variant>
      <vt:variant>
        <vt:i4>0</vt:i4>
      </vt:variant>
      <vt:variant>
        <vt:i4>5</vt:i4>
      </vt:variant>
      <vt:variant>
        <vt:lpwstr/>
      </vt:variant>
      <vt:variant>
        <vt:lpwstr>ActivePower</vt:lpwstr>
      </vt:variant>
      <vt:variant>
        <vt:i4>6619236</vt:i4>
      </vt:variant>
      <vt:variant>
        <vt:i4>13822</vt:i4>
      </vt:variant>
      <vt:variant>
        <vt:i4>0</vt:i4>
      </vt:variant>
      <vt:variant>
        <vt:i4>5</vt:i4>
      </vt:variant>
      <vt:variant>
        <vt:lpwstr/>
      </vt:variant>
      <vt:variant>
        <vt:lpwstr>ActivePower</vt:lpwstr>
      </vt:variant>
      <vt:variant>
        <vt:i4>6619236</vt:i4>
      </vt:variant>
      <vt:variant>
        <vt:i4>13792</vt:i4>
      </vt:variant>
      <vt:variant>
        <vt:i4>0</vt:i4>
      </vt:variant>
      <vt:variant>
        <vt:i4>5</vt:i4>
      </vt:variant>
      <vt:variant>
        <vt:lpwstr/>
      </vt:variant>
      <vt:variant>
        <vt:lpwstr>ActivePower</vt:lpwstr>
      </vt:variant>
      <vt:variant>
        <vt:i4>6619236</vt:i4>
      </vt:variant>
      <vt:variant>
        <vt:i4>13786</vt:i4>
      </vt:variant>
      <vt:variant>
        <vt:i4>0</vt:i4>
      </vt:variant>
      <vt:variant>
        <vt:i4>5</vt:i4>
      </vt:variant>
      <vt:variant>
        <vt:lpwstr/>
      </vt:variant>
      <vt:variant>
        <vt:lpwstr>ActivePower</vt:lpwstr>
      </vt:variant>
      <vt:variant>
        <vt:i4>6619236</vt:i4>
      </vt:variant>
      <vt:variant>
        <vt:i4>13774</vt:i4>
      </vt:variant>
      <vt:variant>
        <vt:i4>0</vt:i4>
      </vt:variant>
      <vt:variant>
        <vt:i4>5</vt:i4>
      </vt:variant>
      <vt:variant>
        <vt:lpwstr/>
      </vt:variant>
      <vt:variant>
        <vt:lpwstr>ActivePower</vt:lpwstr>
      </vt:variant>
      <vt:variant>
        <vt:i4>6619236</vt:i4>
      </vt:variant>
      <vt:variant>
        <vt:i4>13768</vt:i4>
      </vt:variant>
      <vt:variant>
        <vt:i4>0</vt:i4>
      </vt:variant>
      <vt:variant>
        <vt:i4>5</vt:i4>
      </vt:variant>
      <vt:variant>
        <vt:lpwstr/>
      </vt:variant>
      <vt:variant>
        <vt:lpwstr>ActivePower</vt:lpwstr>
      </vt:variant>
      <vt:variant>
        <vt:i4>6619236</vt:i4>
      </vt:variant>
      <vt:variant>
        <vt:i4>13729</vt:i4>
      </vt:variant>
      <vt:variant>
        <vt:i4>0</vt:i4>
      </vt:variant>
      <vt:variant>
        <vt:i4>5</vt:i4>
      </vt:variant>
      <vt:variant>
        <vt:lpwstr/>
      </vt:variant>
      <vt:variant>
        <vt:lpwstr>ActivePower</vt:lpwstr>
      </vt:variant>
      <vt:variant>
        <vt:i4>6619236</vt:i4>
      </vt:variant>
      <vt:variant>
        <vt:i4>13699</vt:i4>
      </vt:variant>
      <vt:variant>
        <vt:i4>0</vt:i4>
      </vt:variant>
      <vt:variant>
        <vt:i4>5</vt:i4>
      </vt:variant>
      <vt:variant>
        <vt:lpwstr/>
      </vt:variant>
      <vt:variant>
        <vt:lpwstr>ActivePower</vt:lpwstr>
      </vt:variant>
      <vt:variant>
        <vt:i4>6619236</vt:i4>
      </vt:variant>
      <vt:variant>
        <vt:i4>13660</vt:i4>
      </vt:variant>
      <vt:variant>
        <vt:i4>0</vt:i4>
      </vt:variant>
      <vt:variant>
        <vt:i4>5</vt:i4>
      </vt:variant>
      <vt:variant>
        <vt:lpwstr/>
      </vt:variant>
      <vt:variant>
        <vt:lpwstr>ActivePower</vt:lpwstr>
      </vt:variant>
      <vt:variant>
        <vt:i4>6553706</vt:i4>
      </vt:variant>
      <vt:variant>
        <vt:i4>13654</vt:i4>
      </vt:variant>
      <vt:variant>
        <vt:i4>0</vt:i4>
      </vt:variant>
      <vt:variant>
        <vt:i4>5</vt:i4>
      </vt:variant>
      <vt:variant>
        <vt:lpwstr/>
      </vt:variant>
      <vt:variant>
        <vt:lpwstr>ConnectionPoint</vt:lpwstr>
      </vt:variant>
      <vt:variant>
        <vt:i4>6619236</vt:i4>
      </vt:variant>
      <vt:variant>
        <vt:i4>13387</vt:i4>
      </vt:variant>
      <vt:variant>
        <vt:i4>0</vt:i4>
      </vt:variant>
      <vt:variant>
        <vt:i4>5</vt:i4>
      </vt:variant>
      <vt:variant>
        <vt:lpwstr/>
      </vt:variant>
      <vt:variant>
        <vt:lpwstr>ActivePower</vt:lpwstr>
      </vt:variant>
      <vt:variant>
        <vt:i4>6619236</vt:i4>
      </vt:variant>
      <vt:variant>
        <vt:i4>13378</vt:i4>
      </vt:variant>
      <vt:variant>
        <vt:i4>0</vt:i4>
      </vt:variant>
      <vt:variant>
        <vt:i4>5</vt:i4>
      </vt:variant>
      <vt:variant>
        <vt:lpwstr/>
      </vt:variant>
      <vt:variant>
        <vt:lpwstr>ActivePower</vt:lpwstr>
      </vt:variant>
      <vt:variant>
        <vt:i4>6619236</vt:i4>
      </vt:variant>
      <vt:variant>
        <vt:i4>13240</vt:i4>
      </vt:variant>
      <vt:variant>
        <vt:i4>0</vt:i4>
      </vt:variant>
      <vt:variant>
        <vt:i4>5</vt:i4>
      </vt:variant>
      <vt:variant>
        <vt:lpwstr/>
      </vt:variant>
      <vt:variant>
        <vt:lpwstr>ActivePower</vt:lpwstr>
      </vt:variant>
      <vt:variant>
        <vt:i4>6619236</vt:i4>
      </vt:variant>
      <vt:variant>
        <vt:i4>13234</vt:i4>
      </vt:variant>
      <vt:variant>
        <vt:i4>0</vt:i4>
      </vt:variant>
      <vt:variant>
        <vt:i4>5</vt:i4>
      </vt:variant>
      <vt:variant>
        <vt:lpwstr/>
      </vt:variant>
      <vt:variant>
        <vt:lpwstr>ActivePower</vt:lpwstr>
      </vt:variant>
      <vt:variant>
        <vt:i4>6619236</vt:i4>
      </vt:variant>
      <vt:variant>
        <vt:i4>13222</vt:i4>
      </vt:variant>
      <vt:variant>
        <vt:i4>0</vt:i4>
      </vt:variant>
      <vt:variant>
        <vt:i4>5</vt:i4>
      </vt:variant>
      <vt:variant>
        <vt:lpwstr/>
      </vt:variant>
      <vt:variant>
        <vt:lpwstr>ActivePower</vt:lpwstr>
      </vt:variant>
      <vt:variant>
        <vt:i4>6619236</vt:i4>
      </vt:variant>
      <vt:variant>
        <vt:i4>13216</vt:i4>
      </vt:variant>
      <vt:variant>
        <vt:i4>0</vt:i4>
      </vt:variant>
      <vt:variant>
        <vt:i4>5</vt:i4>
      </vt:variant>
      <vt:variant>
        <vt:lpwstr/>
      </vt:variant>
      <vt:variant>
        <vt:lpwstr>ActivePower</vt:lpwstr>
      </vt:variant>
      <vt:variant>
        <vt:i4>6619236</vt:i4>
      </vt:variant>
      <vt:variant>
        <vt:i4>13204</vt:i4>
      </vt:variant>
      <vt:variant>
        <vt:i4>0</vt:i4>
      </vt:variant>
      <vt:variant>
        <vt:i4>5</vt:i4>
      </vt:variant>
      <vt:variant>
        <vt:lpwstr/>
      </vt:variant>
      <vt:variant>
        <vt:lpwstr>ActivePower</vt:lpwstr>
      </vt:variant>
      <vt:variant>
        <vt:i4>6619236</vt:i4>
      </vt:variant>
      <vt:variant>
        <vt:i4>13198</vt:i4>
      </vt:variant>
      <vt:variant>
        <vt:i4>0</vt:i4>
      </vt:variant>
      <vt:variant>
        <vt:i4>5</vt:i4>
      </vt:variant>
      <vt:variant>
        <vt:lpwstr/>
      </vt:variant>
      <vt:variant>
        <vt:lpwstr>ActivePower</vt:lpwstr>
      </vt:variant>
      <vt:variant>
        <vt:i4>6553706</vt:i4>
      </vt:variant>
      <vt:variant>
        <vt:i4>13165</vt:i4>
      </vt:variant>
      <vt:variant>
        <vt:i4>0</vt:i4>
      </vt:variant>
      <vt:variant>
        <vt:i4>5</vt:i4>
      </vt:variant>
      <vt:variant>
        <vt:lpwstr/>
      </vt:variant>
      <vt:variant>
        <vt:lpwstr>ConnectionPoint</vt:lpwstr>
      </vt:variant>
      <vt:variant>
        <vt:i4>6619236</vt:i4>
      </vt:variant>
      <vt:variant>
        <vt:i4>13150</vt:i4>
      </vt:variant>
      <vt:variant>
        <vt:i4>0</vt:i4>
      </vt:variant>
      <vt:variant>
        <vt:i4>5</vt:i4>
      </vt:variant>
      <vt:variant>
        <vt:lpwstr/>
      </vt:variant>
      <vt:variant>
        <vt:lpwstr>ActivePower</vt:lpwstr>
      </vt:variant>
      <vt:variant>
        <vt:i4>6619236</vt:i4>
      </vt:variant>
      <vt:variant>
        <vt:i4>13120</vt:i4>
      </vt:variant>
      <vt:variant>
        <vt:i4>0</vt:i4>
      </vt:variant>
      <vt:variant>
        <vt:i4>5</vt:i4>
      </vt:variant>
      <vt:variant>
        <vt:lpwstr/>
      </vt:variant>
      <vt:variant>
        <vt:lpwstr>ActivePower</vt:lpwstr>
      </vt:variant>
      <vt:variant>
        <vt:i4>6619236</vt:i4>
      </vt:variant>
      <vt:variant>
        <vt:i4>13090</vt:i4>
      </vt:variant>
      <vt:variant>
        <vt:i4>0</vt:i4>
      </vt:variant>
      <vt:variant>
        <vt:i4>5</vt:i4>
      </vt:variant>
      <vt:variant>
        <vt:lpwstr/>
      </vt:variant>
      <vt:variant>
        <vt:lpwstr>ActivePower</vt:lpwstr>
      </vt:variant>
      <vt:variant>
        <vt:i4>6619236</vt:i4>
      </vt:variant>
      <vt:variant>
        <vt:i4>13069</vt:i4>
      </vt:variant>
      <vt:variant>
        <vt:i4>0</vt:i4>
      </vt:variant>
      <vt:variant>
        <vt:i4>5</vt:i4>
      </vt:variant>
      <vt:variant>
        <vt:lpwstr/>
      </vt:variant>
      <vt:variant>
        <vt:lpwstr>ActivePower</vt:lpwstr>
      </vt:variant>
      <vt:variant>
        <vt:i4>7405651</vt:i4>
      </vt:variant>
      <vt:variant>
        <vt:i4>12268</vt:i4>
      </vt:variant>
      <vt:variant>
        <vt:i4>0</vt:i4>
      </vt:variant>
      <vt:variant>
        <vt:i4>5</vt:i4>
      </vt:variant>
      <vt:variant>
        <vt:lpwstr/>
      </vt:variant>
      <vt:variant>
        <vt:lpwstr>BM_Unit</vt:lpwstr>
      </vt:variant>
      <vt:variant>
        <vt:i4>327703</vt:i4>
      </vt:variant>
      <vt:variant>
        <vt:i4>11823</vt:i4>
      </vt:variant>
      <vt:variant>
        <vt:i4>0</vt:i4>
      </vt:variant>
      <vt:variant>
        <vt:i4>5</vt:i4>
      </vt:variant>
      <vt:variant>
        <vt:lpwstr/>
      </vt:variant>
      <vt:variant>
        <vt:lpwstr>Apparatus</vt:lpwstr>
      </vt:variant>
      <vt:variant>
        <vt:i4>327703</vt:i4>
      </vt:variant>
      <vt:variant>
        <vt:i4>11821</vt:i4>
      </vt:variant>
      <vt:variant>
        <vt:i4>0</vt:i4>
      </vt:variant>
      <vt:variant>
        <vt:i4>5</vt:i4>
      </vt:variant>
      <vt:variant>
        <vt:lpwstr/>
      </vt:variant>
      <vt:variant>
        <vt:lpwstr>Apparatus</vt:lpwstr>
      </vt:variant>
      <vt:variant>
        <vt:i4>6488161</vt:i4>
      </vt:variant>
      <vt:variant>
        <vt:i4>11399</vt:i4>
      </vt:variant>
      <vt:variant>
        <vt:i4>0</vt:i4>
      </vt:variant>
      <vt:variant>
        <vt:i4>5</vt:i4>
      </vt:variant>
      <vt:variant>
        <vt:lpwstr/>
      </vt:variant>
      <vt:variant>
        <vt:lpwstr>Act</vt:lpwstr>
      </vt:variant>
      <vt:variant>
        <vt:i4>3473417</vt:i4>
      </vt:variant>
      <vt:variant>
        <vt:i4>11397</vt:i4>
      </vt:variant>
      <vt:variant>
        <vt:i4>0</vt:i4>
      </vt:variant>
      <vt:variant>
        <vt:i4>5</vt:i4>
      </vt:variant>
      <vt:variant>
        <vt:lpwstr/>
      </vt:variant>
      <vt:variant>
        <vt:lpwstr>_Hlk2483013</vt:lpwstr>
      </vt:variant>
      <vt:variant>
        <vt:i4>3276809</vt:i4>
      </vt:variant>
      <vt:variant>
        <vt:i4>11395</vt:i4>
      </vt:variant>
      <vt:variant>
        <vt:i4>0</vt:i4>
      </vt:variant>
      <vt:variant>
        <vt:i4>5</vt:i4>
      </vt:variant>
      <vt:variant>
        <vt:lpwstr/>
      </vt:variant>
      <vt:variant>
        <vt:lpwstr>_Hlk2483060</vt:lpwstr>
      </vt:variant>
      <vt:variant>
        <vt:i4>6488161</vt:i4>
      </vt:variant>
      <vt:variant>
        <vt:i4>11384</vt:i4>
      </vt:variant>
      <vt:variant>
        <vt:i4>0</vt:i4>
      </vt:variant>
      <vt:variant>
        <vt:i4>5</vt:i4>
      </vt:variant>
      <vt:variant>
        <vt:lpwstr/>
      </vt:variant>
      <vt:variant>
        <vt:lpwstr>Act</vt:lpwstr>
      </vt:variant>
      <vt:variant>
        <vt:i4>3473417</vt:i4>
      </vt:variant>
      <vt:variant>
        <vt:i4>11382</vt:i4>
      </vt:variant>
      <vt:variant>
        <vt:i4>0</vt:i4>
      </vt:variant>
      <vt:variant>
        <vt:i4>5</vt:i4>
      </vt:variant>
      <vt:variant>
        <vt:lpwstr/>
      </vt:variant>
      <vt:variant>
        <vt:lpwstr>_Hlk2483013</vt:lpwstr>
      </vt:variant>
      <vt:variant>
        <vt:i4>3276809</vt:i4>
      </vt:variant>
      <vt:variant>
        <vt:i4>11380</vt:i4>
      </vt:variant>
      <vt:variant>
        <vt:i4>0</vt:i4>
      </vt:variant>
      <vt:variant>
        <vt:i4>5</vt:i4>
      </vt:variant>
      <vt:variant>
        <vt:lpwstr/>
      </vt:variant>
      <vt:variant>
        <vt:lpwstr>_Hlk2483060</vt:lpwstr>
      </vt:variant>
      <vt:variant>
        <vt:i4>6881390</vt:i4>
      </vt:variant>
      <vt:variant>
        <vt:i4>10789</vt:i4>
      </vt:variant>
      <vt:variant>
        <vt:i4>0</vt:i4>
      </vt:variant>
      <vt:variant>
        <vt:i4>5</vt:i4>
      </vt:variant>
      <vt:variant>
        <vt:lpwstr/>
      </vt:variant>
      <vt:variant>
        <vt:lpwstr>BlackStart</vt:lpwstr>
      </vt:variant>
      <vt:variant>
        <vt:i4>6488161</vt:i4>
      </vt:variant>
      <vt:variant>
        <vt:i4>10725</vt:i4>
      </vt:variant>
      <vt:variant>
        <vt:i4>0</vt:i4>
      </vt:variant>
      <vt:variant>
        <vt:i4>5</vt:i4>
      </vt:variant>
      <vt:variant>
        <vt:lpwstr/>
      </vt:variant>
      <vt:variant>
        <vt:lpwstr>Act</vt:lpwstr>
      </vt:variant>
      <vt:variant>
        <vt:i4>3473417</vt:i4>
      </vt:variant>
      <vt:variant>
        <vt:i4>10723</vt:i4>
      </vt:variant>
      <vt:variant>
        <vt:i4>0</vt:i4>
      </vt:variant>
      <vt:variant>
        <vt:i4>5</vt:i4>
      </vt:variant>
      <vt:variant>
        <vt:lpwstr/>
      </vt:variant>
      <vt:variant>
        <vt:lpwstr>_Hlk2483013</vt:lpwstr>
      </vt:variant>
      <vt:variant>
        <vt:i4>6619236</vt:i4>
      </vt:variant>
      <vt:variant>
        <vt:i4>8560</vt:i4>
      </vt:variant>
      <vt:variant>
        <vt:i4>0</vt:i4>
      </vt:variant>
      <vt:variant>
        <vt:i4>5</vt:i4>
      </vt:variant>
      <vt:variant>
        <vt:lpwstr/>
      </vt:variant>
      <vt:variant>
        <vt:lpwstr>ActivePower</vt:lpwstr>
      </vt:variant>
      <vt:variant>
        <vt:i4>6619236</vt:i4>
      </vt:variant>
      <vt:variant>
        <vt:i4>8548</vt:i4>
      </vt:variant>
      <vt:variant>
        <vt:i4>0</vt:i4>
      </vt:variant>
      <vt:variant>
        <vt:i4>5</vt:i4>
      </vt:variant>
      <vt:variant>
        <vt:lpwstr/>
      </vt:variant>
      <vt:variant>
        <vt:lpwstr>ActivePower</vt:lpwstr>
      </vt:variant>
      <vt:variant>
        <vt:i4>6619236</vt:i4>
      </vt:variant>
      <vt:variant>
        <vt:i4>8518</vt:i4>
      </vt:variant>
      <vt:variant>
        <vt:i4>0</vt:i4>
      </vt:variant>
      <vt:variant>
        <vt:i4>5</vt:i4>
      </vt:variant>
      <vt:variant>
        <vt:lpwstr/>
      </vt:variant>
      <vt:variant>
        <vt:lpwstr>ActivePower</vt:lpwstr>
      </vt:variant>
      <vt:variant>
        <vt:i4>6619236</vt:i4>
      </vt:variant>
      <vt:variant>
        <vt:i4>8500</vt:i4>
      </vt:variant>
      <vt:variant>
        <vt:i4>0</vt:i4>
      </vt:variant>
      <vt:variant>
        <vt:i4>5</vt:i4>
      </vt:variant>
      <vt:variant>
        <vt:lpwstr/>
      </vt:variant>
      <vt:variant>
        <vt:lpwstr>ActivePower</vt:lpwstr>
      </vt:variant>
      <vt:variant>
        <vt:i4>1441808</vt:i4>
      </vt:variant>
      <vt:variant>
        <vt:i4>8347</vt:i4>
      </vt:variant>
      <vt:variant>
        <vt:i4>0</vt:i4>
      </vt:variant>
      <vt:variant>
        <vt:i4>5</vt:i4>
      </vt:variant>
      <vt:variant>
        <vt:lpwstr/>
      </vt:variant>
      <vt:variant>
        <vt:lpwstr>CUSC</vt:lpwstr>
      </vt:variant>
      <vt:variant>
        <vt:i4>917519</vt:i4>
      </vt:variant>
      <vt:variant>
        <vt:i4>8341</vt:i4>
      </vt:variant>
      <vt:variant>
        <vt:i4>0</vt:i4>
      </vt:variant>
      <vt:variant>
        <vt:i4>5</vt:i4>
      </vt:variant>
      <vt:variant>
        <vt:lpwstr/>
      </vt:variant>
      <vt:variant>
        <vt:lpwstr>Generator</vt:lpwstr>
      </vt:variant>
      <vt:variant>
        <vt:i4>6619236</vt:i4>
      </vt:variant>
      <vt:variant>
        <vt:i4>7285</vt:i4>
      </vt:variant>
      <vt:variant>
        <vt:i4>0</vt:i4>
      </vt:variant>
      <vt:variant>
        <vt:i4>5</vt:i4>
      </vt:variant>
      <vt:variant>
        <vt:lpwstr/>
      </vt:variant>
      <vt:variant>
        <vt:lpwstr>ActivePower</vt:lpwstr>
      </vt:variant>
      <vt:variant>
        <vt:i4>6619236</vt:i4>
      </vt:variant>
      <vt:variant>
        <vt:i4>7264</vt:i4>
      </vt:variant>
      <vt:variant>
        <vt:i4>0</vt:i4>
      </vt:variant>
      <vt:variant>
        <vt:i4>5</vt:i4>
      </vt:variant>
      <vt:variant>
        <vt:lpwstr/>
      </vt:variant>
      <vt:variant>
        <vt:lpwstr>ActivePower</vt:lpwstr>
      </vt:variant>
      <vt:variant>
        <vt:i4>6619236</vt:i4>
      </vt:variant>
      <vt:variant>
        <vt:i4>7240</vt:i4>
      </vt:variant>
      <vt:variant>
        <vt:i4>0</vt:i4>
      </vt:variant>
      <vt:variant>
        <vt:i4>5</vt:i4>
      </vt:variant>
      <vt:variant>
        <vt:lpwstr/>
      </vt:variant>
      <vt:variant>
        <vt:lpwstr>ActivePower</vt:lpwstr>
      </vt:variant>
      <vt:variant>
        <vt:i4>6619236</vt:i4>
      </vt:variant>
      <vt:variant>
        <vt:i4>7147</vt:i4>
      </vt:variant>
      <vt:variant>
        <vt:i4>0</vt:i4>
      </vt:variant>
      <vt:variant>
        <vt:i4>5</vt:i4>
      </vt:variant>
      <vt:variant>
        <vt:lpwstr/>
      </vt:variant>
      <vt:variant>
        <vt:lpwstr>ActivePower</vt:lpwstr>
      </vt:variant>
      <vt:variant>
        <vt:i4>1441808</vt:i4>
      </vt:variant>
      <vt:variant>
        <vt:i4>6346</vt:i4>
      </vt:variant>
      <vt:variant>
        <vt:i4>0</vt:i4>
      </vt:variant>
      <vt:variant>
        <vt:i4>5</vt:i4>
      </vt:variant>
      <vt:variant>
        <vt:lpwstr/>
      </vt:variant>
      <vt:variant>
        <vt:lpwstr>CUSC</vt:lpwstr>
      </vt:variant>
      <vt:variant>
        <vt:i4>393237</vt:i4>
      </vt:variant>
      <vt:variant>
        <vt:i4>6253</vt:i4>
      </vt:variant>
      <vt:variant>
        <vt:i4>0</vt:i4>
      </vt:variant>
      <vt:variant>
        <vt:i4>5</vt:i4>
      </vt:variant>
      <vt:variant>
        <vt:lpwstr/>
      </vt:variant>
      <vt:variant>
        <vt:lpwstr>BlackStartStation</vt:lpwstr>
      </vt:variant>
      <vt:variant>
        <vt:i4>1441808</vt:i4>
      </vt:variant>
      <vt:variant>
        <vt:i4>5473</vt:i4>
      </vt:variant>
      <vt:variant>
        <vt:i4>0</vt:i4>
      </vt:variant>
      <vt:variant>
        <vt:i4>5</vt:i4>
      </vt:variant>
      <vt:variant>
        <vt:lpwstr/>
      </vt:variant>
      <vt:variant>
        <vt:lpwstr>CUSC</vt:lpwstr>
      </vt:variant>
      <vt:variant>
        <vt:i4>6619236</vt:i4>
      </vt:variant>
      <vt:variant>
        <vt:i4>4912</vt:i4>
      </vt:variant>
      <vt:variant>
        <vt:i4>0</vt:i4>
      </vt:variant>
      <vt:variant>
        <vt:i4>5</vt:i4>
      </vt:variant>
      <vt:variant>
        <vt:lpwstr/>
      </vt:variant>
      <vt:variant>
        <vt:lpwstr>ActivePower</vt:lpwstr>
      </vt:variant>
      <vt:variant>
        <vt:i4>6553696</vt:i4>
      </vt:variant>
      <vt:variant>
        <vt:i4>4507</vt:i4>
      </vt:variant>
      <vt:variant>
        <vt:i4>0</vt:i4>
      </vt:variant>
      <vt:variant>
        <vt:i4>5</vt:i4>
      </vt:variant>
      <vt:variant>
        <vt:lpwstr/>
      </vt:variant>
      <vt:variant>
        <vt:lpwstr>ConnectionAgreement</vt:lpwstr>
      </vt:variant>
      <vt:variant>
        <vt:i4>6619236</vt:i4>
      </vt:variant>
      <vt:variant>
        <vt:i4>4432</vt:i4>
      </vt:variant>
      <vt:variant>
        <vt:i4>0</vt:i4>
      </vt:variant>
      <vt:variant>
        <vt:i4>5</vt:i4>
      </vt:variant>
      <vt:variant>
        <vt:lpwstr/>
      </vt:variant>
      <vt:variant>
        <vt:lpwstr>ActivePower</vt:lpwstr>
      </vt:variant>
      <vt:variant>
        <vt:i4>6619236</vt:i4>
      </vt:variant>
      <vt:variant>
        <vt:i4>4423</vt:i4>
      </vt:variant>
      <vt:variant>
        <vt:i4>0</vt:i4>
      </vt:variant>
      <vt:variant>
        <vt:i4>5</vt:i4>
      </vt:variant>
      <vt:variant>
        <vt:lpwstr/>
      </vt:variant>
      <vt:variant>
        <vt:lpwstr>ActivePower</vt:lpwstr>
      </vt:variant>
      <vt:variant>
        <vt:i4>6619236</vt:i4>
      </vt:variant>
      <vt:variant>
        <vt:i4>4411</vt:i4>
      </vt:variant>
      <vt:variant>
        <vt:i4>0</vt:i4>
      </vt:variant>
      <vt:variant>
        <vt:i4>5</vt:i4>
      </vt:variant>
      <vt:variant>
        <vt:lpwstr/>
      </vt:variant>
      <vt:variant>
        <vt:lpwstr>ActivePower</vt:lpwstr>
      </vt:variant>
      <vt:variant>
        <vt:i4>6619236</vt:i4>
      </vt:variant>
      <vt:variant>
        <vt:i4>4321</vt:i4>
      </vt:variant>
      <vt:variant>
        <vt:i4>0</vt:i4>
      </vt:variant>
      <vt:variant>
        <vt:i4>5</vt:i4>
      </vt:variant>
      <vt:variant>
        <vt:lpwstr/>
      </vt:variant>
      <vt:variant>
        <vt:lpwstr>ActivePower</vt:lpwstr>
      </vt:variant>
      <vt:variant>
        <vt:i4>6619236</vt:i4>
      </vt:variant>
      <vt:variant>
        <vt:i4>4294</vt:i4>
      </vt:variant>
      <vt:variant>
        <vt:i4>0</vt:i4>
      </vt:variant>
      <vt:variant>
        <vt:i4>5</vt:i4>
      </vt:variant>
      <vt:variant>
        <vt:lpwstr/>
      </vt:variant>
      <vt:variant>
        <vt:lpwstr>ActivePower</vt:lpwstr>
      </vt:variant>
      <vt:variant>
        <vt:i4>6488161</vt:i4>
      </vt:variant>
      <vt:variant>
        <vt:i4>4270</vt:i4>
      </vt:variant>
      <vt:variant>
        <vt:i4>0</vt:i4>
      </vt:variant>
      <vt:variant>
        <vt:i4>5</vt:i4>
      </vt:variant>
      <vt:variant>
        <vt:lpwstr/>
      </vt:variant>
      <vt:variant>
        <vt:lpwstr>Act</vt:lpwstr>
      </vt:variant>
      <vt:variant>
        <vt:i4>3801207</vt:i4>
      </vt:variant>
      <vt:variant>
        <vt:i4>3868</vt:i4>
      </vt:variant>
      <vt:variant>
        <vt:i4>0</vt:i4>
      </vt:variant>
      <vt:variant>
        <vt:i4>5</vt:i4>
      </vt:variant>
      <vt:variant>
        <vt:lpwstr/>
      </vt:variant>
      <vt:variant>
        <vt:lpwstr>Annex1</vt:lpwstr>
      </vt:variant>
      <vt:variant>
        <vt:i4>6619233</vt:i4>
      </vt:variant>
      <vt:variant>
        <vt:i4>3844</vt:i4>
      </vt:variant>
      <vt:variant>
        <vt:i4>0</vt:i4>
      </vt:variant>
      <vt:variant>
        <vt:i4>5</vt:i4>
      </vt:variant>
      <vt:variant>
        <vt:lpwstr/>
      </vt:variant>
      <vt:variant>
        <vt:lpwstr>CENELEC</vt:lpwstr>
      </vt:variant>
      <vt:variant>
        <vt:i4>3801207</vt:i4>
      </vt:variant>
      <vt:variant>
        <vt:i4>3829</vt:i4>
      </vt:variant>
      <vt:variant>
        <vt:i4>0</vt:i4>
      </vt:variant>
      <vt:variant>
        <vt:i4>5</vt:i4>
      </vt:variant>
      <vt:variant>
        <vt:lpwstr/>
      </vt:variant>
      <vt:variant>
        <vt:lpwstr>Annex1</vt:lpwstr>
      </vt:variant>
      <vt:variant>
        <vt:i4>3801207</vt:i4>
      </vt:variant>
      <vt:variant>
        <vt:i4>3823</vt:i4>
      </vt:variant>
      <vt:variant>
        <vt:i4>0</vt:i4>
      </vt:variant>
      <vt:variant>
        <vt:i4>5</vt:i4>
      </vt:variant>
      <vt:variant>
        <vt:lpwstr/>
      </vt:variant>
      <vt:variant>
        <vt:lpwstr>Annex1</vt:lpwstr>
      </vt:variant>
      <vt:variant>
        <vt:i4>3801207</vt:i4>
      </vt:variant>
      <vt:variant>
        <vt:i4>3685</vt:i4>
      </vt:variant>
      <vt:variant>
        <vt:i4>0</vt:i4>
      </vt:variant>
      <vt:variant>
        <vt:i4>5</vt:i4>
      </vt:variant>
      <vt:variant>
        <vt:lpwstr/>
      </vt:variant>
      <vt:variant>
        <vt:lpwstr>Annex1</vt:lpwstr>
      </vt:variant>
      <vt:variant>
        <vt:i4>3801207</vt:i4>
      </vt:variant>
      <vt:variant>
        <vt:i4>3682</vt:i4>
      </vt:variant>
      <vt:variant>
        <vt:i4>0</vt:i4>
      </vt:variant>
      <vt:variant>
        <vt:i4>5</vt:i4>
      </vt:variant>
      <vt:variant>
        <vt:lpwstr/>
      </vt:variant>
      <vt:variant>
        <vt:lpwstr>Annex1</vt:lpwstr>
      </vt:variant>
      <vt:variant>
        <vt:i4>3801207</vt:i4>
      </vt:variant>
      <vt:variant>
        <vt:i4>3675</vt:i4>
      </vt:variant>
      <vt:variant>
        <vt:i4>0</vt:i4>
      </vt:variant>
      <vt:variant>
        <vt:i4>5</vt:i4>
      </vt:variant>
      <vt:variant>
        <vt:lpwstr/>
      </vt:variant>
      <vt:variant>
        <vt:lpwstr>Annex1</vt:lpwstr>
      </vt:variant>
      <vt:variant>
        <vt:i4>3801207</vt:i4>
      </vt:variant>
      <vt:variant>
        <vt:i4>3673</vt:i4>
      </vt:variant>
      <vt:variant>
        <vt:i4>0</vt:i4>
      </vt:variant>
      <vt:variant>
        <vt:i4>5</vt:i4>
      </vt:variant>
      <vt:variant>
        <vt:lpwstr/>
      </vt:variant>
      <vt:variant>
        <vt:lpwstr>Annex1</vt:lpwstr>
      </vt:variant>
      <vt:variant>
        <vt:i4>3801207</vt:i4>
      </vt:variant>
      <vt:variant>
        <vt:i4>3670</vt:i4>
      </vt:variant>
      <vt:variant>
        <vt:i4>0</vt:i4>
      </vt:variant>
      <vt:variant>
        <vt:i4>5</vt:i4>
      </vt:variant>
      <vt:variant>
        <vt:lpwstr/>
      </vt:variant>
      <vt:variant>
        <vt:lpwstr>Annex1</vt:lpwstr>
      </vt:variant>
      <vt:variant>
        <vt:i4>6553727</vt:i4>
      </vt:variant>
      <vt:variant>
        <vt:i4>3499</vt:i4>
      </vt:variant>
      <vt:variant>
        <vt:i4>0</vt:i4>
      </vt:variant>
      <vt:variant>
        <vt:i4>5</vt:i4>
      </vt:variant>
      <vt:variant>
        <vt:lpwstr/>
      </vt:variant>
      <vt:variant>
        <vt:lpwstr>UnmeteredSupply</vt:lpwstr>
      </vt:variant>
      <vt:variant>
        <vt:i4>6750332</vt:i4>
      </vt:variant>
      <vt:variant>
        <vt:i4>2908</vt:i4>
      </vt:variant>
      <vt:variant>
        <vt:i4>0</vt:i4>
      </vt:variant>
      <vt:variant>
        <vt:i4>5</vt:i4>
      </vt:variant>
      <vt:variant>
        <vt:lpwstr/>
      </vt:variant>
      <vt:variant>
        <vt:lpwstr>CivilEmergencyDirection</vt:lpwstr>
      </vt:variant>
      <vt:variant>
        <vt:i4>3801207</vt:i4>
      </vt:variant>
      <vt:variant>
        <vt:i4>2497</vt:i4>
      </vt:variant>
      <vt:variant>
        <vt:i4>0</vt:i4>
      </vt:variant>
      <vt:variant>
        <vt:i4>5</vt:i4>
      </vt:variant>
      <vt:variant>
        <vt:lpwstr/>
      </vt:variant>
      <vt:variant>
        <vt:lpwstr>Annex1</vt:lpwstr>
      </vt:variant>
      <vt:variant>
        <vt:i4>8061042</vt:i4>
      </vt:variant>
      <vt:variant>
        <vt:i4>2092</vt:i4>
      </vt:variant>
      <vt:variant>
        <vt:i4>0</vt:i4>
      </vt:variant>
      <vt:variant>
        <vt:i4>5</vt:i4>
      </vt:variant>
      <vt:variant>
        <vt:lpwstr/>
      </vt:variant>
      <vt:variant>
        <vt:lpwstr>DNOsDistributionSystem</vt:lpwstr>
      </vt:variant>
      <vt:variant>
        <vt:i4>8061042</vt:i4>
      </vt:variant>
      <vt:variant>
        <vt:i4>1930</vt:i4>
      </vt:variant>
      <vt:variant>
        <vt:i4>0</vt:i4>
      </vt:variant>
      <vt:variant>
        <vt:i4>5</vt:i4>
      </vt:variant>
      <vt:variant>
        <vt:lpwstr/>
      </vt:variant>
      <vt:variant>
        <vt:lpwstr>DNOsDistributionSystem</vt:lpwstr>
      </vt:variant>
      <vt:variant>
        <vt:i4>8061042</vt:i4>
      </vt:variant>
      <vt:variant>
        <vt:i4>1822</vt:i4>
      </vt:variant>
      <vt:variant>
        <vt:i4>0</vt:i4>
      </vt:variant>
      <vt:variant>
        <vt:i4>5</vt:i4>
      </vt:variant>
      <vt:variant>
        <vt:lpwstr/>
      </vt:variant>
      <vt:variant>
        <vt:lpwstr>DNOsDistributionSystem</vt:lpwstr>
      </vt:variant>
      <vt:variant>
        <vt:i4>6619236</vt:i4>
      </vt:variant>
      <vt:variant>
        <vt:i4>1744</vt:i4>
      </vt:variant>
      <vt:variant>
        <vt:i4>0</vt:i4>
      </vt:variant>
      <vt:variant>
        <vt:i4>5</vt:i4>
      </vt:variant>
      <vt:variant>
        <vt:lpwstr/>
      </vt:variant>
      <vt:variant>
        <vt:lpwstr>ActivePower</vt:lpwstr>
      </vt:variant>
      <vt:variant>
        <vt:i4>8061042</vt:i4>
      </vt:variant>
      <vt:variant>
        <vt:i4>1681</vt:i4>
      </vt:variant>
      <vt:variant>
        <vt:i4>0</vt:i4>
      </vt:variant>
      <vt:variant>
        <vt:i4>5</vt:i4>
      </vt:variant>
      <vt:variant>
        <vt:lpwstr/>
      </vt:variant>
      <vt:variant>
        <vt:lpwstr>DNOsDistributionSystem</vt:lpwstr>
      </vt:variant>
      <vt:variant>
        <vt:i4>6553706</vt:i4>
      </vt:variant>
      <vt:variant>
        <vt:i4>1606</vt:i4>
      </vt:variant>
      <vt:variant>
        <vt:i4>0</vt:i4>
      </vt:variant>
      <vt:variant>
        <vt:i4>5</vt:i4>
      </vt:variant>
      <vt:variant>
        <vt:lpwstr/>
      </vt:variant>
      <vt:variant>
        <vt:lpwstr>ConnectionPoint</vt:lpwstr>
      </vt:variant>
      <vt:variant>
        <vt:i4>8061042</vt:i4>
      </vt:variant>
      <vt:variant>
        <vt:i4>1363</vt:i4>
      </vt:variant>
      <vt:variant>
        <vt:i4>0</vt:i4>
      </vt:variant>
      <vt:variant>
        <vt:i4>5</vt:i4>
      </vt:variant>
      <vt:variant>
        <vt:lpwstr/>
      </vt:variant>
      <vt:variant>
        <vt:lpwstr>DNOsDistributionSystem</vt:lpwstr>
      </vt:variant>
      <vt:variant>
        <vt:i4>8061042</vt:i4>
      </vt:variant>
      <vt:variant>
        <vt:i4>1288</vt:i4>
      </vt:variant>
      <vt:variant>
        <vt:i4>0</vt:i4>
      </vt:variant>
      <vt:variant>
        <vt:i4>5</vt:i4>
      </vt:variant>
      <vt:variant>
        <vt:lpwstr/>
      </vt:variant>
      <vt:variant>
        <vt:lpwstr>DNOsDistributionSystem</vt:lpwstr>
      </vt:variant>
      <vt:variant>
        <vt:i4>8061042</vt:i4>
      </vt:variant>
      <vt:variant>
        <vt:i4>1276</vt:i4>
      </vt:variant>
      <vt:variant>
        <vt:i4>0</vt:i4>
      </vt:variant>
      <vt:variant>
        <vt:i4>5</vt:i4>
      </vt:variant>
      <vt:variant>
        <vt:lpwstr/>
      </vt:variant>
      <vt:variant>
        <vt:lpwstr>DNOsDistributionSystem</vt:lpwstr>
      </vt:variant>
      <vt:variant>
        <vt:i4>8061042</vt:i4>
      </vt:variant>
      <vt:variant>
        <vt:i4>1249</vt:i4>
      </vt:variant>
      <vt:variant>
        <vt:i4>0</vt:i4>
      </vt:variant>
      <vt:variant>
        <vt:i4>5</vt:i4>
      </vt:variant>
      <vt:variant>
        <vt:lpwstr/>
      </vt:variant>
      <vt:variant>
        <vt:lpwstr>DNOsDistributionSystem</vt:lpwstr>
      </vt:variant>
      <vt:variant>
        <vt:i4>8061042</vt:i4>
      </vt:variant>
      <vt:variant>
        <vt:i4>1240</vt:i4>
      </vt:variant>
      <vt:variant>
        <vt:i4>0</vt:i4>
      </vt:variant>
      <vt:variant>
        <vt:i4>5</vt:i4>
      </vt:variant>
      <vt:variant>
        <vt:lpwstr/>
      </vt:variant>
      <vt:variant>
        <vt:lpwstr>DNOsDistributionSystem</vt:lpwstr>
      </vt:variant>
      <vt:variant>
        <vt:i4>8061042</vt:i4>
      </vt:variant>
      <vt:variant>
        <vt:i4>1231</vt:i4>
      </vt:variant>
      <vt:variant>
        <vt:i4>0</vt:i4>
      </vt:variant>
      <vt:variant>
        <vt:i4>5</vt:i4>
      </vt:variant>
      <vt:variant>
        <vt:lpwstr/>
      </vt:variant>
      <vt:variant>
        <vt:lpwstr>DNOsDistributionSystem</vt:lpwstr>
      </vt:variant>
      <vt:variant>
        <vt:i4>8061042</vt:i4>
      </vt:variant>
      <vt:variant>
        <vt:i4>1201</vt:i4>
      </vt:variant>
      <vt:variant>
        <vt:i4>0</vt:i4>
      </vt:variant>
      <vt:variant>
        <vt:i4>5</vt:i4>
      </vt:variant>
      <vt:variant>
        <vt:lpwstr/>
      </vt:variant>
      <vt:variant>
        <vt:lpwstr>DNOsDistributionSystem</vt:lpwstr>
      </vt:variant>
      <vt:variant>
        <vt:i4>1769491</vt:i4>
      </vt:variant>
      <vt:variant>
        <vt:i4>1123</vt:i4>
      </vt:variant>
      <vt:variant>
        <vt:i4>0</vt:i4>
      </vt:variant>
      <vt:variant>
        <vt:i4>5</vt:i4>
      </vt:variant>
      <vt:variant>
        <vt:lpwstr/>
      </vt:variant>
      <vt:variant>
        <vt:lpwstr>Authority</vt:lpwstr>
      </vt:variant>
      <vt:variant>
        <vt:i4>8061042</vt:i4>
      </vt:variant>
      <vt:variant>
        <vt:i4>1108</vt:i4>
      </vt:variant>
      <vt:variant>
        <vt:i4>0</vt:i4>
      </vt:variant>
      <vt:variant>
        <vt:i4>5</vt:i4>
      </vt:variant>
      <vt:variant>
        <vt:lpwstr/>
      </vt:variant>
      <vt:variant>
        <vt:lpwstr>DNOsDistributionSystem</vt:lpwstr>
      </vt:variant>
      <vt:variant>
        <vt:i4>6619236</vt:i4>
      </vt:variant>
      <vt:variant>
        <vt:i4>1036</vt:i4>
      </vt:variant>
      <vt:variant>
        <vt:i4>0</vt:i4>
      </vt:variant>
      <vt:variant>
        <vt:i4>5</vt:i4>
      </vt:variant>
      <vt:variant>
        <vt:lpwstr/>
      </vt:variant>
      <vt:variant>
        <vt:lpwstr>ActivePower</vt:lpwstr>
      </vt:variant>
      <vt:variant>
        <vt:i4>1966106</vt:i4>
      </vt:variant>
      <vt:variant>
        <vt:i4>958</vt:i4>
      </vt:variant>
      <vt:variant>
        <vt:i4>0</vt:i4>
      </vt:variant>
      <vt:variant>
        <vt:i4>5</vt:i4>
      </vt:variant>
      <vt:variant>
        <vt:lpwstr/>
      </vt:variant>
      <vt:variant>
        <vt:lpwstr>Customer</vt:lpwstr>
      </vt:variant>
      <vt:variant>
        <vt:i4>6619233</vt:i4>
      </vt:variant>
      <vt:variant>
        <vt:i4>952</vt:i4>
      </vt:variant>
      <vt:variant>
        <vt:i4>0</vt:i4>
      </vt:variant>
      <vt:variant>
        <vt:i4>5</vt:i4>
      </vt:variant>
      <vt:variant>
        <vt:lpwstr/>
      </vt:variant>
      <vt:variant>
        <vt:lpwstr>AEO</vt:lpwstr>
      </vt:variant>
      <vt:variant>
        <vt:i4>1966106</vt:i4>
      </vt:variant>
      <vt:variant>
        <vt:i4>763</vt:i4>
      </vt:variant>
      <vt:variant>
        <vt:i4>0</vt:i4>
      </vt:variant>
      <vt:variant>
        <vt:i4>5</vt:i4>
      </vt:variant>
      <vt:variant>
        <vt:lpwstr/>
      </vt:variant>
      <vt:variant>
        <vt:lpwstr>Customer</vt:lpwstr>
      </vt:variant>
      <vt:variant>
        <vt:i4>1966106</vt:i4>
      </vt:variant>
      <vt:variant>
        <vt:i4>751</vt:i4>
      </vt:variant>
      <vt:variant>
        <vt:i4>0</vt:i4>
      </vt:variant>
      <vt:variant>
        <vt:i4>5</vt:i4>
      </vt:variant>
      <vt:variant>
        <vt:lpwstr/>
      </vt:variant>
      <vt:variant>
        <vt:lpwstr>Customer</vt:lpwstr>
      </vt:variant>
      <vt:variant>
        <vt:i4>1966106</vt:i4>
      </vt:variant>
      <vt:variant>
        <vt:i4>742</vt:i4>
      </vt:variant>
      <vt:variant>
        <vt:i4>0</vt:i4>
      </vt:variant>
      <vt:variant>
        <vt:i4>5</vt:i4>
      </vt:variant>
      <vt:variant>
        <vt:lpwstr/>
      </vt:variant>
      <vt:variant>
        <vt:lpwstr>Customer</vt:lpwstr>
      </vt:variant>
      <vt:variant>
        <vt:i4>1966106</vt:i4>
      </vt:variant>
      <vt:variant>
        <vt:i4>736</vt:i4>
      </vt:variant>
      <vt:variant>
        <vt:i4>0</vt:i4>
      </vt:variant>
      <vt:variant>
        <vt:i4>5</vt:i4>
      </vt:variant>
      <vt:variant>
        <vt:lpwstr/>
      </vt:variant>
      <vt:variant>
        <vt:lpwstr>Customer</vt:lpwstr>
      </vt:variant>
      <vt:variant>
        <vt:i4>1966106</vt:i4>
      </vt:variant>
      <vt:variant>
        <vt:i4>730</vt:i4>
      </vt:variant>
      <vt:variant>
        <vt:i4>0</vt:i4>
      </vt:variant>
      <vt:variant>
        <vt:i4>5</vt:i4>
      </vt:variant>
      <vt:variant>
        <vt:lpwstr/>
      </vt:variant>
      <vt:variant>
        <vt:lpwstr>Customer</vt:lpwstr>
      </vt:variant>
      <vt:variant>
        <vt:i4>1966143</vt:i4>
      </vt:variant>
      <vt:variant>
        <vt:i4>708</vt:i4>
      </vt:variant>
      <vt:variant>
        <vt:i4>0</vt:i4>
      </vt:variant>
      <vt:variant>
        <vt:i4>5</vt:i4>
      </vt:variant>
      <vt:variant>
        <vt:lpwstr/>
      </vt:variant>
      <vt:variant>
        <vt:lpwstr>_Toc395283113</vt:lpwstr>
      </vt:variant>
      <vt:variant>
        <vt:i4>1966143</vt:i4>
      </vt:variant>
      <vt:variant>
        <vt:i4>702</vt:i4>
      </vt:variant>
      <vt:variant>
        <vt:i4>0</vt:i4>
      </vt:variant>
      <vt:variant>
        <vt:i4>5</vt:i4>
      </vt:variant>
      <vt:variant>
        <vt:lpwstr/>
      </vt:variant>
      <vt:variant>
        <vt:lpwstr>_Toc395283112</vt:lpwstr>
      </vt:variant>
      <vt:variant>
        <vt:i4>1966143</vt:i4>
      </vt:variant>
      <vt:variant>
        <vt:i4>696</vt:i4>
      </vt:variant>
      <vt:variant>
        <vt:i4>0</vt:i4>
      </vt:variant>
      <vt:variant>
        <vt:i4>5</vt:i4>
      </vt:variant>
      <vt:variant>
        <vt:lpwstr/>
      </vt:variant>
      <vt:variant>
        <vt:lpwstr>_Toc395283111</vt:lpwstr>
      </vt:variant>
      <vt:variant>
        <vt:i4>1966143</vt:i4>
      </vt:variant>
      <vt:variant>
        <vt:i4>690</vt:i4>
      </vt:variant>
      <vt:variant>
        <vt:i4>0</vt:i4>
      </vt:variant>
      <vt:variant>
        <vt:i4>5</vt:i4>
      </vt:variant>
      <vt:variant>
        <vt:lpwstr/>
      </vt:variant>
      <vt:variant>
        <vt:lpwstr>_Toc395283110</vt:lpwstr>
      </vt:variant>
      <vt:variant>
        <vt:i4>2031679</vt:i4>
      </vt:variant>
      <vt:variant>
        <vt:i4>684</vt:i4>
      </vt:variant>
      <vt:variant>
        <vt:i4>0</vt:i4>
      </vt:variant>
      <vt:variant>
        <vt:i4>5</vt:i4>
      </vt:variant>
      <vt:variant>
        <vt:lpwstr/>
      </vt:variant>
      <vt:variant>
        <vt:lpwstr>_Toc395283109</vt:lpwstr>
      </vt:variant>
      <vt:variant>
        <vt:i4>2031679</vt:i4>
      </vt:variant>
      <vt:variant>
        <vt:i4>678</vt:i4>
      </vt:variant>
      <vt:variant>
        <vt:i4>0</vt:i4>
      </vt:variant>
      <vt:variant>
        <vt:i4>5</vt:i4>
      </vt:variant>
      <vt:variant>
        <vt:lpwstr/>
      </vt:variant>
      <vt:variant>
        <vt:lpwstr>_Toc395283108</vt:lpwstr>
      </vt:variant>
      <vt:variant>
        <vt:i4>2031679</vt:i4>
      </vt:variant>
      <vt:variant>
        <vt:i4>672</vt:i4>
      </vt:variant>
      <vt:variant>
        <vt:i4>0</vt:i4>
      </vt:variant>
      <vt:variant>
        <vt:i4>5</vt:i4>
      </vt:variant>
      <vt:variant>
        <vt:lpwstr/>
      </vt:variant>
      <vt:variant>
        <vt:lpwstr>_Toc395283107</vt:lpwstr>
      </vt:variant>
      <vt:variant>
        <vt:i4>2031679</vt:i4>
      </vt:variant>
      <vt:variant>
        <vt:i4>666</vt:i4>
      </vt:variant>
      <vt:variant>
        <vt:i4>0</vt:i4>
      </vt:variant>
      <vt:variant>
        <vt:i4>5</vt:i4>
      </vt:variant>
      <vt:variant>
        <vt:lpwstr/>
      </vt:variant>
      <vt:variant>
        <vt:lpwstr>_Toc395283106</vt:lpwstr>
      </vt:variant>
      <vt:variant>
        <vt:i4>2031679</vt:i4>
      </vt:variant>
      <vt:variant>
        <vt:i4>660</vt:i4>
      </vt:variant>
      <vt:variant>
        <vt:i4>0</vt:i4>
      </vt:variant>
      <vt:variant>
        <vt:i4>5</vt:i4>
      </vt:variant>
      <vt:variant>
        <vt:lpwstr/>
      </vt:variant>
      <vt:variant>
        <vt:lpwstr>_Toc395283105</vt:lpwstr>
      </vt:variant>
      <vt:variant>
        <vt:i4>2031679</vt:i4>
      </vt:variant>
      <vt:variant>
        <vt:i4>654</vt:i4>
      </vt:variant>
      <vt:variant>
        <vt:i4>0</vt:i4>
      </vt:variant>
      <vt:variant>
        <vt:i4>5</vt:i4>
      </vt:variant>
      <vt:variant>
        <vt:lpwstr/>
      </vt:variant>
      <vt:variant>
        <vt:lpwstr>_Toc395283104</vt:lpwstr>
      </vt:variant>
      <vt:variant>
        <vt:i4>2031679</vt:i4>
      </vt:variant>
      <vt:variant>
        <vt:i4>648</vt:i4>
      </vt:variant>
      <vt:variant>
        <vt:i4>0</vt:i4>
      </vt:variant>
      <vt:variant>
        <vt:i4>5</vt:i4>
      </vt:variant>
      <vt:variant>
        <vt:lpwstr/>
      </vt:variant>
      <vt:variant>
        <vt:lpwstr>_Toc395283103</vt:lpwstr>
      </vt:variant>
      <vt:variant>
        <vt:i4>2031679</vt:i4>
      </vt:variant>
      <vt:variant>
        <vt:i4>642</vt:i4>
      </vt:variant>
      <vt:variant>
        <vt:i4>0</vt:i4>
      </vt:variant>
      <vt:variant>
        <vt:i4>5</vt:i4>
      </vt:variant>
      <vt:variant>
        <vt:lpwstr/>
      </vt:variant>
      <vt:variant>
        <vt:lpwstr>_Toc395283102</vt:lpwstr>
      </vt:variant>
      <vt:variant>
        <vt:i4>2031679</vt:i4>
      </vt:variant>
      <vt:variant>
        <vt:i4>636</vt:i4>
      </vt:variant>
      <vt:variant>
        <vt:i4>0</vt:i4>
      </vt:variant>
      <vt:variant>
        <vt:i4>5</vt:i4>
      </vt:variant>
      <vt:variant>
        <vt:lpwstr/>
      </vt:variant>
      <vt:variant>
        <vt:lpwstr>_Toc395283101</vt:lpwstr>
      </vt:variant>
      <vt:variant>
        <vt:i4>2031679</vt:i4>
      </vt:variant>
      <vt:variant>
        <vt:i4>630</vt:i4>
      </vt:variant>
      <vt:variant>
        <vt:i4>0</vt:i4>
      </vt:variant>
      <vt:variant>
        <vt:i4>5</vt:i4>
      </vt:variant>
      <vt:variant>
        <vt:lpwstr/>
      </vt:variant>
      <vt:variant>
        <vt:lpwstr>_Toc395283100</vt:lpwstr>
      </vt:variant>
      <vt:variant>
        <vt:i4>1441854</vt:i4>
      </vt:variant>
      <vt:variant>
        <vt:i4>624</vt:i4>
      </vt:variant>
      <vt:variant>
        <vt:i4>0</vt:i4>
      </vt:variant>
      <vt:variant>
        <vt:i4>5</vt:i4>
      </vt:variant>
      <vt:variant>
        <vt:lpwstr/>
      </vt:variant>
      <vt:variant>
        <vt:lpwstr>_Toc395283099</vt:lpwstr>
      </vt:variant>
      <vt:variant>
        <vt:i4>1441854</vt:i4>
      </vt:variant>
      <vt:variant>
        <vt:i4>618</vt:i4>
      </vt:variant>
      <vt:variant>
        <vt:i4>0</vt:i4>
      </vt:variant>
      <vt:variant>
        <vt:i4>5</vt:i4>
      </vt:variant>
      <vt:variant>
        <vt:lpwstr/>
      </vt:variant>
      <vt:variant>
        <vt:lpwstr>_Toc395283098</vt:lpwstr>
      </vt:variant>
      <vt:variant>
        <vt:i4>1441854</vt:i4>
      </vt:variant>
      <vt:variant>
        <vt:i4>612</vt:i4>
      </vt:variant>
      <vt:variant>
        <vt:i4>0</vt:i4>
      </vt:variant>
      <vt:variant>
        <vt:i4>5</vt:i4>
      </vt:variant>
      <vt:variant>
        <vt:lpwstr/>
      </vt:variant>
      <vt:variant>
        <vt:lpwstr>_Toc395283097</vt:lpwstr>
      </vt:variant>
      <vt:variant>
        <vt:i4>1441854</vt:i4>
      </vt:variant>
      <vt:variant>
        <vt:i4>606</vt:i4>
      </vt:variant>
      <vt:variant>
        <vt:i4>0</vt:i4>
      </vt:variant>
      <vt:variant>
        <vt:i4>5</vt:i4>
      </vt:variant>
      <vt:variant>
        <vt:lpwstr/>
      </vt:variant>
      <vt:variant>
        <vt:lpwstr>_Toc395283096</vt:lpwstr>
      </vt:variant>
      <vt:variant>
        <vt:i4>1441854</vt:i4>
      </vt:variant>
      <vt:variant>
        <vt:i4>600</vt:i4>
      </vt:variant>
      <vt:variant>
        <vt:i4>0</vt:i4>
      </vt:variant>
      <vt:variant>
        <vt:i4>5</vt:i4>
      </vt:variant>
      <vt:variant>
        <vt:lpwstr/>
      </vt:variant>
      <vt:variant>
        <vt:lpwstr>_Toc395283095</vt:lpwstr>
      </vt:variant>
      <vt:variant>
        <vt:i4>1441854</vt:i4>
      </vt:variant>
      <vt:variant>
        <vt:i4>594</vt:i4>
      </vt:variant>
      <vt:variant>
        <vt:i4>0</vt:i4>
      </vt:variant>
      <vt:variant>
        <vt:i4>5</vt:i4>
      </vt:variant>
      <vt:variant>
        <vt:lpwstr/>
      </vt:variant>
      <vt:variant>
        <vt:lpwstr>_Toc395283094</vt:lpwstr>
      </vt:variant>
      <vt:variant>
        <vt:i4>1441854</vt:i4>
      </vt:variant>
      <vt:variant>
        <vt:i4>588</vt:i4>
      </vt:variant>
      <vt:variant>
        <vt:i4>0</vt:i4>
      </vt:variant>
      <vt:variant>
        <vt:i4>5</vt:i4>
      </vt:variant>
      <vt:variant>
        <vt:lpwstr/>
      </vt:variant>
      <vt:variant>
        <vt:lpwstr>_Toc395283093</vt:lpwstr>
      </vt:variant>
      <vt:variant>
        <vt:i4>1441854</vt:i4>
      </vt:variant>
      <vt:variant>
        <vt:i4>582</vt:i4>
      </vt:variant>
      <vt:variant>
        <vt:i4>0</vt:i4>
      </vt:variant>
      <vt:variant>
        <vt:i4>5</vt:i4>
      </vt:variant>
      <vt:variant>
        <vt:lpwstr/>
      </vt:variant>
      <vt:variant>
        <vt:lpwstr>_Toc395283092</vt:lpwstr>
      </vt:variant>
      <vt:variant>
        <vt:i4>1441854</vt:i4>
      </vt:variant>
      <vt:variant>
        <vt:i4>576</vt:i4>
      </vt:variant>
      <vt:variant>
        <vt:i4>0</vt:i4>
      </vt:variant>
      <vt:variant>
        <vt:i4>5</vt:i4>
      </vt:variant>
      <vt:variant>
        <vt:lpwstr/>
      </vt:variant>
      <vt:variant>
        <vt:lpwstr>_Toc395283091</vt:lpwstr>
      </vt:variant>
      <vt:variant>
        <vt:i4>1441854</vt:i4>
      </vt:variant>
      <vt:variant>
        <vt:i4>570</vt:i4>
      </vt:variant>
      <vt:variant>
        <vt:i4>0</vt:i4>
      </vt:variant>
      <vt:variant>
        <vt:i4>5</vt:i4>
      </vt:variant>
      <vt:variant>
        <vt:lpwstr/>
      </vt:variant>
      <vt:variant>
        <vt:lpwstr>_Toc395283090</vt:lpwstr>
      </vt:variant>
      <vt:variant>
        <vt:i4>1507390</vt:i4>
      </vt:variant>
      <vt:variant>
        <vt:i4>564</vt:i4>
      </vt:variant>
      <vt:variant>
        <vt:i4>0</vt:i4>
      </vt:variant>
      <vt:variant>
        <vt:i4>5</vt:i4>
      </vt:variant>
      <vt:variant>
        <vt:lpwstr/>
      </vt:variant>
      <vt:variant>
        <vt:lpwstr>_Toc395283089</vt:lpwstr>
      </vt:variant>
      <vt:variant>
        <vt:i4>1507390</vt:i4>
      </vt:variant>
      <vt:variant>
        <vt:i4>558</vt:i4>
      </vt:variant>
      <vt:variant>
        <vt:i4>0</vt:i4>
      </vt:variant>
      <vt:variant>
        <vt:i4>5</vt:i4>
      </vt:variant>
      <vt:variant>
        <vt:lpwstr/>
      </vt:variant>
      <vt:variant>
        <vt:lpwstr>_Toc395283088</vt:lpwstr>
      </vt:variant>
      <vt:variant>
        <vt:i4>1507390</vt:i4>
      </vt:variant>
      <vt:variant>
        <vt:i4>552</vt:i4>
      </vt:variant>
      <vt:variant>
        <vt:i4>0</vt:i4>
      </vt:variant>
      <vt:variant>
        <vt:i4>5</vt:i4>
      </vt:variant>
      <vt:variant>
        <vt:lpwstr/>
      </vt:variant>
      <vt:variant>
        <vt:lpwstr>_Toc395283087</vt:lpwstr>
      </vt:variant>
      <vt:variant>
        <vt:i4>1507390</vt:i4>
      </vt:variant>
      <vt:variant>
        <vt:i4>546</vt:i4>
      </vt:variant>
      <vt:variant>
        <vt:i4>0</vt:i4>
      </vt:variant>
      <vt:variant>
        <vt:i4>5</vt:i4>
      </vt:variant>
      <vt:variant>
        <vt:lpwstr/>
      </vt:variant>
      <vt:variant>
        <vt:lpwstr>_Toc395283086</vt:lpwstr>
      </vt:variant>
      <vt:variant>
        <vt:i4>1507390</vt:i4>
      </vt:variant>
      <vt:variant>
        <vt:i4>540</vt:i4>
      </vt:variant>
      <vt:variant>
        <vt:i4>0</vt:i4>
      </vt:variant>
      <vt:variant>
        <vt:i4>5</vt:i4>
      </vt:variant>
      <vt:variant>
        <vt:lpwstr/>
      </vt:variant>
      <vt:variant>
        <vt:lpwstr>_Toc395283085</vt:lpwstr>
      </vt:variant>
      <vt:variant>
        <vt:i4>1507390</vt:i4>
      </vt:variant>
      <vt:variant>
        <vt:i4>534</vt:i4>
      </vt:variant>
      <vt:variant>
        <vt:i4>0</vt:i4>
      </vt:variant>
      <vt:variant>
        <vt:i4>5</vt:i4>
      </vt:variant>
      <vt:variant>
        <vt:lpwstr/>
      </vt:variant>
      <vt:variant>
        <vt:lpwstr>_Toc395283084</vt:lpwstr>
      </vt:variant>
      <vt:variant>
        <vt:i4>1507390</vt:i4>
      </vt:variant>
      <vt:variant>
        <vt:i4>528</vt:i4>
      </vt:variant>
      <vt:variant>
        <vt:i4>0</vt:i4>
      </vt:variant>
      <vt:variant>
        <vt:i4>5</vt:i4>
      </vt:variant>
      <vt:variant>
        <vt:lpwstr/>
      </vt:variant>
      <vt:variant>
        <vt:lpwstr>_Toc395283083</vt:lpwstr>
      </vt:variant>
      <vt:variant>
        <vt:i4>1507390</vt:i4>
      </vt:variant>
      <vt:variant>
        <vt:i4>522</vt:i4>
      </vt:variant>
      <vt:variant>
        <vt:i4>0</vt:i4>
      </vt:variant>
      <vt:variant>
        <vt:i4>5</vt:i4>
      </vt:variant>
      <vt:variant>
        <vt:lpwstr/>
      </vt:variant>
      <vt:variant>
        <vt:lpwstr>_Toc395283082</vt:lpwstr>
      </vt:variant>
      <vt:variant>
        <vt:i4>1507390</vt:i4>
      </vt:variant>
      <vt:variant>
        <vt:i4>516</vt:i4>
      </vt:variant>
      <vt:variant>
        <vt:i4>0</vt:i4>
      </vt:variant>
      <vt:variant>
        <vt:i4>5</vt:i4>
      </vt:variant>
      <vt:variant>
        <vt:lpwstr/>
      </vt:variant>
      <vt:variant>
        <vt:lpwstr>_Toc395283081</vt:lpwstr>
      </vt:variant>
      <vt:variant>
        <vt:i4>1507390</vt:i4>
      </vt:variant>
      <vt:variant>
        <vt:i4>510</vt:i4>
      </vt:variant>
      <vt:variant>
        <vt:i4>0</vt:i4>
      </vt:variant>
      <vt:variant>
        <vt:i4>5</vt:i4>
      </vt:variant>
      <vt:variant>
        <vt:lpwstr/>
      </vt:variant>
      <vt:variant>
        <vt:lpwstr>_Toc395283080</vt:lpwstr>
      </vt:variant>
      <vt:variant>
        <vt:i4>1572926</vt:i4>
      </vt:variant>
      <vt:variant>
        <vt:i4>504</vt:i4>
      </vt:variant>
      <vt:variant>
        <vt:i4>0</vt:i4>
      </vt:variant>
      <vt:variant>
        <vt:i4>5</vt:i4>
      </vt:variant>
      <vt:variant>
        <vt:lpwstr/>
      </vt:variant>
      <vt:variant>
        <vt:lpwstr>_Toc395283079</vt:lpwstr>
      </vt:variant>
      <vt:variant>
        <vt:i4>1572926</vt:i4>
      </vt:variant>
      <vt:variant>
        <vt:i4>498</vt:i4>
      </vt:variant>
      <vt:variant>
        <vt:i4>0</vt:i4>
      </vt:variant>
      <vt:variant>
        <vt:i4>5</vt:i4>
      </vt:variant>
      <vt:variant>
        <vt:lpwstr/>
      </vt:variant>
      <vt:variant>
        <vt:lpwstr>_Toc395283078</vt:lpwstr>
      </vt:variant>
      <vt:variant>
        <vt:i4>1572926</vt:i4>
      </vt:variant>
      <vt:variant>
        <vt:i4>492</vt:i4>
      </vt:variant>
      <vt:variant>
        <vt:i4>0</vt:i4>
      </vt:variant>
      <vt:variant>
        <vt:i4>5</vt:i4>
      </vt:variant>
      <vt:variant>
        <vt:lpwstr/>
      </vt:variant>
      <vt:variant>
        <vt:lpwstr>_Toc395283077</vt:lpwstr>
      </vt:variant>
      <vt:variant>
        <vt:i4>1572926</vt:i4>
      </vt:variant>
      <vt:variant>
        <vt:i4>486</vt:i4>
      </vt:variant>
      <vt:variant>
        <vt:i4>0</vt:i4>
      </vt:variant>
      <vt:variant>
        <vt:i4>5</vt:i4>
      </vt:variant>
      <vt:variant>
        <vt:lpwstr/>
      </vt:variant>
      <vt:variant>
        <vt:lpwstr>_Toc395283076</vt:lpwstr>
      </vt:variant>
      <vt:variant>
        <vt:i4>1572926</vt:i4>
      </vt:variant>
      <vt:variant>
        <vt:i4>480</vt:i4>
      </vt:variant>
      <vt:variant>
        <vt:i4>0</vt:i4>
      </vt:variant>
      <vt:variant>
        <vt:i4>5</vt:i4>
      </vt:variant>
      <vt:variant>
        <vt:lpwstr/>
      </vt:variant>
      <vt:variant>
        <vt:lpwstr>_Toc395283075</vt:lpwstr>
      </vt:variant>
      <vt:variant>
        <vt:i4>1572926</vt:i4>
      </vt:variant>
      <vt:variant>
        <vt:i4>474</vt:i4>
      </vt:variant>
      <vt:variant>
        <vt:i4>0</vt:i4>
      </vt:variant>
      <vt:variant>
        <vt:i4>5</vt:i4>
      </vt:variant>
      <vt:variant>
        <vt:lpwstr/>
      </vt:variant>
      <vt:variant>
        <vt:lpwstr>_Toc395283074</vt:lpwstr>
      </vt:variant>
      <vt:variant>
        <vt:i4>1572926</vt:i4>
      </vt:variant>
      <vt:variant>
        <vt:i4>468</vt:i4>
      </vt:variant>
      <vt:variant>
        <vt:i4>0</vt:i4>
      </vt:variant>
      <vt:variant>
        <vt:i4>5</vt:i4>
      </vt:variant>
      <vt:variant>
        <vt:lpwstr/>
      </vt:variant>
      <vt:variant>
        <vt:lpwstr>_Toc395283073</vt:lpwstr>
      </vt:variant>
      <vt:variant>
        <vt:i4>1572926</vt:i4>
      </vt:variant>
      <vt:variant>
        <vt:i4>462</vt:i4>
      </vt:variant>
      <vt:variant>
        <vt:i4>0</vt:i4>
      </vt:variant>
      <vt:variant>
        <vt:i4>5</vt:i4>
      </vt:variant>
      <vt:variant>
        <vt:lpwstr/>
      </vt:variant>
      <vt:variant>
        <vt:lpwstr>_Toc395283072</vt:lpwstr>
      </vt:variant>
      <vt:variant>
        <vt:i4>1572926</vt:i4>
      </vt:variant>
      <vt:variant>
        <vt:i4>456</vt:i4>
      </vt:variant>
      <vt:variant>
        <vt:i4>0</vt:i4>
      </vt:variant>
      <vt:variant>
        <vt:i4>5</vt:i4>
      </vt:variant>
      <vt:variant>
        <vt:lpwstr/>
      </vt:variant>
      <vt:variant>
        <vt:lpwstr>_Toc395283071</vt:lpwstr>
      </vt:variant>
      <vt:variant>
        <vt:i4>1572926</vt:i4>
      </vt:variant>
      <vt:variant>
        <vt:i4>450</vt:i4>
      </vt:variant>
      <vt:variant>
        <vt:i4>0</vt:i4>
      </vt:variant>
      <vt:variant>
        <vt:i4>5</vt:i4>
      </vt:variant>
      <vt:variant>
        <vt:lpwstr/>
      </vt:variant>
      <vt:variant>
        <vt:lpwstr>_Toc395283070</vt:lpwstr>
      </vt:variant>
      <vt:variant>
        <vt:i4>1638462</vt:i4>
      </vt:variant>
      <vt:variant>
        <vt:i4>444</vt:i4>
      </vt:variant>
      <vt:variant>
        <vt:i4>0</vt:i4>
      </vt:variant>
      <vt:variant>
        <vt:i4>5</vt:i4>
      </vt:variant>
      <vt:variant>
        <vt:lpwstr/>
      </vt:variant>
      <vt:variant>
        <vt:lpwstr>_Toc395283069</vt:lpwstr>
      </vt:variant>
      <vt:variant>
        <vt:i4>1638462</vt:i4>
      </vt:variant>
      <vt:variant>
        <vt:i4>438</vt:i4>
      </vt:variant>
      <vt:variant>
        <vt:i4>0</vt:i4>
      </vt:variant>
      <vt:variant>
        <vt:i4>5</vt:i4>
      </vt:variant>
      <vt:variant>
        <vt:lpwstr/>
      </vt:variant>
      <vt:variant>
        <vt:lpwstr>_Toc395283068</vt:lpwstr>
      </vt:variant>
      <vt:variant>
        <vt:i4>1638462</vt:i4>
      </vt:variant>
      <vt:variant>
        <vt:i4>432</vt:i4>
      </vt:variant>
      <vt:variant>
        <vt:i4>0</vt:i4>
      </vt:variant>
      <vt:variant>
        <vt:i4>5</vt:i4>
      </vt:variant>
      <vt:variant>
        <vt:lpwstr/>
      </vt:variant>
      <vt:variant>
        <vt:lpwstr>_Toc395283067</vt:lpwstr>
      </vt:variant>
      <vt:variant>
        <vt:i4>1638462</vt:i4>
      </vt:variant>
      <vt:variant>
        <vt:i4>426</vt:i4>
      </vt:variant>
      <vt:variant>
        <vt:i4>0</vt:i4>
      </vt:variant>
      <vt:variant>
        <vt:i4>5</vt:i4>
      </vt:variant>
      <vt:variant>
        <vt:lpwstr/>
      </vt:variant>
      <vt:variant>
        <vt:lpwstr>_Toc395283066</vt:lpwstr>
      </vt:variant>
      <vt:variant>
        <vt:i4>1638462</vt:i4>
      </vt:variant>
      <vt:variant>
        <vt:i4>420</vt:i4>
      </vt:variant>
      <vt:variant>
        <vt:i4>0</vt:i4>
      </vt:variant>
      <vt:variant>
        <vt:i4>5</vt:i4>
      </vt:variant>
      <vt:variant>
        <vt:lpwstr/>
      </vt:variant>
      <vt:variant>
        <vt:lpwstr>_Toc395283065</vt:lpwstr>
      </vt:variant>
      <vt:variant>
        <vt:i4>1638462</vt:i4>
      </vt:variant>
      <vt:variant>
        <vt:i4>414</vt:i4>
      </vt:variant>
      <vt:variant>
        <vt:i4>0</vt:i4>
      </vt:variant>
      <vt:variant>
        <vt:i4>5</vt:i4>
      </vt:variant>
      <vt:variant>
        <vt:lpwstr/>
      </vt:variant>
      <vt:variant>
        <vt:lpwstr>_Toc395283064</vt:lpwstr>
      </vt:variant>
      <vt:variant>
        <vt:i4>1638462</vt:i4>
      </vt:variant>
      <vt:variant>
        <vt:i4>408</vt:i4>
      </vt:variant>
      <vt:variant>
        <vt:i4>0</vt:i4>
      </vt:variant>
      <vt:variant>
        <vt:i4>5</vt:i4>
      </vt:variant>
      <vt:variant>
        <vt:lpwstr/>
      </vt:variant>
      <vt:variant>
        <vt:lpwstr>_Toc395283063</vt:lpwstr>
      </vt:variant>
      <vt:variant>
        <vt:i4>1638462</vt:i4>
      </vt:variant>
      <vt:variant>
        <vt:i4>402</vt:i4>
      </vt:variant>
      <vt:variant>
        <vt:i4>0</vt:i4>
      </vt:variant>
      <vt:variant>
        <vt:i4>5</vt:i4>
      </vt:variant>
      <vt:variant>
        <vt:lpwstr/>
      </vt:variant>
      <vt:variant>
        <vt:lpwstr>_Toc395283062</vt:lpwstr>
      </vt:variant>
      <vt:variant>
        <vt:i4>1638462</vt:i4>
      </vt:variant>
      <vt:variant>
        <vt:i4>396</vt:i4>
      </vt:variant>
      <vt:variant>
        <vt:i4>0</vt:i4>
      </vt:variant>
      <vt:variant>
        <vt:i4>5</vt:i4>
      </vt:variant>
      <vt:variant>
        <vt:lpwstr/>
      </vt:variant>
      <vt:variant>
        <vt:lpwstr>_Toc395283061</vt:lpwstr>
      </vt:variant>
      <vt:variant>
        <vt:i4>1638462</vt:i4>
      </vt:variant>
      <vt:variant>
        <vt:i4>390</vt:i4>
      </vt:variant>
      <vt:variant>
        <vt:i4>0</vt:i4>
      </vt:variant>
      <vt:variant>
        <vt:i4>5</vt:i4>
      </vt:variant>
      <vt:variant>
        <vt:lpwstr/>
      </vt:variant>
      <vt:variant>
        <vt:lpwstr>_Toc395283060</vt:lpwstr>
      </vt:variant>
      <vt:variant>
        <vt:i4>1703998</vt:i4>
      </vt:variant>
      <vt:variant>
        <vt:i4>384</vt:i4>
      </vt:variant>
      <vt:variant>
        <vt:i4>0</vt:i4>
      </vt:variant>
      <vt:variant>
        <vt:i4>5</vt:i4>
      </vt:variant>
      <vt:variant>
        <vt:lpwstr/>
      </vt:variant>
      <vt:variant>
        <vt:lpwstr>_Toc395283059</vt:lpwstr>
      </vt:variant>
      <vt:variant>
        <vt:i4>1703998</vt:i4>
      </vt:variant>
      <vt:variant>
        <vt:i4>378</vt:i4>
      </vt:variant>
      <vt:variant>
        <vt:i4>0</vt:i4>
      </vt:variant>
      <vt:variant>
        <vt:i4>5</vt:i4>
      </vt:variant>
      <vt:variant>
        <vt:lpwstr/>
      </vt:variant>
      <vt:variant>
        <vt:lpwstr>_Toc395283058</vt:lpwstr>
      </vt:variant>
      <vt:variant>
        <vt:i4>1703998</vt:i4>
      </vt:variant>
      <vt:variant>
        <vt:i4>372</vt:i4>
      </vt:variant>
      <vt:variant>
        <vt:i4>0</vt:i4>
      </vt:variant>
      <vt:variant>
        <vt:i4>5</vt:i4>
      </vt:variant>
      <vt:variant>
        <vt:lpwstr/>
      </vt:variant>
      <vt:variant>
        <vt:lpwstr>_Toc395283057</vt:lpwstr>
      </vt:variant>
      <vt:variant>
        <vt:i4>1703998</vt:i4>
      </vt:variant>
      <vt:variant>
        <vt:i4>366</vt:i4>
      </vt:variant>
      <vt:variant>
        <vt:i4>0</vt:i4>
      </vt:variant>
      <vt:variant>
        <vt:i4>5</vt:i4>
      </vt:variant>
      <vt:variant>
        <vt:lpwstr/>
      </vt:variant>
      <vt:variant>
        <vt:lpwstr>_Toc395283056</vt:lpwstr>
      </vt:variant>
      <vt:variant>
        <vt:i4>1703998</vt:i4>
      </vt:variant>
      <vt:variant>
        <vt:i4>360</vt:i4>
      </vt:variant>
      <vt:variant>
        <vt:i4>0</vt:i4>
      </vt:variant>
      <vt:variant>
        <vt:i4>5</vt:i4>
      </vt:variant>
      <vt:variant>
        <vt:lpwstr/>
      </vt:variant>
      <vt:variant>
        <vt:lpwstr>_Toc395283055</vt:lpwstr>
      </vt:variant>
      <vt:variant>
        <vt:i4>1703998</vt:i4>
      </vt:variant>
      <vt:variant>
        <vt:i4>354</vt:i4>
      </vt:variant>
      <vt:variant>
        <vt:i4>0</vt:i4>
      </vt:variant>
      <vt:variant>
        <vt:i4>5</vt:i4>
      </vt:variant>
      <vt:variant>
        <vt:lpwstr/>
      </vt:variant>
      <vt:variant>
        <vt:lpwstr>_Toc395283054</vt:lpwstr>
      </vt:variant>
      <vt:variant>
        <vt:i4>1703998</vt:i4>
      </vt:variant>
      <vt:variant>
        <vt:i4>348</vt:i4>
      </vt:variant>
      <vt:variant>
        <vt:i4>0</vt:i4>
      </vt:variant>
      <vt:variant>
        <vt:i4>5</vt:i4>
      </vt:variant>
      <vt:variant>
        <vt:lpwstr/>
      </vt:variant>
      <vt:variant>
        <vt:lpwstr>_Toc395283053</vt:lpwstr>
      </vt:variant>
      <vt:variant>
        <vt:i4>1703998</vt:i4>
      </vt:variant>
      <vt:variant>
        <vt:i4>342</vt:i4>
      </vt:variant>
      <vt:variant>
        <vt:i4>0</vt:i4>
      </vt:variant>
      <vt:variant>
        <vt:i4>5</vt:i4>
      </vt:variant>
      <vt:variant>
        <vt:lpwstr/>
      </vt:variant>
      <vt:variant>
        <vt:lpwstr>_Toc395283052</vt:lpwstr>
      </vt:variant>
      <vt:variant>
        <vt:i4>1703998</vt:i4>
      </vt:variant>
      <vt:variant>
        <vt:i4>336</vt:i4>
      </vt:variant>
      <vt:variant>
        <vt:i4>0</vt:i4>
      </vt:variant>
      <vt:variant>
        <vt:i4>5</vt:i4>
      </vt:variant>
      <vt:variant>
        <vt:lpwstr/>
      </vt:variant>
      <vt:variant>
        <vt:lpwstr>_Toc395283051</vt:lpwstr>
      </vt:variant>
      <vt:variant>
        <vt:i4>1703998</vt:i4>
      </vt:variant>
      <vt:variant>
        <vt:i4>330</vt:i4>
      </vt:variant>
      <vt:variant>
        <vt:i4>0</vt:i4>
      </vt:variant>
      <vt:variant>
        <vt:i4>5</vt:i4>
      </vt:variant>
      <vt:variant>
        <vt:lpwstr/>
      </vt:variant>
      <vt:variant>
        <vt:lpwstr>_Toc395283050</vt:lpwstr>
      </vt:variant>
      <vt:variant>
        <vt:i4>1769534</vt:i4>
      </vt:variant>
      <vt:variant>
        <vt:i4>324</vt:i4>
      </vt:variant>
      <vt:variant>
        <vt:i4>0</vt:i4>
      </vt:variant>
      <vt:variant>
        <vt:i4>5</vt:i4>
      </vt:variant>
      <vt:variant>
        <vt:lpwstr/>
      </vt:variant>
      <vt:variant>
        <vt:lpwstr>_Toc395283049</vt:lpwstr>
      </vt:variant>
      <vt:variant>
        <vt:i4>1769534</vt:i4>
      </vt:variant>
      <vt:variant>
        <vt:i4>318</vt:i4>
      </vt:variant>
      <vt:variant>
        <vt:i4>0</vt:i4>
      </vt:variant>
      <vt:variant>
        <vt:i4>5</vt:i4>
      </vt:variant>
      <vt:variant>
        <vt:lpwstr/>
      </vt:variant>
      <vt:variant>
        <vt:lpwstr>_Toc395283048</vt:lpwstr>
      </vt:variant>
      <vt:variant>
        <vt:i4>1769534</vt:i4>
      </vt:variant>
      <vt:variant>
        <vt:i4>312</vt:i4>
      </vt:variant>
      <vt:variant>
        <vt:i4>0</vt:i4>
      </vt:variant>
      <vt:variant>
        <vt:i4>5</vt:i4>
      </vt:variant>
      <vt:variant>
        <vt:lpwstr/>
      </vt:variant>
      <vt:variant>
        <vt:lpwstr>_Toc395283047</vt:lpwstr>
      </vt:variant>
      <vt:variant>
        <vt:i4>1769534</vt:i4>
      </vt:variant>
      <vt:variant>
        <vt:i4>306</vt:i4>
      </vt:variant>
      <vt:variant>
        <vt:i4>0</vt:i4>
      </vt:variant>
      <vt:variant>
        <vt:i4>5</vt:i4>
      </vt:variant>
      <vt:variant>
        <vt:lpwstr/>
      </vt:variant>
      <vt:variant>
        <vt:lpwstr>_Toc395283046</vt:lpwstr>
      </vt:variant>
      <vt:variant>
        <vt:i4>1769534</vt:i4>
      </vt:variant>
      <vt:variant>
        <vt:i4>300</vt:i4>
      </vt:variant>
      <vt:variant>
        <vt:i4>0</vt:i4>
      </vt:variant>
      <vt:variant>
        <vt:i4>5</vt:i4>
      </vt:variant>
      <vt:variant>
        <vt:lpwstr/>
      </vt:variant>
      <vt:variant>
        <vt:lpwstr>_Toc395283045</vt:lpwstr>
      </vt:variant>
      <vt:variant>
        <vt:i4>1769534</vt:i4>
      </vt:variant>
      <vt:variant>
        <vt:i4>294</vt:i4>
      </vt:variant>
      <vt:variant>
        <vt:i4>0</vt:i4>
      </vt:variant>
      <vt:variant>
        <vt:i4>5</vt:i4>
      </vt:variant>
      <vt:variant>
        <vt:lpwstr/>
      </vt:variant>
      <vt:variant>
        <vt:lpwstr>_Toc395283044</vt:lpwstr>
      </vt:variant>
      <vt:variant>
        <vt:i4>1769534</vt:i4>
      </vt:variant>
      <vt:variant>
        <vt:i4>288</vt:i4>
      </vt:variant>
      <vt:variant>
        <vt:i4>0</vt:i4>
      </vt:variant>
      <vt:variant>
        <vt:i4>5</vt:i4>
      </vt:variant>
      <vt:variant>
        <vt:lpwstr/>
      </vt:variant>
      <vt:variant>
        <vt:lpwstr>_Toc395283043</vt:lpwstr>
      </vt:variant>
      <vt:variant>
        <vt:i4>1769534</vt:i4>
      </vt:variant>
      <vt:variant>
        <vt:i4>282</vt:i4>
      </vt:variant>
      <vt:variant>
        <vt:i4>0</vt:i4>
      </vt:variant>
      <vt:variant>
        <vt:i4>5</vt:i4>
      </vt:variant>
      <vt:variant>
        <vt:lpwstr/>
      </vt:variant>
      <vt:variant>
        <vt:lpwstr>_Toc395283042</vt:lpwstr>
      </vt:variant>
      <vt:variant>
        <vt:i4>1769534</vt:i4>
      </vt:variant>
      <vt:variant>
        <vt:i4>276</vt:i4>
      </vt:variant>
      <vt:variant>
        <vt:i4>0</vt:i4>
      </vt:variant>
      <vt:variant>
        <vt:i4>5</vt:i4>
      </vt:variant>
      <vt:variant>
        <vt:lpwstr/>
      </vt:variant>
      <vt:variant>
        <vt:lpwstr>_Toc395283041</vt:lpwstr>
      </vt:variant>
      <vt:variant>
        <vt:i4>1769534</vt:i4>
      </vt:variant>
      <vt:variant>
        <vt:i4>270</vt:i4>
      </vt:variant>
      <vt:variant>
        <vt:i4>0</vt:i4>
      </vt:variant>
      <vt:variant>
        <vt:i4>5</vt:i4>
      </vt:variant>
      <vt:variant>
        <vt:lpwstr/>
      </vt:variant>
      <vt:variant>
        <vt:lpwstr>_Toc395283040</vt:lpwstr>
      </vt:variant>
      <vt:variant>
        <vt:i4>1835070</vt:i4>
      </vt:variant>
      <vt:variant>
        <vt:i4>264</vt:i4>
      </vt:variant>
      <vt:variant>
        <vt:i4>0</vt:i4>
      </vt:variant>
      <vt:variant>
        <vt:i4>5</vt:i4>
      </vt:variant>
      <vt:variant>
        <vt:lpwstr/>
      </vt:variant>
      <vt:variant>
        <vt:lpwstr>_Toc395283039</vt:lpwstr>
      </vt:variant>
      <vt:variant>
        <vt:i4>1835070</vt:i4>
      </vt:variant>
      <vt:variant>
        <vt:i4>258</vt:i4>
      </vt:variant>
      <vt:variant>
        <vt:i4>0</vt:i4>
      </vt:variant>
      <vt:variant>
        <vt:i4>5</vt:i4>
      </vt:variant>
      <vt:variant>
        <vt:lpwstr/>
      </vt:variant>
      <vt:variant>
        <vt:lpwstr>_Toc395283038</vt:lpwstr>
      </vt:variant>
      <vt:variant>
        <vt:i4>1835070</vt:i4>
      </vt:variant>
      <vt:variant>
        <vt:i4>252</vt:i4>
      </vt:variant>
      <vt:variant>
        <vt:i4>0</vt:i4>
      </vt:variant>
      <vt:variant>
        <vt:i4>5</vt:i4>
      </vt:variant>
      <vt:variant>
        <vt:lpwstr/>
      </vt:variant>
      <vt:variant>
        <vt:lpwstr>_Toc395283037</vt:lpwstr>
      </vt:variant>
      <vt:variant>
        <vt:i4>1835070</vt:i4>
      </vt:variant>
      <vt:variant>
        <vt:i4>246</vt:i4>
      </vt:variant>
      <vt:variant>
        <vt:i4>0</vt:i4>
      </vt:variant>
      <vt:variant>
        <vt:i4>5</vt:i4>
      </vt:variant>
      <vt:variant>
        <vt:lpwstr/>
      </vt:variant>
      <vt:variant>
        <vt:lpwstr>_Toc395283036</vt:lpwstr>
      </vt:variant>
      <vt:variant>
        <vt:i4>1835070</vt:i4>
      </vt:variant>
      <vt:variant>
        <vt:i4>240</vt:i4>
      </vt:variant>
      <vt:variant>
        <vt:i4>0</vt:i4>
      </vt:variant>
      <vt:variant>
        <vt:i4>5</vt:i4>
      </vt:variant>
      <vt:variant>
        <vt:lpwstr/>
      </vt:variant>
      <vt:variant>
        <vt:lpwstr>_Toc395283035</vt:lpwstr>
      </vt:variant>
      <vt:variant>
        <vt:i4>1835070</vt:i4>
      </vt:variant>
      <vt:variant>
        <vt:i4>234</vt:i4>
      </vt:variant>
      <vt:variant>
        <vt:i4>0</vt:i4>
      </vt:variant>
      <vt:variant>
        <vt:i4>5</vt:i4>
      </vt:variant>
      <vt:variant>
        <vt:lpwstr/>
      </vt:variant>
      <vt:variant>
        <vt:lpwstr>_Toc395283034</vt:lpwstr>
      </vt:variant>
      <vt:variant>
        <vt:i4>1835070</vt:i4>
      </vt:variant>
      <vt:variant>
        <vt:i4>228</vt:i4>
      </vt:variant>
      <vt:variant>
        <vt:i4>0</vt:i4>
      </vt:variant>
      <vt:variant>
        <vt:i4>5</vt:i4>
      </vt:variant>
      <vt:variant>
        <vt:lpwstr/>
      </vt:variant>
      <vt:variant>
        <vt:lpwstr>_Toc395283033</vt:lpwstr>
      </vt:variant>
      <vt:variant>
        <vt:i4>1835070</vt:i4>
      </vt:variant>
      <vt:variant>
        <vt:i4>222</vt:i4>
      </vt:variant>
      <vt:variant>
        <vt:i4>0</vt:i4>
      </vt:variant>
      <vt:variant>
        <vt:i4>5</vt:i4>
      </vt:variant>
      <vt:variant>
        <vt:lpwstr/>
      </vt:variant>
      <vt:variant>
        <vt:lpwstr>_Toc395283032</vt:lpwstr>
      </vt:variant>
      <vt:variant>
        <vt:i4>1835070</vt:i4>
      </vt:variant>
      <vt:variant>
        <vt:i4>216</vt:i4>
      </vt:variant>
      <vt:variant>
        <vt:i4>0</vt:i4>
      </vt:variant>
      <vt:variant>
        <vt:i4>5</vt:i4>
      </vt:variant>
      <vt:variant>
        <vt:lpwstr/>
      </vt:variant>
      <vt:variant>
        <vt:lpwstr>_Toc395283031</vt:lpwstr>
      </vt:variant>
      <vt:variant>
        <vt:i4>1835070</vt:i4>
      </vt:variant>
      <vt:variant>
        <vt:i4>210</vt:i4>
      </vt:variant>
      <vt:variant>
        <vt:i4>0</vt:i4>
      </vt:variant>
      <vt:variant>
        <vt:i4>5</vt:i4>
      </vt:variant>
      <vt:variant>
        <vt:lpwstr/>
      </vt:variant>
      <vt:variant>
        <vt:lpwstr>_Toc395283030</vt:lpwstr>
      </vt:variant>
      <vt:variant>
        <vt:i4>1900606</vt:i4>
      </vt:variant>
      <vt:variant>
        <vt:i4>204</vt:i4>
      </vt:variant>
      <vt:variant>
        <vt:i4>0</vt:i4>
      </vt:variant>
      <vt:variant>
        <vt:i4>5</vt:i4>
      </vt:variant>
      <vt:variant>
        <vt:lpwstr/>
      </vt:variant>
      <vt:variant>
        <vt:lpwstr>_Toc395283029</vt:lpwstr>
      </vt:variant>
      <vt:variant>
        <vt:i4>1900606</vt:i4>
      </vt:variant>
      <vt:variant>
        <vt:i4>198</vt:i4>
      </vt:variant>
      <vt:variant>
        <vt:i4>0</vt:i4>
      </vt:variant>
      <vt:variant>
        <vt:i4>5</vt:i4>
      </vt:variant>
      <vt:variant>
        <vt:lpwstr/>
      </vt:variant>
      <vt:variant>
        <vt:lpwstr>_Toc395283028</vt:lpwstr>
      </vt:variant>
      <vt:variant>
        <vt:i4>1900606</vt:i4>
      </vt:variant>
      <vt:variant>
        <vt:i4>192</vt:i4>
      </vt:variant>
      <vt:variant>
        <vt:i4>0</vt:i4>
      </vt:variant>
      <vt:variant>
        <vt:i4>5</vt:i4>
      </vt:variant>
      <vt:variant>
        <vt:lpwstr/>
      </vt:variant>
      <vt:variant>
        <vt:lpwstr>_Toc395283027</vt:lpwstr>
      </vt:variant>
      <vt:variant>
        <vt:i4>1900606</vt:i4>
      </vt:variant>
      <vt:variant>
        <vt:i4>186</vt:i4>
      </vt:variant>
      <vt:variant>
        <vt:i4>0</vt:i4>
      </vt:variant>
      <vt:variant>
        <vt:i4>5</vt:i4>
      </vt:variant>
      <vt:variant>
        <vt:lpwstr/>
      </vt:variant>
      <vt:variant>
        <vt:lpwstr>_Toc395283026</vt:lpwstr>
      </vt:variant>
      <vt:variant>
        <vt:i4>1900606</vt:i4>
      </vt:variant>
      <vt:variant>
        <vt:i4>180</vt:i4>
      </vt:variant>
      <vt:variant>
        <vt:i4>0</vt:i4>
      </vt:variant>
      <vt:variant>
        <vt:i4>5</vt:i4>
      </vt:variant>
      <vt:variant>
        <vt:lpwstr/>
      </vt:variant>
      <vt:variant>
        <vt:lpwstr>_Toc395283025</vt:lpwstr>
      </vt:variant>
      <vt:variant>
        <vt:i4>1900606</vt:i4>
      </vt:variant>
      <vt:variant>
        <vt:i4>174</vt:i4>
      </vt:variant>
      <vt:variant>
        <vt:i4>0</vt:i4>
      </vt:variant>
      <vt:variant>
        <vt:i4>5</vt:i4>
      </vt:variant>
      <vt:variant>
        <vt:lpwstr/>
      </vt:variant>
      <vt:variant>
        <vt:lpwstr>_Toc395283024</vt:lpwstr>
      </vt:variant>
      <vt:variant>
        <vt:i4>1900606</vt:i4>
      </vt:variant>
      <vt:variant>
        <vt:i4>168</vt:i4>
      </vt:variant>
      <vt:variant>
        <vt:i4>0</vt:i4>
      </vt:variant>
      <vt:variant>
        <vt:i4>5</vt:i4>
      </vt:variant>
      <vt:variant>
        <vt:lpwstr/>
      </vt:variant>
      <vt:variant>
        <vt:lpwstr>_Toc395283023</vt:lpwstr>
      </vt:variant>
      <vt:variant>
        <vt:i4>1900606</vt:i4>
      </vt:variant>
      <vt:variant>
        <vt:i4>162</vt:i4>
      </vt:variant>
      <vt:variant>
        <vt:i4>0</vt:i4>
      </vt:variant>
      <vt:variant>
        <vt:i4>5</vt:i4>
      </vt:variant>
      <vt:variant>
        <vt:lpwstr/>
      </vt:variant>
      <vt:variant>
        <vt:lpwstr>_Toc395283022</vt:lpwstr>
      </vt:variant>
      <vt:variant>
        <vt:i4>1900606</vt:i4>
      </vt:variant>
      <vt:variant>
        <vt:i4>156</vt:i4>
      </vt:variant>
      <vt:variant>
        <vt:i4>0</vt:i4>
      </vt:variant>
      <vt:variant>
        <vt:i4>5</vt:i4>
      </vt:variant>
      <vt:variant>
        <vt:lpwstr/>
      </vt:variant>
      <vt:variant>
        <vt:lpwstr>_Toc395283021</vt:lpwstr>
      </vt:variant>
      <vt:variant>
        <vt:i4>1900606</vt:i4>
      </vt:variant>
      <vt:variant>
        <vt:i4>150</vt:i4>
      </vt:variant>
      <vt:variant>
        <vt:i4>0</vt:i4>
      </vt:variant>
      <vt:variant>
        <vt:i4>5</vt:i4>
      </vt:variant>
      <vt:variant>
        <vt:lpwstr/>
      </vt:variant>
      <vt:variant>
        <vt:lpwstr>_Toc395283020</vt:lpwstr>
      </vt:variant>
      <vt:variant>
        <vt:i4>1966142</vt:i4>
      </vt:variant>
      <vt:variant>
        <vt:i4>144</vt:i4>
      </vt:variant>
      <vt:variant>
        <vt:i4>0</vt:i4>
      </vt:variant>
      <vt:variant>
        <vt:i4>5</vt:i4>
      </vt:variant>
      <vt:variant>
        <vt:lpwstr/>
      </vt:variant>
      <vt:variant>
        <vt:lpwstr>_Toc395283019</vt:lpwstr>
      </vt:variant>
      <vt:variant>
        <vt:i4>1966142</vt:i4>
      </vt:variant>
      <vt:variant>
        <vt:i4>138</vt:i4>
      </vt:variant>
      <vt:variant>
        <vt:i4>0</vt:i4>
      </vt:variant>
      <vt:variant>
        <vt:i4>5</vt:i4>
      </vt:variant>
      <vt:variant>
        <vt:lpwstr/>
      </vt:variant>
      <vt:variant>
        <vt:lpwstr>_Toc395283018</vt:lpwstr>
      </vt:variant>
      <vt:variant>
        <vt:i4>1966142</vt:i4>
      </vt:variant>
      <vt:variant>
        <vt:i4>132</vt:i4>
      </vt:variant>
      <vt:variant>
        <vt:i4>0</vt:i4>
      </vt:variant>
      <vt:variant>
        <vt:i4>5</vt:i4>
      </vt:variant>
      <vt:variant>
        <vt:lpwstr/>
      </vt:variant>
      <vt:variant>
        <vt:lpwstr>_Toc395283017</vt:lpwstr>
      </vt:variant>
      <vt:variant>
        <vt:i4>1966142</vt:i4>
      </vt:variant>
      <vt:variant>
        <vt:i4>126</vt:i4>
      </vt:variant>
      <vt:variant>
        <vt:i4>0</vt:i4>
      </vt:variant>
      <vt:variant>
        <vt:i4>5</vt:i4>
      </vt:variant>
      <vt:variant>
        <vt:lpwstr/>
      </vt:variant>
      <vt:variant>
        <vt:lpwstr>_Toc395283016</vt:lpwstr>
      </vt:variant>
      <vt:variant>
        <vt:i4>1966142</vt:i4>
      </vt:variant>
      <vt:variant>
        <vt:i4>120</vt:i4>
      </vt:variant>
      <vt:variant>
        <vt:i4>0</vt:i4>
      </vt:variant>
      <vt:variant>
        <vt:i4>5</vt:i4>
      </vt:variant>
      <vt:variant>
        <vt:lpwstr/>
      </vt:variant>
      <vt:variant>
        <vt:lpwstr>_Toc395283015</vt:lpwstr>
      </vt:variant>
      <vt:variant>
        <vt:i4>1966142</vt:i4>
      </vt:variant>
      <vt:variant>
        <vt:i4>114</vt:i4>
      </vt:variant>
      <vt:variant>
        <vt:i4>0</vt:i4>
      </vt:variant>
      <vt:variant>
        <vt:i4>5</vt:i4>
      </vt:variant>
      <vt:variant>
        <vt:lpwstr/>
      </vt:variant>
      <vt:variant>
        <vt:lpwstr>_Toc395283014</vt:lpwstr>
      </vt:variant>
      <vt:variant>
        <vt:i4>1966142</vt:i4>
      </vt:variant>
      <vt:variant>
        <vt:i4>108</vt:i4>
      </vt:variant>
      <vt:variant>
        <vt:i4>0</vt:i4>
      </vt:variant>
      <vt:variant>
        <vt:i4>5</vt:i4>
      </vt:variant>
      <vt:variant>
        <vt:lpwstr/>
      </vt:variant>
      <vt:variant>
        <vt:lpwstr>_Toc395283013</vt:lpwstr>
      </vt:variant>
      <vt:variant>
        <vt:i4>1966142</vt:i4>
      </vt:variant>
      <vt:variant>
        <vt:i4>102</vt:i4>
      </vt:variant>
      <vt:variant>
        <vt:i4>0</vt:i4>
      </vt:variant>
      <vt:variant>
        <vt:i4>5</vt:i4>
      </vt:variant>
      <vt:variant>
        <vt:lpwstr/>
      </vt:variant>
      <vt:variant>
        <vt:lpwstr>_Toc395283012</vt:lpwstr>
      </vt:variant>
      <vt:variant>
        <vt:i4>1966142</vt:i4>
      </vt:variant>
      <vt:variant>
        <vt:i4>96</vt:i4>
      </vt:variant>
      <vt:variant>
        <vt:i4>0</vt:i4>
      </vt:variant>
      <vt:variant>
        <vt:i4>5</vt:i4>
      </vt:variant>
      <vt:variant>
        <vt:lpwstr/>
      </vt:variant>
      <vt:variant>
        <vt:lpwstr>_Toc395283011</vt:lpwstr>
      </vt:variant>
      <vt:variant>
        <vt:i4>1966142</vt:i4>
      </vt:variant>
      <vt:variant>
        <vt:i4>90</vt:i4>
      </vt:variant>
      <vt:variant>
        <vt:i4>0</vt:i4>
      </vt:variant>
      <vt:variant>
        <vt:i4>5</vt:i4>
      </vt:variant>
      <vt:variant>
        <vt:lpwstr/>
      </vt:variant>
      <vt:variant>
        <vt:lpwstr>_Toc395283010</vt:lpwstr>
      </vt:variant>
      <vt:variant>
        <vt:i4>2031678</vt:i4>
      </vt:variant>
      <vt:variant>
        <vt:i4>84</vt:i4>
      </vt:variant>
      <vt:variant>
        <vt:i4>0</vt:i4>
      </vt:variant>
      <vt:variant>
        <vt:i4>5</vt:i4>
      </vt:variant>
      <vt:variant>
        <vt:lpwstr/>
      </vt:variant>
      <vt:variant>
        <vt:lpwstr>_Toc395283009</vt:lpwstr>
      </vt:variant>
      <vt:variant>
        <vt:i4>2031678</vt:i4>
      </vt:variant>
      <vt:variant>
        <vt:i4>78</vt:i4>
      </vt:variant>
      <vt:variant>
        <vt:i4>0</vt:i4>
      </vt:variant>
      <vt:variant>
        <vt:i4>5</vt:i4>
      </vt:variant>
      <vt:variant>
        <vt:lpwstr/>
      </vt:variant>
      <vt:variant>
        <vt:lpwstr>_Toc395283008</vt:lpwstr>
      </vt:variant>
      <vt:variant>
        <vt:i4>2031678</vt:i4>
      </vt:variant>
      <vt:variant>
        <vt:i4>72</vt:i4>
      </vt:variant>
      <vt:variant>
        <vt:i4>0</vt:i4>
      </vt:variant>
      <vt:variant>
        <vt:i4>5</vt:i4>
      </vt:variant>
      <vt:variant>
        <vt:lpwstr/>
      </vt:variant>
      <vt:variant>
        <vt:lpwstr>_Toc395283007</vt:lpwstr>
      </vt:variant>
      <vt:variant>
        <vt:i4>2031678</vt:i4>
      </vt:variant>
      <vt:variant>
        <vt:i4>66</vt:i4>
      </vt:variant>
      <vt:variant>
        <vt:i4>0</vt:i4>
      </vt:variant>
      <vt:variant>
        <vt:i4>5</vt:i4>
      </vt:variant>
      <vt:variant>
        <vt:lpwstr/>
      </vt:variant>
      <vt:variant>
        <vt:lpwstr>_Toc395283006</vt:lpwstr>
      </vt:variant>
      <vt:variant>
        <vt:i4>2031678</vt:i4>
      </vt:variant>
      <vt:variant>
        <vt:i4>60</vt:i4>
      </vt:variant>
      <vt:variant>
        <vt:i4>0</vt:i4>
      </vt:variant>
      <vt:variant>
        <vt:i4>5</vt:i4>
      </vt:variant>
      <vt:variant>
        <vt:lpwstr/>
      </vt:variant>
      <vt:variant>
        <vt:lpwstr>_Toc395283005</vt:lpwstr>
      </vt:variant>
      <vt:variant>
        <vt:i4>2031678</vt:i4>
      </vt:variant>
      <vt:variant>
        <vt:i4>54</vt:i4>
      </vt:variant>
      <vt:variant>
        <vt:i4>0</vt:i4>
      </vt:variant>
      <vt:variant>
        <vt:i4>5</vt:i4>
      </vt:variant>
      <vt:variant>
        <vt:lpwstr/>
      </vt:variant>
      <vt:variant>
        <vt:lpwstr>_Toc395283004</vt:lpwstr>
      </vt:variant>
      <vt:variant>
        <vt:i4>2031678</vt:i4>
      </vt:variant>
      <vt:variant>
        <vt:i4>48</vt:i4>
      </vt:variant>
      <vt:variant>
        <vt:i4>0</vt:i4>
      </vt:variant>
      <vt:variant>
        <vt:i4>5</vt:i4>
      </vt:variant>
      <vt:variant>
        <vt:lpwstr/>
      </vt:variant>
      <vt:variant>
        <vt:lpwstr>_Toc395283003</vt:lpwstr>
      </vt:variant>
      <vt:variant>
        <vt:i4>2031678</vt:i4>
      </vt:variant>
      <vt:variant>
        <vt:i4>42</vt:i4>
      </vt:variant>
      <vt:variant>
        <vt:i4>0</vt:i4>
      </vt:variant>
      <vt:variant>
        <vt:i4>5</vt:i4>
      </vt:variant>
      <vt:variant>
        <vt:lpwstr/>
      </vt:variant>
      <vt:variant>
        <vt:lpwstr>_Toc395283002</vt:lpwstr>
      </vt:variant>
      <vt:variant>
        <vt:i4>2031678</vt:i4>
      </vt:variant>
      <vt:variant>
        <vt:i4>36</vt:i4>
      </vt:variant>
      <vt:variant>
        <vt:i4>0</vt:i4>
      </vt:variant>
      <vt:variant>
        <vt:i4>5</vt:i4>
      </vt:variant>
      <vt:variant>
        <vt:lpwstr/>
      </vt:variant>
      <vt:variant>
        <vt:lpwstr>_Toc395283001</vt:lpwstr>
      </vt:variant>
      <vt:variant>
        <vt:i4>2031678</vt:i4>
      </vt:variant>
      <vt:variant>
        <vt:i4>30</vt:i4>
      </vt:variant>
      <vt:variant>
        <vt:i4>0</vt:i4>
      </vt:variant>
      <vt:variant>
        <vt:i4>5</vt:i4>
      </vt:variant>
      <vt:variant>
        <vt:lpwstr/>
      </vt:variant>
      <vt:variant>
        <vt:lpwstr>_Toc395283000</vt:lpwstr>
      </vt:variant>
      <vt:variant>
        <vt:i4>1507383</vt:i4>
      </vt:variant>
      <vt:variant>
        <vt:i4>24</vt:i4>
      </vt:variant>
      <vt:variant>
        <vt:i4>0</vt:i4>
      </vt:variant>
      <vt:variant>
        <vt:i4>5</vt:i4>
      </vt:variant>
      <vt:variant>
        <vt:lpwstr/>
      </vt:variant>
      <vt:variant>
        <vt:lpwstr>_Toc395282999</vt:lpwstr>
      </vt:variant>
      <vt:variant>
        <vt:i4>1507383</vt:i4>
      </vt:variant>
      <vt:variant>
        <vt:i4>18</vt:i4>
      </vt:variant>
      <vt:variant>
        <vt:i4>0</vt:i4>
      </vt:variant>
      <vt:variant>
        <vt:i4>5</vt:i4>
      </vt:variant>
      <vt:variant>
        <vt:lpwstr/>
      </vt:variant>
      <vt:variant>
        <vt:lpwstr>_Toc395282998</vt:lpwstr>
      </vt:variant>
      <vt:variant>
        <vt:i4>6553699</vt:i4>
      </vt:variant>
      <vt:variant>
        <vt:i4>11</vt:i4>
      </vt:variant>
      <vt:variant>
        <vt:i4>0</vt:i4>
      </vt:variant>
      <vt:variant>
        <vt:i4>5</vt:i4>
      </vt:variant>
      <vt:variant>
        <vt:lpwstr/>
      </vt:variant>
      <vt:variant>
        <vt:lpwstr>GuideToTheDCodePage</vt:lpwstr>
      </vt:variant>
      <vt:variant>
        <vt:i4>6357096</vt:i4>
      </vt:variant>
      <vt:variant>
        <vt:i4>4</vt:i4>
      </vt:variant>
      <vt:variant>
        <vt:i4>0</vt:i4>
      </vt:variant>
      <vt:variant>
        <vt:i4>5</vt:i4>
      </vt:variant>
      <vt:variant>
        <vt:lpwstr/>
      </vt:variant>
      <vt:variant>
        <vt:lpwstr>DCodeStart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subject/>
  <dc:creator>Mike Kay</dc:creator>
  <cp:keywords/>
  <dc:description/>
  <cp:lastModifiedBy>Christopher McCann (he/him)</cp:lastModifiedBy>
  <cp:revision>4</cp:revision>
  <cp:lastPrinted>2023-07-12T15:28:00Z</cp:lastPrinted>
  <dcterms:created xsi:type="dcterms:W3CDTF">2023-07-14T11:51:00Z</dcterms:created>
  <dcterms:modified xsi:type="dcterms:W3CDTF">2023-07-18T08:33:00Z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0x010100C639CB0D2B30E148A7988E9920D3A83D</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_NewReviewCycle">
    <vt:lpwstr/>
  </property>
  <property fmtid="{D5CDD505-2E9C-101B-9397-08002B2CF9AE}" pid="21" name="MediaServiceImageTags">
    <vt:lpwstr/>
  </property>
</Properties>
</file>